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08918A" w14:textId="58F73AF2" w:rsidR="00D2238E" w:rsidRPr="00F6195C" w:rsidRDefault="00D2238E" w:rsidP="003E21B2">
      <w:pPr>
        <w:jc w:val="center"/>
        <w:rPr>
          <w:rFonts w:ascii="Cambria" w:eastAsia="MS Mincho" w:hAnsi="Cambria" w:cs="Times New Roman"/>
          <w:b/>
          <w:sz w:val="44"/>
          <w:szCs w:val="44"/>
          <w:u w:val="single"/>
        </w:rPr>
      </w:pPr>
      <w:r w:rsidRPr="00F6195C">
        <w:rPr>
          <w:rFonts w:ascii="Cambria" w:eastAsia="MS Mincho" w:hAnsi="Cambria" w:cs="Times New Roman"/>
          <w:b/>
          <w:sz w:val="44"/>
          <w:szCs w:val="44"/>
          <w:u w:val="single"/>
        </w:rPr>
        <w:t xml:space="preserve">MAVEN </w:t>
      </w:r>
      <w:ins w:id="0" w:author="Bryan Harter" w:date="2017-05-13T16:00:00Z">
        <w:r w:rsidR="005D472F">
          <w:rPr>
            <w:rFonts w:ascii="Cambria" w:eastAsia="MS Mincho" w:hAnsi="Cambria" w:cs="Times New Roman"/>
            <w:b/>
            <w:sz w:val="44"/>
            <w:szCs w:val="44"/>
            <w:u w:val="single"/>
          </w:rPr>
          <w:t>Python</w:t>
        </w:r>
      </w:ins>
      <w:del w:id="1" w:author="Bryan Harter" w:date="2017-05-13T16:00:00Z">
        <w:r w:rsidRPr="00F6195C" w:rsidDel="005D472F">
          <w:rPr>
            <w:rFonts w:ascii="Cambria" w:eastAsia="MS Mincho" w:hAnsi="Cambria" w:cs="Times New Roman"/>
            <w:b/>
            <w:sz w:val="44"/>
            <w:szCs w:val="44"/>
            <w:u w:val="single"/>
          </w:rPr>
          <w:delText>IDL</w:delText>
        </w:r>
      </w:del>
      <w:r w:rsidRPr="00F6195C">
        <w:rPr>
          <w:rFonts w:ascii="Cambria" w:eastAsia="MS Mincho" w:hAnsi="Cambria" w:cs="Times New Roman"/>
          <w:b/>
          <w:sz w:val="44"/>
          <w:szCs w:val="44"/>
          <w:u w:val="single"/>
        </w:rPr>
        <w:t xml:space="preserve"> Toolkit</w:t>
      </w:r>
      <w:r w:rsidR="003E21B2" w:rsidRPr="00F6195C">
        <w:rPr>
          <w:rFonts w:ascii="Cambria" w:eastAsia="MS Mincho" w:hAnsi="Cambria" w:cs="Times New Roman"/>
          <w:b/>
          <w:sz w:val="44"/>
          <w:szCs w:val="44"/>
          <w:u w:val="single"/>
        </w:rPr>
        <w:t xml:space="preserve"> </w:t>
      </w:r>
      <w:r w:rsidRPr="00F6195C">
        <w:rPr>
          <w:rFonts w:ascii="Cambria" w:eastAsia="MS Mincho" w:hAnsi="Cambria" w:cs="Times New Roman"/>
          <w:b/>
          <w:sz w:val="44"/>
          <w:szCs w:val="44"/>
          <w:u w:val="single"/>
        </w:rPr>
        <w:t>User</w:t>
      </w:r>
      <w:r w:rsidR="003E21B2" w:rsidRPr="00F6195C">
        <w:rPr>
          <w:rFonts w:ascii="Cambria" w:eastAsia="MS Mincho" w:hAnsi="Cambria" w:cs="Times New Roman"/>
          <w:b/>
          <w:sz w:val="44"/>
          <w:szCs w:val="44"/>
          <w:u w:val="single"/>
        </w:rPr>
        <w:t>s</w:t>
      </w:r>
      <w:r w:rsidRPr="00F6195C">
        <w:rPr>
          <w:rFonts w:ascii="Cambria" w:eastAsia="MS Mincho" w:hAnsi="Cambria" w:cs="Times New Roman"/>
          <w:b/>
          <w:sz w:val="44"/>
          <w:szCs w:val="44"/>
          <w:u w:val="single"/>
        </w:rPr>
        <w:t>’ Guide</w:t>
      </w:r>
    </w:p>
    <w:p w14:paraId="1FC441DD" w14:textId="495C0D03" w:rsidR="00D2238E" w:rsidRDefault="00F55FDB" w:rsidP="00F6195C">
      <w:pPr>
        <w:jc w:val="center"/>
        <w:rPr>
          <w:b/>
        </w:rPr>
      </w:pPr>
      <w:del w:id="2" w:author="Bryan Harter" w:date="2017-05-13T16:00:00Z">
        <w:r w:rsidRPr="00F6195C" w:rsidDel="005D472F">
          <w:rPr>
            <w:rFonts w:ascii="Cambria" w:eastAsia="MS Mincho" w:hAnsi="Cambria" w:cs="Times New Roman"/>
            <w:b/>
            <w:u w:val="single"/>
          </w:rPr>
          <w:delText>V</w:delText>
        </w:r>
      </w:del>
      <w:ins w:id="3" w:author="Kevin McGouldrick" w:date="2015-11-17T13:53:00Z">
        <w:del w:id="4" w:author="Bryan Harter" w:date="2017-05-13T16:00:00Z">
          <w:r w:rsidR="00F6195C" w:rsidRPr="00F6195C" w:rsidDel="005D472F">
            <w:rPr>
              <w:rFonts w:ascii="Cambria" w:eastAsia="MS Mincho" w:hAnsi="Cambria" w:cs="Times New Roman"/>
              <w:b/>
              <w:u w:val="single"/>
            </w:rPr>
            <w:delText>201</w:delText>
          </w:r>
        </w:del>
        <w:del w:id="5" w:author="Bryan Harter" w:date="2017-05-12T16:08:00Z">
          <w:r w:rsidR="00F6195C" w:rsidRPr="00F6195C" w:rsidDel="005D37AE">
            <w:rPr>
              <w:rFonts w:ascii="Cambria" w:eastAsia="MS Mincho" w:hAnsi="Cambria" w:cs="Times New Roman"/>
              <w:b/>
              <w:u w:val="single"/>
            </w:rPr>
            <w:delText>6</w:delText>
          </w:r>
        </w:del>
        <w:del w:id="6" w:author="Bryan Harter" w:date="2017-05-13T16:00:00Z">
          <w:r w:rsidR="00F6195C" w:rsidRPr="00F6195C" w:rsidDel="005D472F">
            <w:rPr>
              <w:rFonts w:ascii="Cambria" w:eastAsia="MS Mincho" w:hAnsi="Cambria" w:cs="Times New Roman"/>
              <w:b/>
              <w:u w:val="single"/>
            </w:rPr>
            <w:delText>0</w:delText>
          </w:r>
        </w:del>
        <w:del w:id="7" w:author="Bryan Harter" w:date="2017-05-12T16:08:00Z">
          <w:r w:rsidR="00F6195C" w:rsidRPr="00F6195C" w:rsidDel="005D37AE">
            <w:rPr>
              <w:rFonts w:ascii="Cambria" w:eastAsia="MS Mincho" w:hAnsi="Cambria" w:cs="Times New Roman"/>
              <w:b/>
              <w:u w:val="single"/>
            </w:rPr>
            <w:delText>204</w:delText>
          </w:r>
        </w:del>
      </w:ins>
      <w:del w:id="8" w:author="Bryan Harter" w:date="2017-05-13T16:00:00Z">
        <w:r w:rsidRPr="00F6195C" w:rsidDel="005D472F">
          <w:rPr>
            <w:rFonts w:ascii="Cambria" w:eastAsia="MS Mincho" w:hAnsi="Cambria" w:cs="Times New Roman"/>
            <w:b/>
            <w:u w:val="single"/>
          </w:rPr>
          <w:delText xml:space="preserve"> (</w:delText>
        </w:r>
      </w:del>
      <w:r w:rsidRPr="00F6195C">
        <w:rPr>
          <w:rFonts w:ascii="Cambria" w:eastAsia="MS Mincho" w:hAnsi="Cambria" w:cs="Times New Roman"/>
          <w:b/>
          <w:u w:val="single"/>
        </w:rPr>
        <w:t>201</w:t>
      </w:r>
      <w:ins w:id="9" w:author="Kevin McGouldrick" w:date="2016-02-05T10:44:00Z">
        <w:del w:id="10" w:author="Bryan Harter" w:date="2017-05-12T16:08:00Z">
          <w:r w:rsidR="00F6195C" w:rsidRPr="00F6195C" w:rsidDel="005D37AE">
            <w:rPr>
              <w:rFonts w:ascii="Cambria" w:eastAsia="MS Mincho" w:hAnsi="Cambria" w:cs="Times New Roman"/>
              <w:b/>
              <w:u w:val="single"/>
            </w:rPr>
            <w:delText>6</w:delText>
          </w:r>
        </w:del>
      </w:ins>
      <w:ins w:id="11" w:author="Bryan Harter" w:date="2017-05-12T16:08:00Z">
        <w:r w:rsidR="005D37AE">
          <w:rPr>
            <w:rFonts w:ascii="Cambria" w:eastAsia="MS Mincho" w:hAnsi="Cambria" w:cs="Times New Roman"/>
            <w:b/>
            <w:u w:val="single"/>
          </w:rPr>
          <w:t>7</w:t>
        </w:r>
      </w:ins>
      <w:r w:rsidRPr="00F6195C">
        <w:rPr>
          <w:rFonts w:ascii="Cambria" w:eastAsia="MS Mincho" w:hAnsi="Cambria" w:cs="Times New Roman"/>
          <w:b/>
          <w:u w:val="single"/>
        </w:rPr>
        <w:t>-</w:t>
      </w:r>
      <w:ins w:id="12" w:author="Kevin McGouldrick" w:date="2015-11-17T13:53:00Z">
        <w:del w:id="13" w:author="Bryan Harter" w:date="2017-05-12T16:08:00Z">
          <w:r w:rsidR="00F6195C" w:rsidRPr="00F6195C" w:rsidDel="005D37AE">
            <w:rPr>
              <w:rFonts w:ascii="Cambria" w:eastAsia="MS Mincho" w:hAnsi="Cambria" w:cs="Times New Roman"/>
              <w:b/>
              <w:u w:val="single"/>
            </w:rPr>
            <w:delText>Feb</w:delText>
          </w:r>
        </w:del>
      </w:ins>
      <w:ins w:id="14" w:author="Bryan Harter" w:date="2017-05-12T16:08:00Z">
        <w:r w:rsidR="005D37AE">
          <w:rPr>
            <w:rFonts w:ascii="Cambria" w:eastAsia="MS Mincho" w:hAnsi="Cambria" w:cs="Times New Roman"/>
            <w:b/>
            <w:u w:val="single"/>
          </w:rPr>
          <w:t>May</w:t>
        </w:r>
      </w:ins>
      <w:ins w:id="15" w:author="Kevin McGouldrick" w:date="2016-02-05T10:45:00Z">
        <w:r w:rsidR="00F6195C" w:rsidRPr="00F6195C">
          <w:rPr>
            <w:rFonts w:ascii="Cambria" w:eastAsia="MS Mincho" w:hAnsi="Cambria" w:cs="Times New Roman"/>
            <w:b/>
            <w:u w:val="single"/>
          </w:rPr>
          <w:t>-</w:t>
        </w:r>
        <w:del w:id="16" w:author="Bryan Harter" w:date="2017-05-12T16:08:00Z">
          <w:r w:rsidR="00F6195C" w:rsidRPr="00F6195C" w:rsidDel="005D37AE">
            <w:rPr>
              <w:rFonts w:ascii="Cambria" w:eastAsia="MS Mincho" w:hAnsi="Cambria" w:cs="Times New Roman"/>
              <w:b/>
              <w:u w:val="single"/>
            </w:rPr>
            <w:delText>04</w:delText>
          </w:r>
        </w:del>
      </w:ins>
      <w:ins w:id="17" w:author="Bryan Harter" w:date="2017-05-12T16:08:00Z">
        <w:r w:rsidR="005D37AE">
          <w:rPr>
            <w:rFonts w:ascii="Cambria" w:eastAsia="MS Mincho" w:hAnsi="Cambria" w:cs="Times New Roman"/>
            <w:b/>
            <w:u w:val="single"/>
          </w:rPr>
          <w:t>12</w:t>
        </w:r>
      </w:ins>
      <w:ins w:id="18" w:author="Kevin McGouldrick" w:date="2016-02-05T10:45:00Z">
        <w:del w:id="19" w:author="Bryan Harter" w:date="2017-05-13T16:00:00Z">
          <w:r w:rsidR="00F6195C" w:rsidRPr="00F6195C" w:rsidDel="005D472F">
            <w:rPr>
              <w:rFonts w:ascii="Cambria" w:eastAsia="MS Mincho" w:hAnsi="Cambria" w:cs="Times New Roman"/>
              <w:b/>
              <w:u w:val="single"/>
            </w:rPr>
            <w:delText>)</w:delText>
          </w:r>
        </w:del>
      </w:ins>
    </w:p>
    <w:sdt>
      <w:sdtPr>
        <w:rPr>
          <w:rFonts w:asciiTheme="minorHAnsi" w:eastAsiaTheme="minorEastAsia" w:hAnsiTheme="minorHAnsi" w:cstheme="minorBidi"/>
          <w:b w:val="0"/>
          <w:bCs w:val="0"/>
          <w:color w:val="auto"/>
          <w:sz w:val="24"/>
          <w:szCs w:val="24"/>
        </w:rPr>
        <w:id w:val="1573307430"/>
        <w:docPartObj>
          <w:docPartGallery w:val="Table of Contents"/>
          <w:docPartUnique/>
        </w:docPartObj>
      </w:sdtPr>
      <w:sdtEndPr>
        <w:rPr>
          <w:b/>
          <w:noProof/>
        </w:rPr>
      </w:sdtEndPr>
      <w:sdtContent>
        <w:p w14:paraId="471F6FF6" w14:textId="77777777" w:rsidR="00D2238E" w:rsidRDefault="00D2238E">
          <w:pPr>
            <w:pStyle w:val="TOCHeading"/>
          </w:pPr>
          <w:r>
            <w:t>Table of Contents</w:t>
          </w:r>
        </w:p>
        <w:p w14:paraId="6B9559AA" w14:textId="77777777" w:rsidR="008105E4" w:rsidRDefault="00D2238E">
          <w:pPr>
            <w:pStyle w:val="TOC1"/>
            <w:tabs>
              <w:tab w:val="left" w:pos="480"/>
              <w:tab w:val="right" w:leader="dot" w:pos="9350"/>
            </w:tabs>
            <w:rPr>
              <w:ins w:id="20" w:author="Bryan Harter" w:date="2017-05-13T21:26:00Z"/>
              <w:b w:val="0"/>
              <w:noProof/>
              <w:sz w:val="22"/>
              <w:szCs w:val="22"/>
            </w:rPr>
          </w:pPr>
          <w:r>
            <w:rPr>
              <w:b w:val="0"/>
            </w:rPr>
            <w:fldChar w:fldCharType="begin"/>
          </w:r>
          <w:r>
            <w:instrText xml:space="preserve"> TOC \o "1-3" \h \z \u </w:instrText>
          </w:r>
          <w:r>
            <w:rPr>
              <w:b w:val="0"/>
            </w:rPr>
            <w:fldChar w:fldCharType="separate"/>
          </w:r>
          <w:ins w:id="21" w:author="Bryan Harter" w:date="2017-05-13T21:26:00Z">
            <w:r w:rsidR="008105E4" w:rsidRPr="00AF023D">
              <w:rPr>
                <w:rStyle w:val="Hyperlink"/>
                <w:noProof/>
              </w:rPr>
              <w:fldChar w:fldCharType="begin"/>
            </w:r>
            <w:r w:rsidR="008105E4" w:rsidRPr="00AF023D">
              <w:rPr>
                <w:rStyle w:val="Hyperlink"/>
                <w:noProof/>
              </w:rPr>
              <w:instrText xml:space="preserve"> </w:instrText>
            </w:r>
            <w:r w:rsidR="008105E4">
              <w:rPr>
                <w:noProof/>
              </w:rPr>
              <w:instrText>HYPERLINK \l "_Toc482474563"</w:instrText>
            </w:r>
            <w:r w:rsidR="008105E4" w:rsidRPr="00AF023D">
              <w:rPr>
                <w:rStyle w:val="Hyperlink"/>
                <w:noProof/>
              </w:rPr>
              <w:instrText xml:space="preserve"> </w:instrText>
            </w:r>
            <w:r w:rsidR="008105E4" w:rsidRPr="00AF023D">
              <w:rPr>
                <w:rStyle w:val="Hyperlink"/>
                <w:noProof/>
              </w:rPr>
            </w:r>
            <w:r w:rsidR="008105E4" w:rsidRPr="00AF023D">
              <w:rPr>
                <w:rStyle w:val="Hyperlink"/>
                <w:noProof/>
              </w:rPr>
              <w:fldChar w:fldCharType="separate"/>
            </w:r>
            <w:r w:rsidR="008105E4" w:rsidRPr="00AF023D">
              <w:rPr>
                <w:rStyle w:val="Hyperlink"/>
                <w:noProof/>
              </w:rPr>
              <w:t>1.</w:t>
            </w:r>
            <w:r w:rsidR="008105E4">
              <w:rPr>
                <w:b w:val="0"/>
                <w:noProof/>
                <w:sz w:val="22"/>
                <w:szCs w:val="22"/>
              </w:rPr>
              <w:tab/>
            </w:r>
            <w:r w:rsidR="008105E4" w:rsidRPr="00AF023D">
              <w:rPr>
                <w:rStyle w:val="Hyperlink"/>
                <w:noProof/>
              </w:rPr>
              <w:t>Toolkit Installation</w:t>
            </w:r>
            <w:r w:rsidR="008105E4">
              <w:rPr>
                <w:noProof/>
                <w:webHidden/>
              </w:rPr>
              <w:tab/>
            </w:r>
            <w:r w:rsidR="008105E4">
              <w:rPr>
                <w:noProof/>
                <w:webHidden/>
              </w:rPr>
              <w:fldChar w:fldCharType="begin"/>
            </w:r>
            <w:r w:rsidR="008105E4">
              <w:rPr>
                <w:noProof/>
                <w:webHidden/>
              </w:rPr>
              <w:instrText xml:space="preserve"> PAGEREF _Toc482474563 \h </w:instrText>
            </w:r>
            <w:r w:rsidR="008105E4">
              <w:rPr>
                <w:noProof/>
                <w:webHidden/>
              </w:rPr>
            </w:r>
          </w:ins>
          <w:r w:rsidR="008105E4">
            <w:rPr>
              <w:noProof/>
              <w:webHidden/>
            </w:rPr>
            <w:fldChar w:fldCharType="separate"/>
          </w:r>
          <w:ins w:id="22" w:author="Bryan Harter" w:date="2017-05-13T21:26:00Z">
            <w:r w:rsidR="008105E4">
              <w:rPr>
                <w:noProof/>
                <w:webHidden/>
              </w:rPr>
              <w:t>1</w:t>
            </w:r>
            <w:r w:rsidR="008105E4">
              <w:rPr>
                <w:noProof/>
                <w:webHidden/>
              </w:rPr>
              <w:fldChar w:fldCharType="end"/>
            </w:r>
            <w:r w:rsidR="008105E4" w:rsidRPr="00AF023D">
              <w:rPr>
                <w:rStyle w:val="Hyperlink"/>
                <w:noProof/>
              </w:rPr>
              <w:fldChar w:fldCharType="end"/>
            </w:r>
          </w:ins>
        </w:p>
        <w:p w14:paraId="5B9DB9FB" w14:textId="77777777" w:rsidR="008105E4" w:rsidRDefault="008105E4">
          <w:pPr>
            <w:pStyle w:val="TOC2"/>
            <w:tabs>
              <w:tab w:val="left" w:pos="960"/>
              <w:tab w:val="right" w:leader="dot" w:pos="9350"/>
            </w:tabs>
            <w:rPr>
              <w:ins w:id="23" w:author="Bryan Harter" w:date="2017-05-13T21:26:00Z"/>
              <w:b w:val="0"/>
              <w:noProof/>
            </w:rPr>
          </w:pPr>
          <w:ins w:id="24"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"_Toc482474564"</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1.1.</w:t>
            </w:r>
            <w:r>
              <w:rPr>
                <w:b w:val="0"/>
                <w:noProof/>
              </w:rPr>
              <w:tab/>
            </w:r>
            <w:r w:rsidRPr="00AF023D">
              <w:rPr>
                <w:rStyle w:val="Hyperlink"/>
                <w:noProof/>
              </w:rPr>
              <w:t>System Requirements</w:t>
            </w:r>
            <w:r>
              <w:rPr>
                <w:noProof/>
                <w:webHidden/>
              </w:rPr>
              <w:tab/>
            </w:r>
            <w:r>
              <w:rPr>
                <w:noProof/>
                <w:webHidden/>
              </w:rPr>
              <w:fldChar w:fldCharType="begin"/>
            </w:r>
            <w:r>
              <w:rPr>
                <w:noProof/>
                <w:webHidden/>
              </w:rPr>
              <w:instrText xml:space="preserve"> PAGEREF _Toc482474564 \h </w:instrText>
            </w:r>
            <w:r>
              <w:rPr>
                <w:noProof/>
                <w:webHidden/>
              </w:rPr>
            </w:r>
          </w:ins>
          <w:r>
            <w:rPr>
              <w:noProof/>
              <w:webHidden/>
            </w:rPr>
            <w:fldChar w:fldCharType="separate"/>
          </w:r>
          <w:ins w:id="25" w:author="Bryan Harter" w:date="2017-05-13T21:26:00Z">
            <w:r>
              <w:rPr>
                <w:noProof/>
                <w:webHidden/>
              </w:rPr>
              <w:t>1</w:t>
            </w:r>
            <w:r>
              <w:rPr>
                <w:noProof/>
                <w:webHidden/>
              </w:rPr>
              <w:fldChar w:fldCharType="end"/>
            </w:r>
            <w:r w:rsidRPr="00AF023D">
              <w:rPr>
                <w:rStyle w:val="Hyperlink"/>
                <w:noProof/>
              </w:rPr>
              <w:fldChar w:fldCharType="end"/>
            </w:r>
          </w:ins>
        </w:p>
        <w:p w14:paraId="4CF4B4DD" w14:textId="77777777" w:rsidR="008105E4" w:rsidRDefault="008105E4">
          <w:pPr>
            <w:pStyle w:val="TOC2"/>
            <w:tabs>
              <w:tab w:val="left" w:pos="960"/>
              <w:tab w:val="right" w:leader="dot" w:pos="9350"/>
            </w:tabs>
            <w:rPr>
              <w:ins w:id="26" w:author="Bryan Harter" w:date="2017-05-13T21:26:00Z"/>
              <w:b w:val="0"/>
              <w:noProof/>
            </w:rPr>
          </w:pPr>
          <w:ins w:id="27"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"_Toc482474565"</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1.2.</w:t>
            </w:r>
            <w:r>
              <w:rPr>
                <w:b w:val="0"/>
                <w:noProof/>
              </w:rPr>
              <w:tab/>
            </w:r>
            <w:r w:rsidRPr="00AF023D">
              <w:rPr>
                <w:rStyle w:val="Hyperlink"/>
                <w:noProof/>
              </w:rPr>
              <w:t>Downloading the Toolkit</w:t>
            </w:r>
            <w:r>
              <w:rPr>
                <w:noProof/>
                <w:webHidden/>
              </w:rPr>
              <w:tab/>
            </w:r>
            <w:r>
              <w:rPr>
                <w:noProof/>
                <w:webHidden/>
              </w:rPr>
              <w:fldChar w:fldCharType="begin"/>
            </w:r>
            <w:r>
              <w:rPr>
                <w:noProof/>
                <w:webHidden/>
              </w:rPr>
              <w:instrText xml:space="preserve"> PAGEREF _Toc482474565 \h </w:instrText>
            </w:r>
            <w:r>
              <w:rPr>
                <w:noProof/>
                <w:webHidden/>
              </w:rPr>
            </w:r>
          </w:ins>
          <w:r>
            <w:rPr>
              <w:noProof/>
              <w:webHidden/>
            </w:rPr>
            <w:fldChar w:fldCharType="separate"/>
          </w:r>
          <w:ins w:id="28" w:author="Bryan Harter" w:date="2017-05-13T21:26:00Z">
            <w:r>
              <w:rPr>
                <w:noProof/>
                <w:webHidden/>
              </w:rPr>
              <w:t>2</w:t>
            </w:r>
            <w:r>
              <w:rPr>
                <w:noProof/>
                <w:webHidden/>
              </w:rPr>
              <w:fldChar w:fldCharType="end"/>
            </w:r>
            <w:r w:rsidRPr="00AF023D">
              <w:rPr>
                <w:rStyle w:val="Hyperlink"/>
                <w:noProof/>
              </w:rPr>
              <w:fldChar w:fldCharType="end"/>
            </w:r>
          </w:ins>
        </w:p>
        <w:p w14:paraId="62CB6497" w14:textId="77777777" w:rsidR="008105E4" w:rsidRDefault="008105E4">
          <w:pPr>
            <w:pStyle w:val="TOC2"/>
            <w:tabs>
              <w:tab w:val="left" w:pos="960"/>
              <w:tab w:val="right" w:leader="dot" w:pos="9350"/>
            </w:tabs>
            <w:rPr>
              <w:ins w:id="29" w:author="Bryan Harter" w:date="2017-05-13T21:26:00Z"/>
              <w:b w:val="0"/>
              <w:noProof/>
            </w:rPr>
          </w:pPr>
          <w:ins w:id="30"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"_Toc482474566"</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1.3.</w:t>
            </w:r>
            <w:r>
              <w:rPr>
                <w:b w:val="0"/>
                <w:noProof/>
              </w:rPr>
              <w:tab/>
            </w:r>
            <w:r w:rsidRPr="00AF023D">
              <w:rPr>
                <w:rStyle w:val="Hyperlink"/>
                <w:noProof/>
              </w:rPr>
              <w:t>Updating the Toolkit</w:t>
            </w:r>
            <w:r>
              <w:rPr>
                <w:noProof/>
                <w:webHidden/>
              </w:rPr>
              <w:tab/>
            </w:r>
            <w:r>
              <w:rPr>
                <w:noProof/>
                <w:webHidden/>
              </w:rPr>
              <w:fldChar w:fldCharType="begin"/>
            </w:r>
            <w:r>
              <w:rPr>
                <w:noProof/>
                <w:webHidden/>
              </w:rPr>
              <w:instrText xml:space="preserve"> PAGEREF _Toc482474566 \h </w:instrText>
            </w:r>
            <w:r>
              <w:rPr>
                <w:noProof/>
                <w:webHidden/>
              </w:rPr>
            </w:r>
          </w:ins>
          <w:r>
            <w:rPr>
              <w:noProof/>
              <w:webHidden/>
            </w:rPr>
            <w:fldChar w:fldCharType="separate"/>
          </w:r>
          <w:ins w:id="31" w:author="Bryan Harter" w:date="2017-05-13T21:26:00Z">
            <w:r>
              <w:rPr>
                <w:noProof/>
                <w:webHidden/>
              </w:rPr>
              <w:t>2</w:t>
            </w:r>
            <w:r>
              <w:rPr>
                <w:noProof/>
                <w:webHidden/>
              </w:rPr>
              <w:fldChar w:fldCharType="end"/>
            </w:r>
            <w:r w:rsidRPr="00AF023D">
              <w:rPr>
                <w:rStyle w:val="Hyperlink"/>
                <w:noProof/>
              </w:rPr>
              <w:fldChar w:fldCharType="end"/>
            </w:r>
          </w:ins>
        </w:p>
        <w:p w14:paraId="2FDEDAAF" w14:textId="77777777" w:rsidR="008105E4" w:rsidRDefault="008105E4">
          <w:pPr>
            <w:pStyle w:val="TOC2"/>
            <w:tabs>
              <w:tab w:val="left" w:pos="960"/>
              <w:tab w:val="right" w:leader="dot" w:pos="9350"/>
            </w:tabs>
            <w:rPr>
              <w:ins w:id="32" w:author="Bryan Harter" w:date="2017-05-13T21:26:00Z"/>
              <w:b w:val="0"/>
              <w:noProof/>
            </w:rPr>
          </w:pPr>
          <w:ins w:id="33"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"_Toc482474631"</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1.4.</w:t>
            </w:r>
            <w:r>
              <w:rPr>
                <w:b w:val="0"/>
                <w:noProof/>
              </w:rPr>
              <w:tab/>
            </w:r>
            <w:r w:rsidRPr="00AF023D">
              <w:rPr>
                <w:rStyle w:val="Hyperlink"/>
                <w:noProof/>
              </w:rPr>
              <w:t>Required Data Directory Structure</w:t>
            </w:r>
            <w:r>
              <w:rPr>
                <w:noProof/>
                <w:webHidden/>
              </w:rPr>
              <w:tab/>
            </w:r>
            <w:r>
              <w:rPr>
                <w:noProof/>
                <w:webHidden/>
              </w:rPr>
              <w:fldChar w:fldCharType="begin"/>
            </w:r>
            <w:r>
              <w:rPr>
                <w:noProof/>
                <w:webHidden/>
              </w:rPr>
              <w:instrText xml:space="preserve"> PAGEREF _Toc482474631 \h </w:instrText>
            </w:r>
            <w:r>
              <w:rPr>
                <w:noProof/>
                <w:webHidden/>
              </w:rPr>
            </w:r>
          </w:ins>
          <w:r>
            <w:rPr>
              <w:noProof/>
              <w:webHidden/>
            </w:rPr>
            <w:fldChar w:fldCharType="separate"/>
          </w:r>
          <w:ins w:id="34" w:author="Bryan Harter" w:date="2017-05-13T21:26:00Z">
            <w:r>
              <w:rPr>
                <w:noProof/>
                <w:webHidden/>
              </w:rPr>
              <w:t>2</w:t>
            </w:r>
            <w:r>
              <w:rPr>
                <w:noProof/>
                <w:webHidden/>
              </w:rPr>
              <w:fldChar w:fldCharType="end"/>
            </w:r>
            <w:r w:rsidRPr="00AF023D">
              <w:rPr>
                <w:rStyle w:val="Hyperlink"/>
                <w:noProof/>
              </w:rPr>
              <w:fldChar w:fldCharType="end"/>
            </w:r>
          </w:ins>
        </w:p>
        <w:p w14:paraId="13783FA6" w14:textId="77777777" w:rsidR="008105E4" w:rsidRDefault="008105E4">
          <w:pPr>
            <w:pStyle w:val="TOC2"/>
            <w:tabs>
              <w:tab w:val="left" w:pos="960"/>
              <w:tab w:val="right" w:leader="dot" w:pos="9350"/>
            </w:tabs>
            <w:rPr>
              <w:ins w:id="35" w:author="Bryan Harter" w:date="2017-05-13T21:26:00Z"/>
              <w:b w:val="0"/>
              <w:noProof/>
            </w:rPr>
          </w:pPr>
          <w:ins w:id="36"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"_Toc482474632"</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1.5.</w:t>
            </w:r>
            <w:r>
              <w:rPr>
                <w:b w:val="0"/>
                <w:noProof/>
              </w:rPr>
              <w:tab/>
            </w:r>
            <w:r w:rsidRPr="00AF023D">
              <w:rPr>
                <w:rStyle w:val="Hyperlink"/>
                <w:noProof/>
              </w:rPr>
              <w:t>Starting the Toolkit</w:t>
            </w:r>
            <w:r>
              <w:rPr>
                <w:noProof/>
                <w:webHidden/>
              </w:rPr>
              <w:tab/>
            </w:r>
            <w:r>
              <w:rPr>
                <w:noProof/>
                <w:webHidden/>
              </w:rPr>
              <w:fldChar w:fldCharType="begin"/>
            </w:r>
            <w:r>
              <w:rPr>
                <w:noProof/>
                <w:webHidden/>
              </w:rPr>
              <w:instrText xml:space="preserve"> PAGEREF _Toc482474632 \h </w:instrText>
            </w:r>
            <w:r>
              <w:rPr>
                <w:noProof/>
                <w:webHidden/>
              </w:rPr>
            </w:r>
          </w:ins>
          <w:r>
            <w:rPr>
              <w:noProof/>
              <w:webHidden/>
            </w:rPr>
            <w:fldChar w:fldCharType="separate"/>
          </w:r>
          <w:ins w:id="37" w:author="Bryan Harter" w:date="2017-05-13T21:26:00Z">
            <w:r>
              <w:rPr>
                <w:noProof/>
                <w:webHidden/>
              </w:rPr>
              <w:t>3</w:t>
            </w:r>
            <w:r>
              <w:rPr>
                <w:noProof/>
                <w:webHidden/>
              </w:rPr>
              <w:fldChar w:fldCharType="end"/>
            </w:r>
            <w:r w:rsidRPr="00AF023D">
              <w:rPr>
                <w:rStyle w:val="Hyperlink"/>
                <w:noProof/>
              </w:rPr>
              <w:fldChar w:fldCharType="end"/>
            </w:r>
          </w:ins>
        </w:p>
        <w:p w14:paraId="072E6F24" w14:textId="77777777" w:rsidR="008105E4" w:rsidRDefault="008105E4">
          <w:pPr>
            <w:pStyle w:val="TOC2"/>
            <w:tabs>
              <w:tab w:val="left" w:pos="960"/>
              <w:tab w:val="right" w:leader="dot" w:pos="9350"/>
            </w:tabs>
            <w:rPr>
              <w:ins w:id="38" w:author="Bryan Harter" w:date="2017-05-13T21:26:00Z"/>
              <w:b w:val="0"/>
              <w:noProof/>
            </w:rPr>
          </w:pPr>
          <w:ins w:id="39"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"_Toc482474634"</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highlight w:val="yellow"/>
              </w:rPr>
              <w:t>1.6.</w:t>
            </w:r>
            <w:r>
              <w:rPr>
                <w:b w:val="0"/>
                <w:noProof/>
              </w:rPr>
              <w:tab/>
            </w:r>
            <w:r w:rsidRPr="00AF023D">
              <w:rPr>
                <w:rStyle w:val="Hyperlink"/>
                <w:noProof/>
                <w:highlight w:val="yellow"/>
              </w:rPr>
              <w:t>Getting More Help</w:t>
            </w:r>
            <w:r>
              <w:rPr>
                <w:noProof/>
                <w:webHidden/>
              </w:rPr>
              <w:tab/>
            </w:r>
            <w:r>
              <w:rPr>
                <w:noProof/>
                <w:webHidden/>
              </w:rPr>
              <w:fldChar w:fldCharType="begin"/>
            </w:r>
            <w:r>
              <w:rPr>
                <w:noProof/>
                <w:webHidden/>
              </w:rPr>
              <w:instrText xml:space="preserve"> PAGEREF _Toc482474634 \h </w:instrText>
            </w:r>
            <w:r>
              <w:rPr>
                <w:noProof/>
                <w:webHidden/>
              </w:rPr>
            </w:r>
          </w:ins>
          <w:r>
            <w:rPr>
              <w:noProof/>
              <w:webHidden/>
            </w:rPr>
            <w:fldChar w:fldCharType="separate"/>
          </w:r>
          <w:ins w:id="40" w:author="Bryan Harter" w:date="2017-05-13T21:26:00Z">
            <w:r>
              <w:rPr>
                <w:noProof/>
                <w:webHidden/>
              </w:rPr>
              <w:t>4</w:t>
            </w:r>
            <w:r>
              <w:rPr>
                <w:noProof/>
                <w:webHidden/>
              </w:rPr>
              <w:fldChar w:fldCharType="end"/>
            </w:r>
            <w:r w:rsidRPr="00AF023D">
              <w:rPr>
                <w:rStyle w:val="Hyperlink"/>
                <w:noProof/>
              </w:rPr>
              <w:fldChar w:fldCharType="end"/>
            </w:r>
          </w:ins>
        </w:p>
        <w:p w14:paraId="1B6A7586" w14:textId="77777777" w:rsidR="008105E4" w:rsidRDefault="008105E4">
          <w:pPr>
            <w:pStyle w:val="TOC1"/>
            <w:tabs>
              <w:tab w:val="left" w:pos="480"/>
              <w:tab w:val="right" w:leader="dot" w:pos="9350"/>
            </w:tabs>
            <w:rPr>
              <w:ins w:id="41" w:author="Bryan Harter" w:date="2017-05-13T21:26:00Z"/>
              <w:b w:val="0"/>
              <w:noProof/>
              <w:sz w:val="22"/>
              <w:szCs w:val="22"/>
            </w:rPr>
          </w:pPr>
          <w:ins w:id="42"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"_Toc482474635"</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w:t>
            </w:r>
            <w:r>
              <w:rPr>
                <w:b w:val="0"/>
                <w:noProof/>
                <w:sz w:val="22"/>
                <w:szCs w:val="22"/>
              </w:rPr>
              <w:tab/>
            </w:r>
            <w:r w:rsidRPr="00AF023D">
              <w:rPr>
                <w:rStyle w:val="Hyperlink"/>
                <w:noProof/>
              </w:rPr>
              <w:t>Toolkit Routines</w:t>
            </w:r>
            <w:r>
              <w:rPr>
                <w:noProof/>
                <w:webHidden/>
              </w:rPr>
              <w:tab/>
            </w:r>
            <w:r>
              <w:rPr>
                <w:noProof/>
                <w:webHidden/>
              </w:rPr>
              <w:fldChar w:fldCharType="begin"/>
            </w:r>
            <w:r>
              <w:rPr>
                <w:noProof/>
                <w:webHidden/>
              </w:rPr>
              <w:instrText xml:space="preserve"> PAGEREF _Toc482474635 \h </w:instrText>
            </w:r>
            <w:r>
              <w:rPr>
                <w:noProof/>
                <w:webHidden/>
              </w:rPr>
            </w:r>
          </w:ins>
          <w:r>
            <w:rPr>
              <w:noProof/>
              <w:webHidden/>
            </w:rPr>
            <w:fldChar w:fldCharType="separate"/>
          </w:r>
          <w:ins w:id="43" w:author="Bryan Harter" w:date="2017-05-13T21:26:00Z">
            <w:r>
              <w:rPr>
                <w:noProof/>
                <w:webHidden/>
              </w:rPr>
              <w:t>4</w:t>
            </w:r>
            <w:r>
              <w:rPr>
                <w:noProof/>
                <w:webHidden/>
              </w:rPr>
              <w:fldChar w:fldCharType="end"/>
            </w:r>
            <w:r w:rsidRPr="00AF023D">
              <w:rPr>
                <w:rStyle w:val="Hyperlink"/>
                <w:noProof/>
              </w:rPr>
              <w:fldChar w:fldCharType="end"/>
            </w:r>
          </w:ins>
        </w:p>
        <w:p w14:paraId="5E2B470E" w14:textId="77777777" w:rsidR="008105E4" w:rsidRDefault="008105E4">
          <w:pPr>
            <w:pStyle w:val="TOC2"/>
            <w:tabs>
              <w:tab w:val="left" w:pos="960"/>
              <w:tab w:val="right" w:leader="dot" w:pos="9350"/>
            </w:tabs>
            <w:rPr>
              <w:ins w:id="44" w:author="Bryan Harter" w:date="2017-05-13T21:26:00Z"/>
              <w:b w:val="0"/>
              <w:noProof/>
            </w:rPr>
          </w:pPr>
          <w:ins w:id="45"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"_Toc482474637"</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2.1.</w:t>
            </w:r>
            <w:r>
              <w:rPr>
                <w:b w:val="0"/>
                <w:noProof/>
              </w:rPr>
              <w:tab/>
            </w:r>
            <w:r w:rsidRPr="00AF023D">
              <w:rPr>
                <w:rStyle w:val="Hyperlink"/>
                <w:noProof/>
              </w:rPr>
              <w:t>Downloading Data Using the Toolkit</w:t>
            </w:r>
            <w:r>
              <w:rPr>
                <w:noProof/>
                <w:webHidden/>
              </w:rPr>
              <w:tab/>
            </w:r>
            <w:r>
              <w:rPr>
                <w:noProof/>
                <w:webHidden/>
              </w:rPr>
              <w:fldChar w:fldCharType="begin"/>
            </w:r>
            <w:r>
              <w:rPr>
                <w:noProof/>
                <w:webHidden/>
              </w:rPr>
              <w:instrText xml:space="preserve"> PAGEREF _Toc482474637 \h </w:instrText>
            </w:r>
            <w:r>
              <w:rPr>
                <w:noProof/>
                <w:webHidden/>
              </w:rPr>
            </w:r>
          </w:ins>
          <w:r>
            <w:rPr>
              <w:noProof/>
              <w:webHidden/>
            </w:rPr>
            <w:fldChar w:fldCharType="separate"/>
          </w:r>
          <w:ins w:id="46" w:author="Bryan Harter" w:date="2017-05-13T21:26:00Z">
            <w:r>
              <w:rPr>
                <w:noProof/>
                <w:webHidden/>
              </w:rPr>
              <w:t>4</w:t>
            </w:r>
            <w:r>
              <w:rPr>
                <w:noProof/>
                <w:webHidden/>
              </w:rPr>
              <w:fldChar w:fldCharType="end"/>
            </w:r>
            <w:r w:rsidRPr="00AF023D">
              <w:rPr>
                <w:rStyle w:val="Hyperlink"/>
                <w:noProof/>
              </w:rPr>
              <w:fldChar w:fldCharType="end"/>
            </w:r>
          </w:ins>
        </w:p>
        <w:p w14:paraId="3D51D8D3" w14:textId="77777777" w:rsidR="008105E4" w:rsidRDefault="008105E4">
          <w:pPr>
            <w:pStyle w:val="TOC3"/>
            <w:tabs>
              <w:tab w:val="left" w:pos="1440"/>
              <w:tab w:val="right" w:leader="dot" w:pos="9350"/>
            </w:tabs>
            <w:rPr>
              <w:ins w:id="47" w:author="Bryan Harter" w:date="2017-05-13T21:26:00Z"/>
              <w:noProof/>
            </w:rPr>
          </w:pPr>
          <w:ins w:id="48"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"_Toc482474638"</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2.1.1.</w:t>
            </w:r>
            <w:r>
              <w:rPr>
                <w:noProof/>
              </w:rPr>
              <w:tab/>
            </w:r>
            <w:r w:rsidRPr="00AF023D">
              <w:rPr>
                <w:rStyle w:val="Hyperlink"/>
                <w:noProof/>
              </w:rPr>
              <w:t>mvn_kp_download_files</w:t>
            </w:r>
            <w:r>
              <w:rPr>
                <w:noProof/>
                <w:webHidden/>
              </w:rPr>
              <w:tab/>
            </w:r>
            <w:r>
              <w:rPr>
                <w:noProof/>
                <w:webHidden/>
              </w:rPr>
              <w:fldChar w:fldCharType="begin"/>
            </w:r>
            <w:r>
              <w:rPr>
                <w:noProof/>
                <w:webHidden/>
              </w:rPr>
              <w:instrText xml:space="preserve"> PAGEREF _Toc482474638 \h </w:instrText>
            </w:r>
            <w:r>
              <w:rPr>
                <w:noProof/>
                <w:webHidden/>
              </w:rPr>
            </w:r>
          </w:ins>
          <w:r>
            <w:rPr>
              <w:noProof/>
              <w:webHidden/>
            </w:rPr>
            <w:fldChar w:fldCharType="separate"/>
          </w:r>
          <w:ins w:id="49" w:author="Bryan Harter" w:date="2017-05-13T21:26:00Z">
            <w:r>
              <w:rPr>
                <w:noProof/>
                <w:webHidden/>
              </w:rPr>
              <w:t>4</w:t>
            </w:r>
            <w:r>
              <w:rPr>
                <w:noProof/>
                <w:webHidden/>
              </w:rPr>
              <w:fldChar w:fldCharType="end"/>
            </w:r>
            <w:r w:rsidRPr="00AF023D">
              <w:rPr>
                <w:rStyle w:val="Hyperlink"/>
                <w:noProof/>
              </w:rPr>
              <w:fldChar w:fldCharType="end"/>
            </w:r>
          </w:ins>
        </w:p>
        <w:p w14:paraId="07F7F058" w14:textId="77777777" w:rsidR="008105E4" w:rsidRDefault="008105E4">
          <w:pPr>
            <w:pStyle w:val="TOC3"/>
            <w:tabs>
              <w:tab w:val="left" w:pos="1440"/>
              <w:tab w:val="right" w:leader="dot" w:pos="9350"/>
            </w:tabs>
            <w:rPr>
              <w:ins w:id="50" w:author="Bryan Harter" w:date="2017-05-13T21:26:00Z"/>
              <w:noProof/>
            </w:rPr>
          </w:pPr>
          <w:ins w:id="51"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"_Toc482474641"</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2.1.2.</w:t>
            </w:r>
            <w:r>
              <w:rPr>
                <w:noProof/>
              </w:rPr>
              <w:tab/>
            </w:r>
            <w:r w:rsidRPr="00AF023D">
              <w:rPr>
                <w:rStyle w:val="Hyperlink"/>
                <w:noProof/>
              </w:rPr>
              <w:t>mvn_kp_download_sci_files</w:t>
            </w:r>
            <w:r>
              <w:rPr>
                <w:noProof/>
                <w:webHidden/>
              </w:rPr>
              <w:tab/>
            </w:r>
            <w:r>
              <w:rPr>
                <w:noProof/>
                <w:webHidden/>
              </w:rPr>
              <w:fldChar w:fldCharType="begin"/>
            </w:r>
            <w:r>
              <w:rPr>
                <w:noProof/>
                <w:webHidden/>
              </w:rPr>
              <w:instrText xml:space="preserve"> PAGEREF _Toc482474641 \h </w:instrText>
            </w:r>
            <w:r>
              <w:rPr>
                <w:noProof/>
                <w:webHidden/>
              </w:rPr>
            </w:r>
          </w:ins>
          <w:r>
            <w:rPr>
              <w:noProof/>
              <w:webHidden/>
            </w:rPr>
            <w:fldChar w:fldCharType="separate"/>
          </w:r>
          <w:ins w:id="52" w:author="Bryan Harter" w:date="2017-05-13T21:26:00Z">
            <w:r>
              <w:rPr>
                <w:noProof/>
                <w:webHidden/>
              </w:rPr>
              <w:t>6</w:t>
            </w:r>
            <w:r>
              <w:rPr>
                <w:noProof/>
                <w:webHidden/>
              </w:rPr>
              <w:fldChar w:fldCharType="end"/>
            </w:r>
            <w:r w:rsidRPr="00AF023D">
              <w:rPr>
                <w:rStyle w:val="Hyperlink"/>
                <w:noProof/>
              </w:rPr>
              <w:fldChar w:fldCharType="end"/>
            </w:r>
          </w:ins>
        </w:p>
        <w:p w14:paraId="4DCC23B4" w14:textId="77777777" w:rsidR="008105E4" w:rsidRDefault="008105E4">
          <w:pPr>
            <w:pStyle w:val="TOC2"/>
            <w:tabs>
              <w:tab w:val="left" w:pos="960"/>
              <w:tab w:val="right" w:leader="dot" w:pos="9350"/>
            </w:tabs>
            <w:rPr>
              <w:ins w:id="53" w:author="Bryan Harter" w:date="2017-05-13T21:26:00Z"/>
              <w:b w:val="0"/>
              <w:noProof/>
            </w:rPr>
          </w:pPr>
          <w:ins w:id="54"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"_Toc482474654"</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2.2.</w:t>
            </w:r>
            <w:r>
              <w:rPr>
                <w:b w:val="0"/>
                <w:noProof/>
              </w:rPr>
              <w:tab/>
            </w:r>
            <w:r w:rsidRPr="00AF023D">
              <w:rPr>
                <w:rStyle w:val="Hyperlink"/>
                <w:noProof/>
              </w:rPr>
              <w:t>Reading data into Python Memory</w:t>
            </w:r>
            <w:r>
              <w:rPr>
                <w:noProof/>
                <w:webHidden/>
              </w:rPr>
              <w:tab/>
            </w:r>
            <w:r>
              <w:rPr>
                <w:noProof/>
                <w:webHidden/>
              </w:rPr>
              <w:fldChar w:fldCharType="begin"/>
            </w:r>
            <w:r>
              <w:rPr>
                <w:noProof/>
                <w:webHidden/>
              </w:rPr>
              <w:instrText xml:space="preserve"> PAGEREF _Toc482474654 \h </w:instrText>
            </w:r>
            <w:r>
              <w:rPr>
                <w:noProof/>
                <w:webHidden/>
              </w:rPr>
            </w:r>
          </w:ins>
          <w:r>
            <w:rPr>
              <w:noProof/>
              <w:webHidden/>
            </w:rPr>
            <w:fldChar w:fldCharType="separate"/>
          </w:r>
          <w:ins w:id="55" w:author="Bryan Harter" w:date="2017-05-13T21:26:00Z">
            <w:r>
              <w:rPr>
                <w:noProof/>
                <w:webHidden/>
              </w:rPr>
              <w:t>7</w:t>
            </w:r>
            <w:r>
              <w:rPr>
                <w:noProof/>
                <w:webHidden/>
              </w:rPr>
              <w:fldChar w:fldCharType="end"/>
            </w:r>
            <w:r w:rsidRPr="00AF023D">
              <w:rPr>
                <w:rStyle w:val="Hyperlink"/>
                <w:noProof/>
              </w:rPr>
              <w:fldChar w:fldCharType="end"/>
            </w:r>
          </w:ins>
        </w:p>
        <w:p w14:paraId="2B829206" w14:textId="77777777" w:rsidR="008105E4" w:rsidRDefault="008105E4">
          <w:pPr>
            <w:pStyle w:val="TOC3"/>
            <w:tabs>
              <w:tab w:val="left" w:pos="1440"/>
              <w:tab w:val="right" w:leader="dot" w:pos="9350"/>
            </w:tabs>
            <w:rPr>
              <w:ins w:id="56" w:author="Bryan Harter" w:date="2017-05-13T21:26:00Z"/>
              <w:noProof/>
            </w:rPr>
          </w:pPr>
          <w:ins w:id="57"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"_Toc482474655"</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2.2.1.</w:t>
            </w:r>
            <w:r>
              <w:rPr>
                <w:noProof/>
              </w:rPr>
              <w:tab/>
            </w:r>
            <w:r w:rsidRPr="00AF023D">
              <w:rPr>
                <w:rStyle w:val="Hyperlink"/>
                <w:noProof/>
              </w:rPr>
              <w:t>mvn_kp_read</w:t>
            </w:r>
            <w:r>
              <w:rPr>
                <w:noProof/>
                <w:webHidden/>
              </w:rPr>
              <w:tab/>
            </w:r>
            <w:r>
              <w:rPr>
                <w:noProof/>
                <w:webHidden/>
              </w:rPr>
              <w:fldChar w:fldCharType="begin"/>
            </w:r>
            <w:r>
              <w:rPr>
                <w:noProof/>
                <w:webHidden/>
              </w:rPr>
              <w:instrText xml:space="preserve"> PAGEREF _Toc482474655 \h </w:instrText>
            </w:r>
            <w:r>
              <w:rPr>
                <w:noProof/>
                <w:webHidden/>
              </w:rPr>
            </w:r>
          </w:ins>
          <w:r>
            <w:rPr>
              <w:noProof/>
              <w:webHidden/>
            </w:rPr>
            <w:fldChar w:fldCharType="separate"/>
          </w:r>
          <w:ins w:id="58" w:author="Bryan Harter" w:date="2017-05-13T21:26:00Z">
            <w:r>
              <w:rPr>
                <w:noProof/>
                <w:webHidden/>
              </w:rPr>
              <w:t>7</w:t>
            </w:r>
            <w:r>
              <w:rPr>
                <w:noProof/>
                <w:webHidden/>
              </w:rPr>
              <w:fldChar w:fldCharType="end"/>
            </w:r>
            <w:r w:rsidRPr="00AF023D">
              <w:rPr>
                <w:rStyle w:val="Hyperlink"/>
                <w:noProof/>
              </w:rPr>
              <w:fldChar w:fldCharType="end"/>
            </w:r>
          </w:ins>
        </w:p>
        <w:p w14:paraId="4B28BDA8" w14:textId="77777777" w:rsidR="008105E4" w:rsidRDefault="008105E4">
          <w:pPr>
            <w:pStyle w:val="TOC3"/>
            <w:tabs>
              <w:tab w:val="left" w:pos="1440"/>
              <w:tab w:val="right" w:leader="dot" w:pos="9350"/>
            </w:tabs>
            <w:rPr>
              <w:ins w:id="59" w:author="Bryan Harter" w:date="2017-05-13T21:26:00Z"/>
              <w:noProof/>
            </w:rPr>
          </w:pPr>
          <w:ins w:id="60"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"_Toc482474688"</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2.2.2.</w:t>
            </w:r>
            <w:r>
              <w:rPr>
                <w:noProof/>
              </w:rPr>
              <w:tab/>
            </w:r>
            <w:r w:rsidRPr="00AF023D">
              <w:rPr>
                <w:rStyle w:val="Hyperlink"/>
                <w:noProof/>
              </w:rPr>
              <w:t>mvn_kp_read_model_results</w:t>
            </w:r>
            <w:r>
              <w:rPr>
                <w:noProof/>
                <w:webHidden/>
              </w:rPr>
              <w:tab/>
            </w:r>
            <w:r>
              <w:rPr>
                <w:noProof/>
                <w:webHidden/>
              </w:rPr>
              <w:fldChar w:fldCharType="begin"/>
            </w:r>
            <w:r>
              <w:rPr>
                <w:noProof/>
                <w:webHidden/>
              </w:rPr>
              <w:instrText xml:space="preserve"> PAGEREF _Toc482474688 \h </w:instrText>
            </w:r>
            <w:r>
              <w:rPr>
                <w:noProof/>
                <w:webHidden/>
              </w:rPr>
            </w:r>
          </w:ins>
          <w:r>
            <w:rPr>
              <w:noProof/>
              <w:webHidden/>
            </w:rPr>
            <w:fldChar w:fldCharType="separate"/>
          </w:r>
          <w:ins w:id="61" w:author="Bryan Harter" w:date="2017-05-13T21:26:00Z">
            <w:r>
              <w:rPr>
                <w:noProof/>
                <w:webHidden/>
              </w:rPr>
              <w:t>9</w:t>
            </w:r>
            <w:r>
              <w:rPr>
                <w:noProof/>
                <w:webHidden/>
              </w:rPr>
              <w:fldChar w:fldCharType="end"/>
            </w:r>
            <w:r w:rsidRPr="00AF023D">
              <w:rPr>
                <w:rStyle w:val="Hyperlink"/>
                <w:noProof/>
              </w:rPr>
              <w:fldChar w:fldCharType="end"/>
            </w:r>
          </w:ins>
        </w:p>
        <w:p w14:paraId="7500A8D3" w14:textId="77777777" w:rsidR="008105E4" w:rsidRDefault="008105E4">
          <w:pPr>
            <w:pStyle w:val="TOC2"/>
            <w:tabs>
              <w:tab w:val="left" w:pos="960"/>
              <w:tab w:val="right" w:leader="dot" w:pos="9350"/>
            </w:tabs>
            <w:rPr>
              <w:ins w:id="62" w:author="Bryan Harter" w:date="2017-05-13T21:26:00Z"/>
              <w:b w:val="0"/>
              <w:noProof/>
            </w:rPr>
          </w:pPr>
          <w:ins w:id="63"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"_Toc482474695"</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2.3.</w:t>
            </w:r>
            <w:r>
              <w:rPr>
                <w:b w:val="0"/>
                <w:noProof/>
              </w:rPr>
              <w:tab/>
            </w:r>
            <w:r w:rsidRPr="00AF023D">
              <w:rPr>
                <w:rStyle w:val="Hyperlink"/>
                <w:noProof/>
              </w:rPr>
              <w:t>Manipulating Key Parameter Data</w:t>
            </w:r>
            <w:r>
              <w:rPr>
                <w:noProof/>
                <w:webHidden/>
              </w:rPr>
              <w:tab/>
            </w:r>
            <w:r>
              <w:rPr>
                <w:noProof/>
                <w:webHidden/>
              </w:rPr>
              <w:fldChar w:fldCharType="begin"/>
            </w:r>
            <w:r>
              <w:rPr>
                <w:noProof/>
                <w:webHidden/>
              </w:rPr>
              <w:instrText xml:space="preserve"> PAGEREF _Toc482474695 \h </w:instrText>
            </w:r>
            <w:r>
              <w:rPr>
                <w:noProof/>
                <w:webHidden/>
              </w:rPr>
            </w:r>
          </w:ins>
          <w:r>
            <w:rPr>
              <w:noProof/>
              <w:webHidden/>
            </w:rPr>
            <w:fldChar w:fldCharType="separate"/>
          </w:r>
          <w:ins w:id="64" w:author="Bryan Harter" w:date="2017-05-13T21:26:00Z">
            <w:r>
              <w:rPr>
                <w:noProof/>
                <w:webHidden/>
              </w:rPr>
              <w:t>10</w:t>
            </w:r>
            <w:r>
              <w:rPr>
                <w:noProof/>
                <w:webHidden/>
              </w:rPr>
              <w:fldChar w:fldCharType="end"/>
            </w:r>
            <w:r w:rsidRPr="00AF023D">
              <w:rPr>
                <w:rStyle w:val="Hyperlink"/>
                <w:noProof/>
              </w:rPr>
              <w:fldChar w:fldCharType="end"/>
            </w:r>
          </w:ins>
        </w:p>
        <w:p w14:paraId="35599BD7" w14:textId="77777777" w:rsidR="008105E4" w:rsidRDefault="008105E4">
          <w:pPr>
            <w:pStyle w:val="TOC3"/>
            <w:tabs>
              <w:tab w:val="left" w:pos="1440"/>
              <w:tab w:val="right" w:leader="dot" w:pos="9350"/>
            </w:tabs>
            <w:rPr>
              <w:ins w:id="65" w:author="Bryan Harter" w:date="2017-05-13T21:26:00Z"/>
              <w:noProof/>
            </w:rPr>
          </w:pPr>
          <w:ins w:id="66"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"_Toc482474696"</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2.3.1.</w:t>
            </w:r>
            <w:r>
              <w:rPr>
                <w:noProof/>
              </w:rPr>
              <w:tab/>
            </w:r>
            <w:r w:rsidRPr="00AF023D">
              <w:rPr>
                <w:rStyle w:val="Hyperlink"/>
                <w:noProof/>
              </w:rPr>
              <w:t>mvn_kp_insitu_search</w:t>
            </w:r>
            <w:r>
              <w:rPr>
                <w:noProof/>
                <w:webHidden/>
              </w:rPr>
              <w:tab/>
            </w:r>
            <w:r>
              <w:rPr>
                <w:noProof/>
                <w:webHidden/>
              </w:rPr>
              <w:fldChar w:fldCharType="begin"/>
            </w:r>
            <w:r>
              <w:rPr>
                <w:noProof/>
                <w:webHidden/>
              </w:rPr>
              <w:instrText xml:space="preserve"> PAGEREF _Toc482474696 \h </w:instrText>
            </w:r>
            <w:r>
              <w:rPr>
                <w:noProof/>
                <w:webHidden/>
              </w:rPr>
            </w:r>
          </w:ins>
          <w:r>
            <w:rPr>
              <w:noProof/>
              <w:webHidden/>
            </w:rPr>
            <w:fldChar w:fldCharType="separate"/>
          </w:r>
          <w:ins w:id="67" w:author="Bryan Harter" w:date="2017-05-13T21:26:00Z">
            <w:r>
              <w:rPr>
                <w:noProof/>
                <w:webHidden/>
              </w:rPr>
              <w:t>10</w:t>
            </w:r>
            <w:r>
              <w:rPr>
                <w:noProof/>
                <w:webHidden/>
              </w:rPr>
              <w:fldChar w:fldCharType="end"/>
            </w:r>
            <w:r w:rsidRPr="00AF023D">
              <w:rPr>
                <w:rStyle w:val="Hyperlink"/>
                <w:noProof/>
              </w:rPr>
              <w:fldChar w:fldCharType="end"/>
            </w:r>
          </w:ins>
        </w:p>
        <w:p w14:paraId="49BC643E" w14:textId="77777777" w:rsidR="008105E4" w:rsidRDefault="008105E4">
          <w:pPr>
            <w:pStyle w:val="TOC3"/>
            <w:tabs>
              <w:tab w:val="left" w:pos="1440"/>
              <w:tab w:val="right" w:leader="dot" w:pos="9350"/>
            </w:tabs>
            <w:rPr>
              <w:ins w:id="68" w:author="Bryan Harter" w:date="2017-05-13T21:26:00Z"/>
              <w:noProof/>
            </w:rPr>
          </w:pPr>
          <w:ins w:id="69"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"_Toc482474735"</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2.3.2.</w:t>
            </w:r>
            <w:r>
              <w:rPr>
                <w:noProof/>
              </w:rPr>
              <w:tab/>
            </w:r>
            <w:r w:rsidRPr="00AF023D">
              <w:rPr>
                <w:rStyle w:val="Hyperlink"/>
                <w:noProof/>
              </w:rPr>
              <w:t>mvn_kp_bin</w:t>
            </w:r>
            <w:r>
              <w:rPr>
                <w:noProof/>
                <w:webHidden/>
              </w:rPr>
              <w:tab/>
            </w:r>
            <w:r>
              <w:rPr>
                <w:noProof/>
                <w:webHidden/>
              </w:rPr>
              <w:fldChar w:fldCharType="begin"/>
            </w:r>
            <w:r>
              <w:rPr>
                <w:noProof/>
                <w:webHidden/>
              </w:rPr>
              <w:instrText xml:space="preserve"> PAGEREF _Toc482474735 \h </w:instrText>
            </w:r>
            <w:r>
              <w:rPr>
                <w:noProof/>
                <w:webHidden/>
              </w:rPr>
            </w:r>
          </w:ins>
          <w:r>
            <w:rPr>
              <w:noProof/>
              <w:webHidden/>
            </w:rPr>
            <w:fldChar w:fldCharType="separate"/>
          </w:r>
          <w:ins w:id="70" w:author="Bryan Harter" w:date="2017-05-13T21:26:00Z">
            <w:r>
              <w:rPr>
                <w:noProof/>
                <w:webHidden/>
              </w:rPr>
              <w:t>11</w:t>
            </w:r>
            <w:r>
              <w:rPr>
                <w:noProof/>
                <w:webHidden/>
              </w:rPr>
              <w:fldChar w:fldCharType="end"/>
            </w:r>
            <w:r w:rsidRPr="00AF023D">
              <w:rPr>
                <w:rStyle w:val="Hyperlink"/>
                <w:noProof/>
              </w:rPr>
              <w:fldChar w:fldCharType="end"/>
            </w:r>
          </w:ins>
        </w:p>
        <w:p w14:paraId="5B5E6FE5" w14:textId="77777777" w:rsidR="008105E4" w:rsidRDefault="008105E4">
          <w:pPr>
            <w:pStyle w:val="TOC2"/>
            <w:tabs>
              <w:tab w:val="left" w:pos="960"/>
              <w:tab w:val="right" w:leader="dot" w:pos="9350"/>
            </w:tabs>
            <w:rPr>
              <w:ins w:id="71" w:author="Bryan Harter" w:date="2017-05-13T21:26:00Z"/>
              <w:b w:val="0"/>
              <w:noProof/>
            </w:rPr>
          </w:pPr>
          <w:ins w:id="72"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"_Toc482474763"</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2.4.</w:t>
            </w:r>
            <w:r>
              <w:rPr>
                <w:b w:val="0"/>
                <w:noProof/>
              </w:rPr>
              <w:tab/>
            </w:r>
            <w:r w:rsidRPr="00AF023D">
              <w:rPr>
                <w:rStyle w:val="Hyperlink"/>
                <w:noProof/>
              </w:rPr>
              <w:t>Plotting Key Parameter Data</w:t>
            </w:r>
            <w:r>
              <w:rPr>
                <w:noProof/>
                <w:webHidden/>
              </w:rPr>
              <w:tab/>
            </w:r>
            <w:r>
              <w:rPr>
                <w:noProof/>
                <w:webHidden/>
              </w:rPr>
              <w:fldChar w:fldCharType="begin"/>
            </w:r>
            <w:r>
              <w:rPr>
                <w:noProof/>
                <w:webHidden/>
              </w:rPr>
              <w:instrText xml:space="preserve"> PAGEREF _Toc482474763 \h </w:instrText>
            </w:r>
            <w:r>
              <w:rPr>
                <w:noProof/>
                <w:webHidden/>
              </w:rPr>
            </w:r>
          </w:ins>
          <w:r>
            <w:rPr>
              <w:noProof/>
              <w:webHidden/>
            </w:rPr>
            <w:fldChar w:fldCharType="separate"/>
          </w:r>
          <w:ins w:id="73" w:author="Bryan Harter" w:date="2017-05-13T21:26:00Z">
            <w:r>
              <w:rPr>
                <w:noProof/>
                <w:webHidden/>
              </w:rPr>
              <w:t>13</w:t>
            </w:r>
            <w:r>
              <w:rPr>
                <w:noProof/>
                <w:webHidden/>
              </w:rPr>
              <w:fldChar w:fldCharType="end"/>
            </w:r>
            <w:r w:rsidRPr="00AF023D">
              <w:rPr>
                <w:rStyle w:val="Hyperlink"/>
                <w:noProof/>
              </w:rPr>
              <w:fldChar w:fldCharType="end"/>
            </w:r>
          </w:ins>
        </w:p>
        <w:p w14:paraId="50F78812" w14:textId="77777777" w:rsidR="008105E4" w:rsidRDefault="008105E4">
          <w:pPr>
            <w:pStyle w:val="TOC3"/>
            <w:tabs>
              <w:tab w:val="left" w:pos="1440"/>
              <w:tab w:val="right" w:leader="dot" w:pos="9350"/>
            </w:tabs>
            <w:rPr>
              <w:ins w:id="74" w:author="Bryan Harter" w:date="2017-05-13T21:26:00Z"/>
              <w:noProof/>
            </w:rPr>
          </w:pPr>
          <w:ins w:id="75"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"_Toc482474764"</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2.4.1.</w:t>
            </w:r>
            <w:r>
              <w:rPr>
                <w:noProof/>
              </w:rPr>
              <w:tab/>
            </w:r>
            <w:r w:rsidRPr="00AF023D">
              <w:rPr>
                <w:rStyle w:val="Hyperlink"/>
                <w:noProof/>
              </w:rPr>
              <w:t>mvn_kp_plot</w:t>
            </w:r>
            <w:r>
              <w:rPr>
                <w:noProof/>
                <w:webHidden/>
              </w:rPr>
              <w:tab/>
            </w:r>
            <w:r>
              <w:rPr>
                <w:noProof/>
                <w:webHidden/>
              </w:rPr>
              <w:fldChar w:fldCharType="begin"/>
            </w:r>
            <w:r>
              <w:rPr>
                <w:noProof/>
                <w:webHidden/>
              </w:rPr>
              <w:instrText xml:space="preserve"> PAGEREF _Toc482474764 \h </w:instrText>
            </w:r>
            <w:r>
              <w:rPr>
                <w:noProof/>
                <w:webHidden/>
              </w:rPr>
            </w:r>
          </w:ins>
          <w:r>
            <w:rPr>
              <w:noProof/>
              <w:webHidden/>
            </w:rPr>
            <w:fldChar w:fldCharType="separate"/>
          </w:r>
          <w:ins w:id="76" w:author="Bryan Harter" w:date="2017-05-13T21:26:00Z">
            <w:r>
              <w:rPr>
                <w:noProof/>
                <w:webHidden/>
              </w:rPr>
              <w:t>13</w:t>
            </w:r>
            <w:r>
              <w:rPr>
                <w:noProof/>
                <w:webHidden/>
              </w:rPr>
              <w:fldChar w:fldCharType="end"/>
            </w:r>
            <w:r w:rsidRPr="00AF023D">
              <w:rPr>
                <w:rStyle w:val="Hyperlink"/>
                <w:noProof/>
              </w:rPr>
              <w:fldChar w:fldCharType="end"/>
            </w:r>
          </w:ins>
        </w:p>
        <w:p w14:paraId="432BF940" w14:textId="77777777" w:rsidR="008105E4" w:rsidRDefault="008105E4">
          <w:pPr>
            <w:pStyle w:val="TOC3"/>
            <w:tabs>
              <w:tab w:val="left" w:pos="1440"/>
              <w:tab w:val="right" w:leader="dot" w:pos="9350"/>
            </w:tabs>
            <w:rPr>
              <w:ins w:id="77" w:author="Bryan Harter" w:date="2017-05-13T21:26:00Z"/>
              <w:noProof/>
            </w:rPr>
          </w:pPr>
          <w:ins w:id="78"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"_Toc482474771"</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2.4.2.</w:t>
            </w:r>
            <w:r>
              <w:rPr>
                <w:noProof/>
              </w:rPr>
              <w:tab/>
            </w:r>
            <w:r w:rsidRPr="00AF023D">
              <w:rPr>
                <w:rStyle w:val="Hyperlink"/>
                <w:noProof/>
              </w:rPr>
              <w:t>mvn_kp_altplot</w:t>
            </w:r>
            <w:r>
              <w:rPr>
                <w:noProof/>
                <w:webHidden/>
              </w:rPr>
              <w:tab/>
            </w:r>
            <w:r>
              <w:rPr>
                <w:noProof/>
                <w:webHidden/>
              </w:rPr>
              <w:fldChar w:fldCharType="begin"/>
            </w:r>
            <w:r>
              <w:rPr>
                <w:noProof/>
                <w:webHidden/>
              </w:rPr>
              <w:instrText xml:space="preserve"> PAGEREF _Toc482474771 \h </w:instrText>
            </w:r>
            <w:r>
              <w:rPr>
                <w:noProof/>
                <w:webHidden/>
              </w:rPr>
            </w:r>
          </w:ins>
          <w:r>
            <w:rPr>
              <w:noProof/>
              <w:webHidden/>
            </w:rPr>
            <w:fldChar w:fldCharType="separate"/>
          </w:r>
          <w:ins w:id="79" w:author="Bryan Harter" w:date="2017-05-13T21:26:00Z">
            <w:r>
              <w:rPr>
                <w:noProof/>
                <w:webHidden/>
              </w:rPr>
              <w:t>14</w:t>
            </w:r>
            <w:r>
              <w:rPr>
                <w:noProof/>
                <w:webHidden/>
              </w:rPr>
              <w:fldChar w:fldCharType="end"/>
            </w:r>
            <w:r w:rsidRPr="00AF023D">
              <w:rPr>
                <w:rStyle w:val="Hyperlink"/>
                <w:noProof/>
              </w:rPr>
              <w:fldChar w:fldCharType="end"/>
            </w:r>
          </w:ins>
        </w:p>
        <w:p w14:paraId="0905D682" w14:textId="77777777" w:rsidR="008105E4" w:rsidRDefault="008105E4">
          <w:pPr>
            <w:pStyle w:val="TOC3"/>
            <w:tabs>
              <w:tab w:val="left" w:pos="1440"/>
              <w:tab w:val="right" w:leader="dot" w:pos="9350"/>
            </w:tabs>
            <w:rPr>
              <w:ins w:id="80" w:author="Bryan Harter" w:date="2017-05-13T21:26:00Z"/>
              <w:noProof/>
            </w:rPr>
          </w:pPr>
          <w:ins w:id="81"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"_Toc482474774"</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2.4.3.</w:t>
            </w:r>
            <w:r>
              <w:rPr>
                <w:noProof/>
              </w:rPr>
              <w:tab/>
            </w:r>
            <w:r w:rsidRPr="00AF023D">
              <w:rPr>
                <w:rStyle w:val="Hyperlink"/>
                <w:noProof/>
              </w:rPr>
              <w:t>mvn_kp_standards</w:t>
            </w:r>
            <w:r>
              <w:rPr>
                <w:noProof/>
                <w:webHidden/>
              </w:rPr>
              <w:tab/>
            </w:r>
            <w:r>
              <w:rPr>
                <w:noProof/>
                <w:webHidden/>
              </w:rPr>
              <w:fldChar w:fldCharType="begin"/>
            </w:r>
            <w:r>
              <w:rPr>
                <w:noProof/>
                <w:webHidden/>
              </w:rPr>
              <w:instrText xml:space="preserve"> PAGEREF _Toc482474774 \h </w:instrText>
            </w:r>
            <w:r>
              <w:rPr>
                <w:noProof/>
                <w:webHidden/>
              </w:rPr>
            </w:r>
          </w:ins>
          <w:r>
            <w:rPr>
              <w:noProof/>
              <w:webHidden/>
            </w:rPr>
            <w:fldChar w:fldCharType="separate"/>
          </w:r>
          <w:ins w:id="82" w:author="Bryan Harter" w:date="2017-05-13T21:26:00Z">
            <w:r>
              <w:rPr>
                <w:noProof/>
                <w:webHidden/>
              </w:rPr>
              <w:t>14</w:t>
            </w:r>
            <w:r>
              <w:rPr>
                <w:noProof/>
                <w:webHidden/>
              </w:rPr>
              <w:fldChar w:fldCharType="end"/>
            </w:r>
            <w:r w:rsidRPr="00AF023D">
              <w:rPr>
                <w:rStyle w:val="Hyperlink"/>
                <w:noProof/>
              </w:rPr>
              <w:fldChar w:fldCharType="end"/>
            </w:r>
          </w:ins>
        </w:p>
        <w:p w14:paraId="4002ECED" w14:textId="77777777" w:rsidR="008105E4" w:rsidRDefault="008105E4">
          <w:pPr>
            <w:pStyle w:val="TOC2"/>
            <w:tabs>
              <w:tab w:val="left" w:pos="960"/>
              <w:tab w:val="right" w:leader="dot" w:pos="9350"/>
            </w:tabs>
            <w:rPr>
              <w:ins w:id="83" w:author="Bryan Harter" w:date="2017-05-13T21:26:00Z"/>
              <w:b w:val="0"/>
              <w:noProof/>
            </w:rPr>
          </w:pPr>
          <w:ins w:id="84"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"_Toc482474933"</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2.5.</w:t>
            </w:r>
            <w:r>
              <w:rPr>
                <w:b w:val="0"/>
                <w:noProof/>
              </w:rPr>
              <w:tab/>
            </w:r>
            <w:r w:rsidRPr="00AF023D">
              <w:rPr>
                <w:rStyle w:val="Hyperlink"/>
                <w:noProof/>
              </w:rPr>
              <w:t>Interpolating Model Results</w:t>
            </w:r>
            <w:r>
              <w:rPr>
                <w:noProof/>
                <w:webHidden/>
              </w:rPr>
              <w:tab/>
            </w:r>
            <w:r>
              <w:rPr>
                <w:noProof/>
                <w:webHidden/>
              </w:rPr>
              <w:fldChar w:fldCharType="begin"/>
            </w:r>
            <w:r>
              <w:rPr>
                <w:noProof/>
                <w:webHidden/>
              </w:rPr>
              <w:instrText xml:space="preserve"> PAGEREF _Toc482474933 \h </w:instrText>
            </w:r>
            <w:r>
              <w:rPr>
                <w:noProof/>
                <w:webHidden/>
              </w:rPr>
            </w:r>
          </w:ins>
          <w:r>
            <w:rPr>
              <w:noProof/>
              <w:webHidden/>
            </w:rPr>
            <w:fldChar w:fldCharType="separate"/>
          </w:r>
          <w:ins w:id="85" w:author="Bryan Harter" w:date="2017-05-13T21:26:00Z">
            <w:r>
              <w:rPr>
                <w:noProof/>
                <w:webHidden/>
              </w:rPr>
              <w:t>16</w:t>
            </w:r>
            <w:r>
              <w:rPr>
                <w:noProof/>
                <w:webHidden/>
              </w:rPr>
              <w:fldChar w:fldCharType="end"/>
            </w:r>
            <w:r w:rsidRPr="00AF023D">
              <w:rPr>
                <w:rStyle w:val="Hyperlink"/>
                <w:noProof/>
              </w:rPr>
              <w:fldChar w:fldCharType="end"/>
            </w:r>
          </w:ins>
        </w:p>
        <w:p w14:paraId="4B4826AD" w14:textId="77777777" w:rsidR="008105E4" w:rsidRDefault="008105E4">
          <w:pPr>
            <w:pStyle w:val="TOC3"/>
            <w:tabs>
              <w:tab w:val="left" w:pos="1440"/>
              <w:tab w:val="right" w:leader="dot" w:pos="9350"/>
            </w:tabs>
            <w:rPr>
              <w:ins w:id="86" w:author="Bryan Harter" w:date="2017-05-13T21:26:00Z"/>
              <w:noProof/>
            </w:rPr>
          </w:pPr>
          <w:ins w:id="87"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"_Toc482474934"</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2.5.1.</w:t>
            </w:r>
            <w:r>
              <w:rPr>
                <w:noProof/>
              </w:rPr>
              <w:tab/>
            </w:r>
            <w:r w:rsidRPr="00AF023D">
              <w:rPr>
                <w:rStyle w:val="Hyperlink"/>
                <w:noProof/>
              </w:rPr>
              <w:t>mvn_kp_interpol_model</w:t>
            </w:r>
            <w:r>
              <w:rPr>
                <w:noProof/>
                <w:webHidden/>
              </w:rPr>
              <w:tab/>
            </w:r>
            <w:r>
              <w:rPr>
                <w:noProof/>
                <w:webHidden/>
              </w:rPr>
              <w:fldChar w:fldCharType="begin"/>
            </w:r>
            <w:r>
              <w:rPr>
                <w:noProof/>
                <w:webHidden/>
              </w:rPr>
              <w:instrText xml:space="preserve"> PAGEREF _Toc482474934 \h </w:instrText>
            </w:r>
            <w:r>
              <w:rPr>
                <w:noProof/>
                <w:webHidden/>
              </w:rPr>
            </w:r>
          </w:ins>
          <w:r>
            <w:rPr>
              <w:noProof/>
              <w:webHidden/>
            </w:rPr>
            <w:fldChar w:fldCharType="separate"/>
          </w:r>
          <w:ins w:id="88" w:author="Bryan Harter" w:date="2017-05-13T21:26:00Z">
            <w:r>
              <w:rPr>
                <w:noProof/>
                <w:webHidden/>
              </w:rPr>
              <w:t>16</w:t>
            </w:r>
            <w:r>
              <w:rPr>
                <w:noProof/>
                <w:webHidden/>
              </w:rPr>
              <w:fldChar w:fldCharType="end"/>
            </w:r>
            <w:r w:rsidRPr="00AF023D">
              <w:rPr>
                <w:rStyle w:val="Hyperlink"/>
                <w:noProof/>
              </w:rPr>
              <w:fldChar w:fldCharType="end"/>
            </w:r>
          </w:ins>
        </w:p>
        <w:p w14:paraId="2A0087E0" w14:textId="77777777" w:rsidR="008105E4" w:rsidRDefault="008105E4">
          <w:pPr>
            <w:pStyle w:val="TOC3"/>
            <w:tabs>
              <w:tab w:val="left" w:pos="1440"/>
              <w:tab w:val="right" w:leader="dot" w:pos="9350"/>
            </w:tabs>
            <w:rPr>
              <w:ins w:id="89" w:author="Bryan Harter" w:date="2017-05-13T21:26:00Z"/>
              <w:noProof/>
            </w:rPr>
          </w:pPr>
          <w:ins w:id="90"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"_Toc482474935"</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2.5.2.</w:t>
            </w:r>
            <w:r>
              <w:rPr>
                <w:noProof/>
              </w:rPr>
              <w:tab/>
            </w:r>
            <w:r w:rsidRPr="00AF023D">
              <w:rPr>
                <w:rStyle w:val="Hyperlink"/>
                <w:noProof/>
              </w:rPr>
              <w:t>mvn_kp_create_model_maps</w:t>
            </w:r>
            <w:r>
              <w:rPr>
                <w:noProof/>
                <w:webHidden/>
              </w:rPr>
              <w:tab/>
            </w:r>
            <w:r>
              <w:rPr>
                <w:noProof/>
                <w:webHidden/>
              </w:rPr>
              <w:fldChar w:fldCharType="begin"/>
            </w:r>
            <w:r>
              <w:rPr>
                <w:noProof/>
                <w:webHidden/>
              </w:rPr>
              <w:instrText xml:space="preserve"> PAGEREF _Toc482474935 \h </w:instrText>
            </w:r>
            <w:r>
              <w:rPr>
                <w:noProof/>
                <w:webHidden/>
              </w:rPr>
            </w:r>
          </w:ins>
          <w:r>
            <w:rPr>
              <w:noProof/>
              <w:webHidden/>
            </w:rPr>
            <w:fldChar w:fldCharType="separate"/>
          </w:r>
          <w:ins w:id="91" w:author="Bryan Harter" w:date="2017-05-13T21:26:00Z">
            <w:r>
              <w:rPr>
                <w:noProof/>
                <w:webHidden/>
              </w:rPr>
              <w:t>17</w:t>
            </w:r>
            <w:r>
              <w:rPr>
                <w:noProof/>
                <w:webHidden/>
              </w:rPr>
              <w:fldChar w:fldCharType="end"/>
            </w:r>
            <w:r w:rsidRPr="00AF023D">
              <w:rPr>
                <w:rStyle w:val="Hyperlink"/>
                <w:noProof/>
              </w:rPr>
              <w:fldChar w:fldCharType="end"/>
            </w:r>
          </w:ins>
        </w:p>
        <w:p w14:paraId="71696BB9" w14:textId="77777777" w:rsidR="008105E4" w:rsidRDefault="008105E4">
          <w:pPr>
            <w:pStyle w:val="TOC2"/>
            <w:tabs>
              <w:tab w:val="left" w:pos="960"/>
              <w:tab w:val="right" w:leader="dot" w:pos="9350"/>
            </w:tabs>
            <w:rPr>
              <w:ins w:id="92" w:author="Bryan Harter" w:date="2017-05-13T21:26:00Z"/>
              <w:b w:val="0"/>
              <w:noProof/>
            </w:rPr>
          </w:pPr>
          <w:ins w:id="93"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"_Toc482474965"</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2.6.</w:t>
            </w:r>
            <w:r>
              <w:rPr>
                <w:b w:val="0"/>
                <w:noProof/>
              </w:rPr>
              <w:tab/>
            </w:r>
            <w:r w:rsidRPr="00AF023D">
              <w:rPr>
                <w:rStyle w:val="Hyperlink"/>
                <w:noProof/>
              </w:rPr>
              <w:t>Plotting of Key parameter data in 2D</w:t>
            </w:r>
            <w:r>
              <w:rPr>
                <w:noProof/>
                <w:webHidden/>
              </w:rPr>
              <w:tab/>
            </w:r>
            <w:r>
              <w:rPr>
                <w:noProof/>
                <w:webHidden/>
              </w:rPr>
              <w:fldChar w:fldCharType="begin"/>
            </w:r>
            <w:r>
              <w:rPr>
                <w:noProof/>
                <w:webHidden/>
              </w:rPr>
              <w:instrText xml:space="preserve"> PAGEREF _Toc482474965 \h </w:instrText>
            </w:r>
            <w:r>
              <w:rPr>
                <w:noProof/>
                <w:webHidden/>
              </w:rPr>
            </w:r>
          </w:ins>
          <w:r>
            <w:rPr>
              <w:noProof/>
              <w:webHidden/>
            </w:rPr>
            <w:fldChar w:fldCharType="separate"/>
          </w:r>
          <w:ins w:id="94" w:author="Bryan Harter" w:date="2017-05-13T21:26:00Z">
            <w:r>
              <w:rPr>
                <w:noProof/>
                <w:webHidden/>
              </w:rPr>
              <w:t>18</w:t>
            </w:r>
            <w:r>
              <w:rPr>
                <w:noProof/>
                <w:webHidden/>
              </w:rPr>
              <w:fldChar w:fldCharType="end"/>
            </w:r>
            <w:r w:rsidRPr="00AF023D">
              <w:rPr>
                <w:rStyle w:val="Hyperlink"/>
                <w:noProof/>
              </w:rPr>
              <w:fldChar w:fldCharType="end"/>
            </w:r>
          </w:ins>
        </w:p>
        <w:p w14:paraId="74567FC1" w14:textId="77777777" w:rsidR="008105E4" w:rsidRDefault="008105E4">
          <w:pPr>
            <w:pStyle w:val="TOC3"/>
            <w:tabs>
              <w:tab w:val="left" w:pos="1440"/>
              <w:tab w:val="right" w:leader="dot" w:pos="9350"/>
            </w:tabs>
            <w:rPr>
              <w:ins w:id="95" w:author="Bryan Harter" w:date="2017-05-13T21:26:00Z"/>
              <w:noProof/>
            </w:rPr>
          </w:pPr>
          <w:ins w:id="96"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"_Toc482474966"</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2.6.1.</w:t>
            </w:r>
            <w:r>
              <w:rPr>
                <w:noProof/>
              </w:rPr>
              <w:tab/>
            </w:r>
            <w:r w:rsidRPr="00AF023D">
              <w:rPr>
                <w:rStyle w:val="Hyperlink"/>
                <w:noProof/>
              </w:rPr>
              <w:t>mvn_kp_map2d</w:t>
            </w:r>
            <w:r>
              <w:rPr>
                <w:noProof/>
                <w:webHidden/>
              </w:rPr>
              <w:tab/>
            </w:r>
            <w:r>
              <w:rPr>
                <w:noProof/>
                <w:webHidden/>
              </w:rPr>
              <w:fldChar w:fldCharType="begin"/>
            </w:r>
            <w:r>
              <w:rPr>
                <w:noProof/>
                <w:webHidden/>
              </w:rPr>
              <w:instrText xml:space="preserve"> PAGEREF _Toc482474966 \h </w:instrText>
            </w:r>
            <w:r>
              <w:rPr>
                <w:noProof/>
                <w:webHidden/>
              </w:rPr>
            </w:r>
          </w:ins>
          <w:r>
            <w:rPr>
              <w:noProof/>
              <w:webHidden/>
            </w:rPr>
            <w:fldChar w:fldCharType="separate"/>
          </w:r>
          <w:ins w:id="97" w:author="Bryan Harter" w:date="2017-05-13T21:26:00Z">
            <w:r>
              <w:rPr>
                <w:noProof/>
                <w:webHidden/>
              </w:rPr>
              <w:t>18</w:t>
            </w:r>
            <w:r>
              <w:rPr>
                <w:noProof/>
                <w:webHidden/>
              </w:rPr>
              <w:fldChar w:fldCharType="end"/>
            </w:r>
            <w:r w:rsidRPr="00AF023D">
              <w:rPr>
                <w:rStyle w:val="Hyperlink"/>
                <w:noProof/>
              </w:rPr>
              <w:fldChar w:fldCharType="end"/>
            </w:r>
          </w:ins>
        </w:p>
        <w:p w14:paraId="35701084" w14:textId="77777777" w:rsidR="008105E4" w:rsidRDefault="008105E4">
          <w:pPr>
            <w:pStyle w:val="TOC1"/>
            <w:tabs>
              <w:tab w:val="left" w:pos="480"/>
              <w:tab w:val="right" w:leader="dot" w:pos="9350"/>
            </w:tabs>
            <w:rPr>
              <w:ins w:id="98" w:author="Bryan Harter" w:date="2017-05-13T21:26:00Z"/>
              <w:b w:val="0"/>
              <w:noProof/>
              <w:sz w:val="22"/>
              <w:szCs w:val="22"/>
            </w:rPr>
          </w:pPr>
          <w:ins w:id="99" w:author="Bryan Harter" w:date="2017-05-13T21:26:00Z">
            <w:r w:rsidRPr="00AF023D">
              <w:rPr>
                <w:rStyle w:val="Hyperlink"/>
                <w:noProof/>
              </w:rPr>
              <w:fldChar w:fldCharType="begin"/>
            </w:r>
            <w:r w:rsidRPr="00AF023D">
              <w:rPr>
                <w:rStyle w:val="Hyperlink"/>
                <w:noProof/>
              </w:rPr>
              <w:instrText xml:space="preserve"> </w:instrText>
            </w:r>
            <w:r>
              <w:rPr>
                <w:noProof/>
              </w:rPr>
              <w:instrText>HYPERLINK \l "_Toc482475045"</w:instrText>
            </w:r>
            <w:r w:rsidRPr="00AF023D">
              <w:rPr>
                <w:rStyle w:val="Hyperlink"/>
                <w:noProof/>
              </w:rPr>
              <w:instrText xml:space="preserve"> </w:instrText>
            </w:r>
            <w:r w:rsidRPr="00AF023D">
              <w:rPr>
                <w:rStyle w:val="Hyperlink"/>
                <w:noProof/>
              </w:rPr>
            </w:r>
            <w:r w:rsidRPr="00AF023D">
              <w:rPr>
                <w:rStyle w:val="Hyperlink"/>
                <w:noProof/>
              </w:rPr>
              <w:fldChar w:fldCharType="separate"/>
            </w:r>
            <w:r w:rsidRPr="00AF023D">
              <w:rPr>
                <w:rStyle w:val="Hyperlink"/>
                <w:noProof/>
              </w:rPr>
              <w:t>A.</w:t>
            </w:r>
            <w:r>
              <w:rPr>
                <w:b w:val="0"/>
                <w:noProof/>
                <w:sz w:val="22"/>
                <w:szCs w:val="22"/>
              </w:rPr>
              <w:tab/>
            </w:r>
            <w:r w:rsidRPr="00AF023D">
              <w:rPr>
                <w:rStyle w:val="Hyperlink"/>
                <w:noProof/>
              </w:rPr>
              <w:t>Appendix: KP Data Structures in the ToolKit</w:t>
            </w:r>
            <w:r>
              <w:rPr>
                <w:noProof/>
                <w:webHidden/>
              </w:rPr>
              <w:tab/>
            </w:r>
            <w:r>
              <w:rPr>
                <w:noProof/>
                <w:webHidden/>
              </w:rPr>
              <w:fldChar w:fldCharType="begin"/>
            </w:r>
            <w:r>
              <w:rPr>
                <w:noProof/>
                <w:webHidden/>
              </w:rPr>
              <w:instrText xml:space="preserve"> PAGEREF _Toc482475045 \h </w:instrText>
            </w:r>
            <w:r>
              <w:rPr>
                <w:noProof/>
                <w:webHidden/>
              </w:rPr>
            </w:r>
          </w:ins>
          <w:r>
            <w:rPr>
              <w:noProof/>
              <w:webHidden/>
            </w:rPr>
            <w:fldChar w:fldCharType="separate"/>
          </w:r>
          <w:ins w:id="100" w:author="Bryan Harter" w:date="2017-05-13T21:26:00Z">
            <w:r>
              <w:rPr>
                <w:noProof/>
                <w:webHidden/>
              </w:rPr>
              <w:t>19</w:t>
            </w:r>
            <w:r>
              <w:rPr>
                <w:noProof/>
                <w:webHidden/>
              </w:rPr>
              <w:fldChar w:fldCharType="end"/>
            </w:r>
            <w:r w:rsidRPr="00AF023D">
              <w:rPr>
                <w:rStyle w:val="Hyperlink"/>
                <w:noProof/>
              </w:rPr>
              <w:fldChar w:fldCharType="end"/>
            </w:r>
          </w:ins>
        </w:p>
        <w:p w14:paraId="52CACF96" w14:textId="77777777" w:rsidR="00A2522F" w:rsidDel="00D05694" w:rsidRDefault="00A2522F">
          <w:pPr>
            <w:pStyle w:val="TOC1"/>
            <w:tabs>
              <w:tab w:val="left" w:pos="480"/>
              <w:tab w:val="right" w:leader="dot" w:pos="9350"/>
            </w:tabs>
            <w:rPr>
              <w:del w:id="101" w:author="Bryan Harter" w:date="2017-05-13T21:25:00Z"/>
              <w:b w:val="0"/>
              <w:noProof/>
              <w:sz w:val="22"/>
              <w:szCs w:val="22"/>
            </w:rPr>
          </w:pPr>
          <w:del w:id="102" w:author="Bryan Harter" w:date="2017-05-13T21:25:00Z">
            <w:r w:rsidRPr="00D05694" w:rsidDel="00D05694">
              <w:rPr>
                <w:noProof/>
                <w:rPrChange w:id="103" w:author="Bryan Harter" w:date="2017-05-13T21:25:00Z">
                  <w:rPr>
                    <w:rStyle w:val="Hyperlink"/>
                    <w:noProof/>
                  </w:rPr>
                </w:rPrChange>
              </w:rPr>
              <w:delText>1.</w:delText>
            </w:r>
            <w:r w:rsidDel="00D05694">
              <w:rPr>
                <w:b w:val="0"/>
                <w:noProof/>
                <w:sz w:val="22"/>
                <w:szCs w:val="22"/>
              </w:rPr>
              <w:tab/>
            </w:r>
            <w:r w:rsidRPr="00D05694" w:rsidDel="00D05694">
              <w:rPr>
                <w:noProof/>
                <w:rPrChange w:id="104" w:author="Bryan Harter" w:date="2017-05-13T21:25:00Z">
                  <w:rPr>
                    <w:rStyle w:val="Hyperlink"/>
                    <w:noProof/>
                  </w:rPr>
                </w:rPrChange>
              </w:rPr>
              <w:delText>Toolkit Installation</w:delText>
            </w:r>
            <w:r w:rsidDel="00D05694">
              <w:rPr>
                <w:noProof/>
                <w:webHidden/>
              </w:rPr>
              <w:tab/>
              <w:delText>2</w:delText>
            </w:r>
          </w:del>
        </w:p>
        <w:p w14:paraId="498A7C51" w14:textId="77777777" w:rsidR="00A2522F" w:rsidDel="00D05694" w:rsidRDefault="00A2522F">
          <w:pPr>
            <w:pStyle w:val="TOC2"/>
            <w:tabs>
              <w:tab w:val="left" w:pos="960"/>
              <w:tab w:val="right" w:leader="dot" w:pos="9350"/>
            </w:tabs>
            <w:rPr>
              <w:del w:id="105" w:author="Bryan Harter" w:date="2017-05-13T21:25:00Z"/>
              <w:b w:val="0"/>
              <w:noProof/>
            </w:rPr>
          </w:pPr>
          <w:del w:id="106" w:author="Bryan Harter" w:date="2017-05-13T21:25:00Z">
            <w:r w:rsidRPr="00D05694" w:rsidDel="00D05694">
              <w:rPr>
                <w:noProof/>
                <w:rPrChange w:id="107" w:author="Bryan Harter" w:date="2017-05-13T21:25:00Z">
                  <w:rPr>
                    <w:rStyle w:val="Hyperlink"/>
                    <w:noProof/>
                  </w:rPr>
                </w:rPrChange>
              </w:rPr>
              <w:delText>1.1.</w:delText>
            </w:r>
            <w:r w:rsidDel="00D05694">
              <w:rPr>
                <w:b w:val="0"/>
                <w:noProof/>
              </w:rPr>
              <w:tab/>
            </w:r>
            <w:r w:rsidRPr="00D05694" w:rsidDel="00D05694">
              <w:rPr>
                <w:noProof/>
                <w:rPrChange w:id="108" w:author="Bryan Harter" w:date="2017-05-13T21:25:00Z">
                  <w:rPr>
                    <w:rStyle w:val="Hyperlink"/>
                    <w:noProof/>
                  </w:rPr>
                </w:rPrChange>
              </w:rPr>
              <w:delText>System Requirements</w:delText>
            </w:r>
            <w:r w:rsidDel="00D05694">
              <w:rPr>
                <w:noProof/>
                <w:webHidden/>
              </w:rPr>
              <w:tab/>
              <w:delText>2</w:delText>
            </w:r>
          </w:del>
        </w:p>
        <w:p w14:paraId="60D00C8F" w14:textId="77777777" w:rsidR="00A2522F" w:rsidDel="00D05694" w:rsidRDefault="00A2522F">
          <w:pPr>
            <w:pStyle w:val="TOC2"/>
            <w:tabs>
              <w:tab w:val="left" w:pos="960"/>
              <w:tab w:val="right" w:leader="dot" w:pos="9350"/>
            </w:tabs>
            <w:rPr>
              <w:del w:id="109" w:author="Bryan Harter" w:date="2017-05-13T21:25:00Z"/>
              <w:b w:val="0"/>
              <w:noProof/>
            </w:rPr>
          </w:pPr>
          <w:del w:id="110" w:author="Bryan Harter" w:date="2017-05-13T21:25:00Z">
            <w:r w:rsidRPr="00D05694" w:rsidDel="00D05694">
              <w:rPr>
                <w:noProof/>
                <w:rPrChange w:id="111" w:author="Bryan Harter" w:date="2017-05-13T21:25:00Z">
                  <w:rPr>
                    <w:rStyle w:val="Hyperlink"/>
                    <w:noProof/>
                  </w:rPr>
                </w:rPrChange>
              </w:rPr>
              <w:delText>1.2.</w:delText>
            </w:r>
            <w:r w:rsidDel="00D05694">
              <w:rPr>
                <w:b w:val="0"/>
                <w:noProof/>
              </w:rPr>
              <w:tab/>
            </w:r>
            <w:r w:rsidRPr="00D05694" w:rsidDel="00D05694">
              <w:rPr>
                <w:noProof/>
                <w:rPrChange w:id="112" w:author="Bryan Harter" w:date="2017-05-13T21:25:00Z">
                  <w:rPr>
                    <w:rStyle w:val="Hyperlink"/>
                    <w:noProof/>
                  </w:rPr>
                </w:rPrChange>
              </w:rPr>
              <w:delText>Downloading the Toolkit</w:delText>
            </w:r>
            <w:r w:rsidDel="00D05694">
              <w:rPr>
                <w:noProof/>
                <w:webHidden/>
              </w:rPr>
              <w:tab/>
              <w:delText>2</w:delText>
            </w:r>
          </w:del>
        </w:p>
        <w:p w14:paraId="287EC1B0" w14:textId="77777777" w:rsidR="00A2522F" w:rsidDel="00D05694" w:rsidRDefault="00A2522F">
          <w:pPr>
            <w:pStyle w:val="TOC2"/>
            <w:tabs>
              <w:tab w:val="left" w:pos="960"/>
              <w:tab w:val="right" w:leader="dot" w:pos="9350"/>
            </w:tabs>
            <w:rPr>
              <w:del w:id="113" w:author="Bryan Harter" w:date="2017-05-13T21:25:00Z"/>
              <w:b w:val="0"/>
              <w:noProof/>
            </w:rPr>
          </w:pPr>
          <w:del w:id="114" w:author="Bryan Harter" w:date="2017-05-13T21:25:00Z">
            <w:r w:rsidRPr="00D05694" w:rsidDel="00D05694">
              <w:rPr>
                <w:noProof/>
                <w:rPrChange w:id="115" w:author="Bryan Harter" w:date="2017-05-13T21:25:00Z">
                  <w:rPr>
                    <w:rStyle w:val="Hyperlink"/>
                    <w:noProof/>
                  </w:rPr>
                </w:rPrChange>
              </w:rPr>
              <w:delText>1.3.</w:delText>
            </w:r>
            <w:r w:rsidDel="00D05694">
              <w:rPr>
                <w:b w:val="0"/>
                <w:noProof/>
              </w:rPr>
              <w:tab/>
            </w:r>
            <w:r w:rsidRPr="00D05694" w:rsidDel="00D05694">
              <w:rPr>
                <w:noProof/>
                <w:rPrChange w:id="116" w:author="Bryan Harter" w:date="2017-05-13T21:25:00Z">
                  <w:rPr>
                    <w:rStyle w:val="Hyperlink"/>
                    <w:noProof/>
                  </w:rPr>
                </w:rPrChange>
              </w:rPr>
              <w:delText>Updating the Toolkit</w:delText>
            </w:r>
            <w:r w:rsidDel="00D05694">
              <w:rPr>
                <w:noProof/>
                <w:webHidden/>
              </w:rPr>
              <w:tab/>
              <w:delText>3</w:delText>
            </w:r>
          </w:del>
        </w:p>
        <w:p w14:paraId="21D93A75" w14:textId="77777777" w:rsidR="00A2522F" w:rsidDel="00D05694" w:rsidRDefault="00A2522F">
          <w:pPr>
            <w:pStyle w:val="TOC3"/>
            <w:tabs>
              <w:tab w:val="left" w:pos="1440"/>
              <w:tab w:val="right" w:leader="dot" w:pos="9350"/>
            </w:tabs>
            <w:rPr>
              <w:del w:id="117" w:author="Bryan Harter" w:date="2017-05-13T21:25:00Z"/>
              <w:noProof/>
            </w:rPr>
          </w:pPr>
          <w:del w:id="118" w:author="Bryan Harter" w:date="2017-05-13T21:25:00Z">
            <w:r w:rsidRPr="00D05694" w:rsidDel="00D05694">
              <w:rPr>
                <w:noProof/>
                <w:rPrChange w:id="119" w:author="Bryan Harter" w:date="2017-05-13T21:25:00Z">
                  <w:rPr>
                    <w:rStyle w:val="Hyperlink"/>
                    <w:noProof/>
                  </w:rPr>
                </w:rPrChange>
              </w:rPr>
              <w:delText>1.3.1.</w:delText>
            </w:r>
            <w:r w:rsidDel="00D05694">
              <w:rPr>
                <w:noProof/>
              </w:rPr>
              <w:tab/>
            </w:r>
            <w:r w:rsidRPr="00D05694" w:rsidDel="00D05694">
              <w:rPr>
                <w:noProof/>
                <w:rPrChange w:id="120" w:author="Bryan Harter" w:date="2017-05-13T21:25:00Z">
                  <w:rPr>
                    <w:rStyle w:val="Hyperlink"/>
                    <w:noProof/>
                  </w:rPr>
                </w:rPrChange>
              </w:rPr>
              <w:delText>Automatic Updater</w:delText>
            </w:r>
            <w:r w:rsidDel="00D05694">
              <w:rPr>
                <w:noProof/>
                <w:webHidden/>
              </w:rPr>
              <w:tab/>
              <w:delText>3</w:delText>
            </w:r>
          </w:del>
        </w:p>
        <w:p w14:paraId="25A452DA" w14:textId="77777777" w:rsidR="00A2522F" w:rsidDel="00D05694" w:rsidRDefault="00A2522F">
          <w:pPr>
            <w:pStyle w:val="TOC3"/>
            <w:tabs>
              <w:tab w:val="left" w:pos="1440"/>
              <w:tab w:val="right" w:leader="dot" w:pos="9350"/>
            </w:tabs>
            <w:rPr>
              <w:del w:id="121" w:author="Bryan Harter" w:date="2017-05-13T21:25:00Z"/>
              <w:noProof/>
            </w:rPr>
          </w:pPr>
          <w:del w:id="122" w:author="Bryan Harter" w:date="2017-05-13T21:25:00Z">
            <w:r w:rsidRPr="00D05694" w:rsidDel="00D05694">
              <w:rPr>
                <w:noProof/>
                <w:rPrChange w:id="123" w:author="Bryan Harter" w:date="2017-05-13T21:25:00Z">
                  <w:rPr>
                    <w:rStyle w:val="Hyperlink"/>
                    <w:noProof/>
                  </w:rPr>
                </w:rPrChange>
              </w:rPr>
              <w:delText>1.3.2.</w:delText>
            </w:r>
            <w:r w:rsidDel="00D05694">
              <w:rPr>
                <w:noProof/>
              </w:rPr>
              <w:tab/>
            </w:r>
            <w:r w:rsidRPr="00D05694" w:rsidDel="00D05694">
              <w:rPr>
                <w:noProof/>
                <w:rPrChange w:id="124" w:author="Bryan Harter" w:date="2017-05-13T21:25:00Z">
                  <w:rPr>
                    <w:rStyle w:val="Hyperlink"/>
                    <w:noProof/>
                  </w:rPr>
                </w:rPrChange>
              </w:rPr>
              <w:delText>Manual Update</w:delText>
            </w:r>
            <w:r w:rsidDel="00D05694">
              <w:rPr>
                <w:noProof/>
                <w:webHidden/>
              </w:rPr>
              <w:tab/>
              <w:delText>3</w:delText>
            </w:r>
          </w:del>
        </w:p>
        <w:p w14:paraId="2C0B3F73" w14:textId="77777777" w:rsidR="00A2522F" w:rsidDel="00D05694" w:rsidRDefault="00A2522F">
          <w:pPr>
            <w:pStyle w:val="TOC2"/>
            <w:tabs>
              <w:tab w:val="left" w:pos="960"/>
              <w:tab w:val="right" w:leader="dot" w:pos="9350"/>
            </w:tabs>
            <w:rPr>
              <w:del w:id="125" w:author="Bryan Harter" w:date="2017-05-13T21:25:00Z"/>
              <w:b w:val="0"/>
              <w:noProof/>
            </w:rPr>
          </w:pPr>
          <w:del w:id="126" w:author="Bryan Harter" w:date="2017-05-13T21:25:00Z">
            <w:r w:rsidRPr="00D05694" w:rsidDel="00D05694">
              <w:rPr>
                <w:noProof/>
                <w:rPrChange w:id="127" w:author="Bryan Harter" w:date="2017-05-13T21:25:00Z">
                  <w:rPr>
                    <w:rStyle w:val="Hyperlink"/>
                    <w:noProof/>
                  </w:rPr>
                </w:rPrChange>
              </w:rPr>
              <w:delText>1.4.</w:delText>
            </w:r>
            <w:r w:rsidDel="00D05694">
              <w:rPr>
                <w:b w:val="0"/>
                <w:noProof/>
              </w:rPr>
              <w:tab/>
            </w:r>
            <w:r w:rsidRPr="00D05694" w:rsidDel="00D05694">
              <w:rPr>
                <w:noProof/>
                <w:rPrChange w:id="128" w:author="Bryan Harter" w:date="2017-05-13T21:25:00Z">
                  <w:rPr>
                    <w:rStyle w:val="Hyperlink"/>
                    <w:noProof/>
                  </w:rPr>
                </w:rPrChange>
              </w:rPr>
              <w:delText>Installing the Toolkit</w:delText>
            </w:r>
            <w:r w:rsidDel="00D05694">
              <w:rPr>
                <w:noProof/>
                <w:webHidden/>
              </w:rPr>
              <w:tab/>
              <w:delText>3</w:delText>
            </w:r>
          </w:del>
        </w:p>
        <w:p w14:paraId="468DF8D7" w14:textId="77777777" w:rsidR="00A2522F" w:rsidDel="00D05694" w:rsidRDefault="00A2522F">
          <w:pPr>
            <w:pStyle w:val="TOC2"/>
            <w:tabs>
              <w:tab w:val="left" w:pos="960"/>
              <w:tab w:val="right" w:leader="dot" w:pos="9350"/>
            </w:tabs>
            <w:rPr>
              <w:del w:id="129" w:author="Bryan Harter" w:date="2017-05-13T21:25:00Z"/>
              <w:b w:val="0"/>
              <w:noProof/>
            </w:rPr>
          </w:pPr>
          <w:del w:id="130" w:author="Bryan Harter" w:date="2017-05-13T21:25:00Z">
            <w:r w:rsidRPr="00D05694" w:rsidDel="00D05694">
              <w:rPr>
                <w:noProof/>
                <w:rPrChange w:id="131" w:author="Bryan Harter" w:date="2017-05-13T21:25:00Z">
                  <w:rPr>
                    <w:rStyle w:val="Hyperlink"/>
                    <w:noProof/>
                  </w:rPr>
                </w:rPrChange>
              </w:rPr>
              <w:delText>1.5.</w:delText>
            </w:r>
            <w:r w:rsidDel="00D05694">
              <w:rPr>
                <w:b w:val="0"/>
                <w:noProof/>
              </w:rPr>
              <w:tab/>
            </w:r>
            <w:r w:rsidRPr="00D05694" w:rsidDel="00D05694">
              <w:rPr>
                <w:noProof/>
                <w:rPrChange w:id="132" w:author="Bryan Harter" w:date="2017-05-13T21:25:00Z">
                  <w:rPr>
                    <w:rStyle w:val="Hyperlink"/>
                    <w:noProof/>
                  </w:rPr>
                </w:rPrChange>
              </w:rPr>
              <w:delText>IDL Configuration</w:delText>
            </w:r>
            <w:r w:rsidDel="00D05694">
              <w:rPr>
                <w:noProof/>
                <w:webHidden/>
              </w:rPr>
              <w:tab/>
              <w:delText>4</w:delText>
            </w:r>
          </w:del>
        </w:p>
        <w:p w14:paraId="4F9036AF" w14:textId="77777777" w:rsidR="00A2522F" w:rsidDel="00D05694" w:rsidRDefault="00A2522F">
          <w:pPr>
            <w:pStyle w:val="TOC2"/>
            <w:tabs>
              <w:tab w:val="left" w:pos="960"/>
              <w:tab w:val="right" w:leader="dot" w:pos="9350"/>
            </w:tabs>
            <w:rPr>
              <w:del w:id="133" w:author="Bryan Harter" w:date="2017-05-13T21:25:00Z"/>
              <w:b w:val="0"/>
              <w:noProof/>
            </w:rPr>
          </w:pPr>
          <w:del w:id="134" w:author="Bryan Harter" w:date="2017-05-13T21:25:00Z">
            <w:r w:rsidRPr="00D05694" w:rsidDel="00D05694">
              <w:rPr>
                <w:noProof/>
                <w:rPrChange w:id="135" w:author="Bryan Harter" w:date="2017-05-13T21:25:00Z">
                  <w:rPr>
                    <w:rStyle w:val="Hyperlink"/>
                    <w:noProof/>
                  </w:rPr>
                </w:rPrChange>
              </w:rPr>
              <w:delText>1.6.</w:delText>
            </w:r>
            <w:r w:rsidDel="00D05694">
              <w:rPr>
                <w:b w:val="0"/>
                <w:noProof/>
              </w:rPr>
              <w:tab/>
            </w:r>
            <w:r w:rsidRPr="00D05694" w:rsidDel="00D05694">
              <w:rPr>
                <w:noProof/>
                <w:rPrChange w:id="136" w:author="Bryan Harter" w:date="2017-05-13T21:25:00Z">
                  <w:rPr>
                    <w:rStyle w:val="Hyperlink"/>
                    <w:noProof/>
                  </w:rPr>
                </w:rPrChange>
              </w:rPr>
              <w:delText>Testing Your Toolkit Installation</w:delText>
            </w:r>
            <w:r w:rsidDel="00D05694">
              <w:rPr>
                <w:noProof/>
                <w:webHidden/>
              </w:rPr>
              <w:tab/>
              <w:delText>5</w:delText>
            </w:r>
          </w:del>
        </w:p>
        <w:p w14:paraId="6A8EA499" w14:textId="77777777" w:rsidR="00A2522F" w:rsidDel="00D05694" w:rsidRDefault="00A2522F">
          <w:pPr>
            <w:pStyle w:val="TOC2"/>
            <w:tabs>
              <w:tab w:val="left" w:pos="960"/>
              <w:tab w:val="right" w:leader="dot" w:pos="9350"/>
            </w:tabs>
            <w:rPr>
              <w:del w:id="137" w:author="Bryan Harter" w:date="2017-05-13T21:25:00Z"/>
              <w:b w:val="0"/>
              <w:noProof/>
            </w:rPr>
          </w:pPr>
          <w:del w:id="138" w:author="Bryan Harter" w:date="2017-05-13T21:25:00Z">
            <w:r w:rsidRPr="00D05694" w:rsidDel="00D05694">
              <w:rPr>
                <w:noProof/>
                <w:rPrChange w:id="139" w:author="Bryan Harter" w:date="2017-05-13T21:25:00Z">
                  <w:rPr>
                    <w:rStyle w:val="Hyperlink"/>
                    <w:noProof/>
                  </w:rPr>
                </w:rPrChange>
              </w:rPr>
              <w:delText>1.7.</w:delText>
            </w:r>
            <w:r w:rsidDel="00D05694">
              <w:rPr>
                <w:b w:val="0"/>
                <w:noProof/>
              </w:rPr>
              <w:tab/>
            </w:r>
            <w:r w:rsidRPr="00D05694" w:rsidDel="00D05694">
              <w:rPr>
                <w:noProof/>
                <w:rPrChange w:id="140" w:author="Bryan Harter" w:date="2017-05-13T21:25:00Z">
                  <w:rPr>
                    <w:rStyle w:val="Hyperlink"/>
                    <w:noProof/>
                  </w:rPr>
                </w:rPrChange>
              </w:rPr>
              <w:delText>Required Data Directory Structure</w:delText>
            </w:r>
            <w:r w:rsidDel="00D05694">
              <w:rPr>
                <w:noProof/>
                <w:webHidden/>
              </w:rPr>
              <w:tab/>
              <w:delText>6</w:delText>
            </w:r>
          </w:del>
        </w:p>
        <w:p w14:paraId="7D4D774A" w14:textId="77777777" w:rsidR="00A2522F" w:rsidDel="00D05694" w:rsidRDefault="00A2522F">
          <w:pPr>
            <w:pStyle w:val="TOC2"/>
            <w:tabs>
              <w:tab w:val="left" w:pos="960"/>
              <w:tab w:val="right" w:leader="dot" w:pos="9350"/>
            </w:tabs>
            <w:rPr>
              <w:del w:id="141" w:author="Bryan Harter" w:date="2017-05-13T21:25:00Z"/>
              <w:b w:val="0"/>
              <w:noProof/>
            </w:rPr>
          </w:pPr>
          <w:del w:id="142" w:author="Bryan Harter" w:date="2017-05-13T21:25:00Z">
            <w:r w:rsidRPr="00D05694" w:rsidDel="00D05694">
              <w:rPr>
                <w:noProof/>
                <w:highlight w:val="yellow"/>
                <w:rPrChange w:id="143" w:author="Bryan Harter" w:date="2017-05-13T21:25:00Z">
                  <w:rPr>
                    <w:rStyle w:val="Hyperlink"/>
                    <w:noProof/>
                    <w:highlight w:val="yellow"/>
                  </w:rPr>
                </w:rPrChange>
              </w:rPr>
              <w:delText>1.8.</w:delText>
            </w:r>
            <w:r w:rsidDel="00D05694">
              <w:rPr>
                <w:b w:val="0"/>
                <w:noProof/>
              </w:rPr>
              <w:tab/>
            </w:r>
            <w:r w:rsidRPr="00D05694" w:rsidDel="00D05694">
              <w:rPr>
                <w:noProof/>
                <w:highlight w:val="yellow"/>
                <w:rPrChange w:id="144" w:author="Bryan Harter" w:date="2017-05-13T21:25:00Z">
                  <w:rPr>
                    <w:rStyle w:val="Hyperlink"/>
                    <w:noProof/>
                    <w:highlight w:val="yellow"/>
                  </w:rPr>
                </w:rPrChange>
              </w:rPr>
              <w:delText>Getting More Help</w:delText>
            </w:r>
            <w:r w:rsidDel="00D05694">
              <w:rPr>
                <w:noProof/>
                <w:webHidden/>
              </w:rPr>
              <w:tab/>
              <w:delText>6</w:delText>
            </w:r>
          </w:del>
        </w:p>
        <w:p w14:paraId="1FE65FCD" w14:textId="77777777" w:rsidR="00A2522F" w:rsidDel="00D05694" w:rsidRDefault="00A2522F">
          <w:pPr>
            <w:pStyle w:val="TOC1"/>
            <w:tabs>
              <w:tab w:val="left" w:pos="480"/>
              <w:tab w:val="right" w:leader="dot" w:pos="9350"/>
            </w:tabs>
            <w:rPr>
              <w:del w:id="145" w:author="Bryan Harter" w:date="2017-05-13T21:25:00Z"/>
              <w:b w:val="0"/>
              <w:noProof/>
              <w:sz w:val="22"/>
              <w:szCs w:val="22"/>
            </w:rPr>
          </w:pPr>
          <w:del w:id="146" w:author="Bryan Harter" w:date="2017-05-13T21:25:00Z">
            <w:r w:rsidRPr="00D05694" w:rsidDel="00D05694">
              <w:rPr>
                <w:noProof/>
                <w:rPrChange w:id="147" w:author="Bryan Harter" w:date="2017-05-13T21:25:00Z">
                  <w:rPr>
                    <w:rStyle w:val="Hyperlink"/>
                    <w:noProof/>
                  </w:rPr>
                </w:rPrChange>
              </w:rPr>
              <w:delText>2.</w:delText>
            </w:r>
            <w:r w:rsidDel="00D05694">
              <w:rPr>
                <w:b w:val="0"/>
                <w:noProof/>
                <w:sz w:val="22"/>
                <w:szCs w:val="22"/>
              </w:rPr>
              <w:tab/>
            </w:r>
            <w:r w:rsidRPr="00D05694" w:rsidDel="00D05694">
              <w:rPr>
                <w:noProof/>
                <w:rPrChange w:id="148" w:author="Bryan Harter" w:date="2017-05-13T21:25:00Z">
                  <w:rPr>
                    <w:rStyle w:val="Hyperlink"/>
                    <w:noProof/>
                  </w:rPr>
                </w:rPrChange>
              </w:rPr>
              <w:delText>Toolkit Routines</w:delText>
            </w:r>
            <w:r w:rsidDel="00D05694">
              <w:rPr>
                <w:noProof/>
                <w:webHidden/>
              </w:rPr>
              <w:tab/>
              <w:delText>6</w:delText>
            </w:r>
          </w:del>
        </w:p>
        <w:p w14:paraId="63F5F025" w14:textId="77777777" w:rsidR="00A2522F" w:rsidDel="00D05694" w:rsidRDefault="00A2522F">
          <w:pPr>
            <w:pStyle w:val="TOC2"/>
            <w:tabs>
              <w:tab w:val="left" w:pos="960"/>
              <w:tab w:val="right" w:leader="dot" w:pos="9350"/>
            </w:tabs>
            <w:rPr>
              <w:del w:id="149" w:author="Bryan Harter" w:date="2017-05-13T21:25:00Z"/>
              <w:b w:val="0"/>
              <w:noProof/>
            </w:rPr>
          </w:pPr>
          <w:del w:id="150" w:author="Bryan Harter" w:date="2017-05-13T21:25:00Z">
            <w:r w:rsidRPr="00D05694" w:rsidDel="00D05694">
              <w:rPr>
                <w:noProof/>
                <w:rPrChange w:id="151" w:author="Bryan Harter" w:date="2017-05-13T21:25:00Z">
                  <w:rPr>
                    <w:rStyle w:val="Hyperlink"/>
                    <w:noProof/>
                  </w:rPr>
                </w:rPrChange>
              </w:rPr>
              <w:delText>2.1.</w:delText>
            </w:r>
            <w:r w:rsidDel="00D05694">
              <w:rPr>
                <w:b w:val="0"/>
                <w:noProof/>
              </w:rPr>
              <w:tab/>
            </w:r>
            <w:r w:rsidRPr="00D05694" w:rsidDel="00D05694">
              <w:rPr>
                <w:noProof/>
                <w:rPrChange w:id="152" w:author="Bryan Harter" w:date="2017-05-13T21:25:00Z">
                  <w:rPr>
                    <w:rStyle w:val="Hyperlink"/>
                    <w:noProof/>
                  </w:rPr>
                </w:rPrChange>
              </w:rPr>
              <w:delText>Downloading Data Using the Toolkit</w:delText>
            </w:r>
            <w:r w:rsidDel="00D05694">
              <w:rPr>
                <w:noProof/>
                <w:webHidden/>
              </w:rPr>
              <w:tab/>
              <w:delText>7</w:delText>
            </w:r>
          </w:del>
        </w:p>
        <w:p w14:paraId="6D0AAFE1" w14:textId="77777777" w:rsidR="00A2522F" w:rsidDel="00D05694" w:rsidRDefault="00A2522F">
          <w:pPr>
            <w:pStyle w:val="TOC3"/>
            <w:tabs>
              <w:tab w:val="left" w:pos="1440"/>
              <w:tab w:val="right" w:leader="dot" w:pos="9350"/>
            </w:tabs>
            <w:rPr>
              <w:del w:id="153" w:author="Bryan Harter" w:date="2017-05-13T21:25:00Z"/>
              <w:noProof/>
            </w:rPr>
          </w:pPr>
          <w:del w:id="154" w:author="Bryan Harter" w:date="2017-05-13T21:25:00Z">
            <w:r w:rsidRPr="00D05694" w:rsidDel="00D05694">
              <w:rPr>
                <w:noProof/>
                <w:rPrChange w:id="155" w:author="Bryan Harter" w:date="2017-05-13T21:25:00Z">
                  <w:rPr>
                    <w:rStyle w:val="Hyperlink"/>
                    <w:noProof/>
                  </w:rPr>
                </w:rPrChange>
              </w:rPr>
              <w:delText>2.1.1.</w:delText>
            </w:r>
            <w:r w:rsidDel="00D05694">
              <w:rPr>
                <w:noProof/>
              </w:rPr>
              <w:tab/>
            </w:r>
            <w:r w:rsidRPr="00D05694" w:rsidDel="00D05694">
              <w:rPr>
                <w:noProof/>
                <w:rPrChange w:id="156" w:author="Bryan Harter" w:date="2017-05-13T21:25:00Z">
                  <w:rPr>
                    <w:rStyle w:val="Hyperlink"/>
                    <w:noProof/>
                  </w:rPr>
                </w:rPrChange>
              </w:rPr>
              <w:delText>mvn_kp_download_files</w:delText>
            </w:r>
            <w:r w:rsidDel="00D05694">
              <w:rPr>
                <w:noProof/>
                <w:webHidden/>
              </w:rPr>
              <w:tab/>
              <w:delText>7</w:delText>
            </w:r>
          </w:del>
        </w:p>
        <w:p w14:paraId="4E0A2EEB" w14:textId="77777777" w:rsidR="00A2522F" w:rsidDel="00D05694" w:rsidRDefault="00A2522F">
          <w:pPr>
            <w:pStyle w:val="TOC3"/>
            <w:tabs>
              <w:tab w:val="left" w:pos="1440"/>
              <w:tab w:val="right" w:leader="dot" w:pos="9350"/>
            </w:tabs>
            <w:rPr>
              <w:del w:id="157" w:author="Bryan Harter" w:date="2017-05-13T21:25:00Z"/>
              <w:noProof/>
            </w:rPr>
          </w:pPr>
          <w:del w:id="158" w:author="Bryan Harter" w:date="2017-05-13T21:25:00Z">
            <w:r w:rsidRPr="00D05694" w:rsidDel="00D05694">
              <w:rPr>
                <w:noProof/>
                <w:rPrChange w:id="159" w:author="Bryan Harter" w:date="2017-05-13T21:25:00Z">
                  <w:rPr>
                    <w:rStyle w:val="Hyperlink"/>
                    <w:noProof/>
                  </w:rPr>
                </w:rPrChange>
              </w:rPr>
              <w:delText>2.1.2.</w:delText>
            </w:r>
            <w:r w:rsidDel="00D05694">
              <w:rPr>
                <w:noProof/>
              </w:rPr>
              <w:tab/>
            </w:r>
            <w:r w:rsidRPr="00D05694" w:rsidDel="00D05694">
              <w:rPr>
                <w:noProof/>
                <w:rPrChange w:id="160" w:author="Bryan Harter" w:date="2017-05-13T21:25:00Z">
                  <w:rPr>
                    <w:rStyle w:val="Hyperlink"/>
                    <w:noProof/>
                  </w:rPr>
                </w:rPrChange>
              </w:rPr>
              <w:delText>mvn_kp_download_l2_files</w:delText>
            </w:r>
            <w:r w:rsidDel="00D05694">
              <w:rPr>
                <w:noProof/>
                <w:webHidden/>
              </w:rPr>
              <w:tab/>
              <w:delText>8</w:delText>
            </w:r>
          </w:del>
        </w:p>
        <w:p w14:paraId="77B6C1AA" w14:textId="77777777" w:rsidR="00A2522F" w:rsidDel="00D05694" w:rsidRDefault="00A2522F">
          <w:pPr>
            <w:pStyle w:val="TOC3"/>
            <w:tabs>
              <w:tab w:val="left" w:pos="1440"/>
              <w:tab w:val="right" w:leader="dot" w:pos="9350"/>
            </w:tabs>
            <w:rPr>
              <w:del w:id="161" w:author="Bryan Harter" w:date="2017-05-13T21:25:00Z"/>
              <w:noProof/>
            </w:rPr>
          </w:pPr>
          <w:del w:id="162" w:author="Bryan Harter" w:date="2017-05-13T21:25:00Z">
            <w:r w:rsidRPr="00D05694" w:rsidDel="00D05694">
              <w:rPr>
                <w:noProof/>
                <w:rPrChange w:id="163" w:author="Bryan Harter" w:date="2017-05-13T21:25:00Z">
                  <w:rPr>
                    <w:rStyle w:val="Hyperlink"/>
                    <w:noProof/>
                  </w:rPr>
                </w:rPrChange>
              </w:rPr>
              <w:delText>2.1.3.</w:delText>
            </w:r>
            <w:r w:rsidDel="00D05694">
              <w:rPr>
                <w:noProof/>
              </w:rPr>
              <w:tab/>
            </w:r>
            <w:r w:rsidRPr="00D05694" w:rsidDel="00D05694">
              <w:rPr>
                <w:noProof/>
                <w:rPrChange w:id="164" w:author="Bryan Harter" w:date="2017-05-13T21:25:00Z">
                  <w:rPr>
                    <w:rStyle w:val="Hyperlink"/>
                    <w:noProof/>
                  </w:rPr>
                </w:rPrChange>
              </w:rPr>
              <w:delText>mvn_kp_download_orbit_file</w:delText>
            </w:r>
            <w:r w:rsidDel="00D05694">
              <w:rPr>
                <w:noProof/>
                <w:webHidden/>
              </w:rPr>
              <w:tab/>
              <w:delText>9</w:delText>
            </w:r>
          </w:del>
        </w:p>
        <w:p w14:paraId="39307DDC" w14:textId="77777777" w:rsidR="00A2522F" w:rsidDel="00D05694" w:rsidRDefault="00A2522F">
          <w:pPr>
            <w:pStyle w:val="TOC2"/>
            <w:tabs>
              <w:tab w:val="left" w:pos="960"/>
              <w:tab w:val="right" w:leader="dot" w:pos="9350"/>
            </w:tabs>
            <w:rPr>
              <w:del w:id="165" w:author="Bryan Harter" w:date="2017-05-13T21:25:00Z"/>
              <w:b w:val="0"/>
              <w:noProof/>
            </w:rPr>
          </w:pPr>
          <w:del w:id="166" w:author="Bryan Harter" w:date="2017-05-13T21:25:00Z">
            <w:r w:rsidRPr="00D05694" w:rsidDel="00D05694">
              <w:rPr>
                <w:noProof/>
                <w:rPrChange w:id="167" w:author="Bryan Harter" w:date="2017-05-13T21:25:00Z">
                  <w:rPr>
                    <w:rStyle w:val="Hyperlink"/>
                    <w:noProof/>
                  </w:rPr>
                </w:rPrChange>
              </w:rPr>
              <w:delText>2.2.</w:delText>
            </w:r>
            <w:r w:rsidDel="00D05694">
              <w:rPr>
                <w:b w:val="0"/>
                <w:noProof/>
              </w:rPr>
              <w:tab/>
            </w:r>
            <w:r w:rsidRPr="00D05694" w:rsidDel="00D05694">
              <w:rPr>
                <w:noProof/>
                <w:rPrChange w:id="168" w:author="Bryan Harter" w:date="2017-05-13T21:25:00Z">
                  <w:rPr>
                    <w:rStyle w:val="Hyperlink"/>
                    <w:noProof/>
                  </w:rPr>
                </w:rPrChange>
              </w:rPr>
              <w:delText>Reading data into IDL Memory</w:delText>
            </w:r>
            <w:r w:rsidDel="00D05694">
              <w:rPr>
                <w:noProof/>
                <w:webHidden/>
              </w:rPr>
              <w:tab/>
              <w:delText>10</w:delText>
            </w:r>
          </w:del>
        </w:p>
        <w:p w14:paraId="1459385E" w14:textId="77777777" w:rsidR="00A2522F" w:rsidDel="00D05694" w:rsidRDefault="00A2522F">
          <w:pPr>
            <w:pStyle w:val="TOC3"/>
            <w:tabs>
              <w:tab w:val="left" w:pos="1440"/>
              <w:tab w:val="right" w:leader="dot" w:pos="9350"/>
            </w:tabs>
            <w:rPr>
              <w:del w:id="169" w:author="Bryan Harter" w:date="2017-05-13T21:25:00Z"/>
              <w:noProof/>
            </w:rPr>
          </w:pPr>
          <w:del w:id="170" w:author="Bryan Harter" w:date="2017-05-13T21:25:00Z">
            <w:r w:rsidRPr="00D05694" w:rsidDel="00D05694">
              <w:rPr>
                <w:noProof/>
                <w:rPrChange w:id="171" w:author="Bryan Harter" w:date="2017-05-13T21:25:00Z">
                  <w:rPr>
                    <w:rStyle w:val="Hyperlink"/>
                    <w:noProof/>
                  </w:rPr>
                </w:rPrChange>
              </w:rPr>
              <w:delText>2.2.1.</w:delText>
            </w:r>
            <w:r w:rsidDel="00D05694">
              <w:rPr>
                <w:noProof/>
              </w:rPr>
              <w:tab/>
            </w:r>
            <w:r w:rsidRPr="00D05694" w:rsidDel="00D05694">
              <w:rPr>
                <w:noProof/>
                <w:rPrChange w:id="172" w:author="Bryan Harter" w:date="2017-05-13T21:25:00Z">
                  <w:rPr>
                    <w:rStyle w:val="Hyperlink"/>
                    <w:noProof/>
                  </w:rPr>
                </w:rPrChange>
              </w:rPr>
              <w:delText>mvn_kp_read</w:delText>
            </w:r>
            <w:r w:rsidDel="00D05694">
              <w:rPr>
                <w:noProof/>
                <w:webHidden/>
              </w:rPr>
              <w:tab/>
              <w:delText>10</w:delText>
            </w:r>
          </w:del>
        </w:p>
        <w:p w14:paraId="3DD420A7" w14:textId="77777777" w:rsidR="00A2522F" w:rsidDel="00D05694" w:rsidRDefault="00A2522F">
          <w:pPr>
            <w:pStyle w:val="TOC3"/>
            <w:tabs>
              <w:tab w:val="left" w:pos="1440"/>
              <w:tab w:val="right" w:leader="dot" w:pos="9350"/>
            </w:tabs>
            <w:rPr>
              <w:del w:id="173" w:author="Bryan Harter" w:date="2017-05-13T21:25:00Z"/>
              <w:noProof/>
            </w:rPr>
          </w:pPr>
          <w:del w:id="174" w:author="Bryan Harter" w:date="2017-05-13T21:25:00Z">
            <w:r w:rsidRPr="00D05694" w:rsidDel="00D05694">
              <w:rPr>
                <w:noProof/>
                <w:rPrChange w:id="175" w:author="Bryan Harter" w:date="2017-05-13T21:25:00Z">
                  <w:rPr>
                    <w:rStyle w:val="Hyperlink"/>
                    <w:noProof/>
                  </w:rPr>
                </w:rPrChange>
              </w:rPr>
              <w:delText>2.2.2.</w:delText>
            </w:r>
            <w:r w:rsidDel="00D05694">
              <w:rPr>
                <w:noProof/>
              </w:rPr>
              <w:tab/>
            </w:r>
            <w:r w:rsidRPr="00D05694" w:rsidDel="00D05694">
              <w:rPr>
                <w:noProof/>
                <w:rPrChange w:id="176" w:author="Bryan Harter" w:date="2017-05-13T21:25:00Z">
                  <w:rPr>
                    <w:rStyle w:val="Hyperlink"/>
                    <w:noProof/>
                  </w:rPr>
                </w:rPrChange>
              </w:rPr>
              <w:delText>mvn_kp_read_model_results</w:delText>
            </w:r>
            <w:r w:rsidDel="00D05694">
              <w:rPr>
                <w:noProof/>
                <w:webHidden/>
              </w:rPr>
              <w:tab/>
              <w:delText>13</w:delText>
            </w:r>
          </w:del>
        </w:p>
        <w:p w14:paraId="0DF56A7B" w14:textId="77777777" w:rsidR="00A2522F" w:rsidDel="00D05694" w:rsidRDefault="00A2522F">
          <w:pPr>
            <w:pStyle w:val="TOC2"/>
            <w:tabs>
              <w:tab w:val="left" w:pos="960"/>
              <w:tab w:val="right" w:leader="dot" w:pos="9350"/>
            </w:tabs>
            <w:rPr>
              <w:del w:id="177" w:author="Bryan Harter" w:date="2017-05-13T21:25:00Z"/>
              <w:b w:val="0"/>
              <w:noProof/>
            </w:rPr>
          </w:pPr>
          <w:del w:id="178" w:author="Bryan Harter" w:date="2017-05-13T21:25:00Z">
            <w:r w:rsidRPr="00D05694" w:rsidDel="00D05694">
              <w:rPr>
                <w:noProof/>
                <w:rPrChange w:id="179" w:author="Bryan Harter" w:date="2017-05-13T21:25:00Z">
                  <w:rPr>
                    <w:rStyle w:val="Hyperlink"/>
                    <w:noProof/>
                  </w:rPr>
                </w:rPrChange>
              </w:rPr>
              <w:delText>2.3.</w:delText>
            </w:r>
            <w:r w:rsidDel="00D05694">
              <w:rPr>
                <w:b w:val="0"/>
                <w:noProof/>
              </w:rPr>
              <w:tab/>
            </w:r>
            <w:r w:rsidRPr="00D05694" w:rsidDel="00D05694">
              <w:rPr>
                <w:noProof/>
                <w:rPrChange w:id="180" w:author="Bryan Harter" w:date="2017-05-13T21:25:00Z">
                  <w:rPr>
                    <w:rStyle w:val="Hyperlink"/>
                    <w:noProof/>
                  </w:rPr>
                </w:rPrChange>
              </w:rPr>
              <w:delText>Manipulating Key Parameter Data</w:delText>
            </w:r>
            <w:r w:rsidDel="00D05694">
              <w:rPr>
                <w:noProof/>
                <w:webHidden/>
              </w:rPr>
              <w:tab/>
              <w:delText>14</w:delText>
            </w:r>
          </w:del>
        </w:p>
        <w:p w14:paraId="1B02B2EC" w14:textId="77777777" w:rsidR="00A2522F" w:rsidDel="00D05694" w:rsidRDefault="00A2522F">
          <w:pPr>
            <w:pStyle w:val="TOC3"/>
            <w:tabs>
              <w:tab w:val="left" w:pos="1440"/>
              <w:tab w:val="right" w:leader="dot" w:pos="9350"/>
            </w:tabs>
            <w:rPr>
              <w:del w:id="181" w:author="Bryan Harter" w:date="2017-05-13T21:25:00Z"/>
              <w:noProof/>
            </w:rPr>
          </w:pPr>
          <w:del w:id="182" w:author="Bryan Harter" w:date="2017-05-13T21:25:00Z">
            <w:r w:rsidRPr="00D05694" w:rsidDel="00D05694">
              <w:rPr>
                <w:noProof/>
                <w:rPrChange w:id="183" w:author="Bryan Harter" w:date="2017-05-13T21:25:00Z">
                  <w:rPr>
                    <w:rStyle w:val="Hyperlink"/>
                    <w:noProof/>
                  </w:rPr>
                </w:rPrChange>
              </w:rPr>
              <w:delText>2.3.1.</w:delText>
            </w:r>
            <w:r w:rsidDel="00D05694">
              <w:rPr>
                <w:noProof/>
              </w:rPr>
              <w:tab/>
            </w:r>
            <w:r w:rsidRPr="00D05694" w:rsidDel="00D05694">
              <w:rPr>
                <w:noProof/>
                <w:rPrChange w:id="184" w:author="Bryan Harter" w:date="2017-05-13T21:25:00Z">
                  <w:rPr>
                    <w:rStyle w:val="Hyperlink"/>
                    <w:noProof/>
                  </w:rPr>
                </w:rPrChange>
              </w:rPr>
              <w:delText>mvn_kp_insitu_search</w:delText>
            </w:r>
            <w:r w:rsidDel="00D05694">
              <w:rPr>
                <w:noProof/>
                <w:webHidden/>
              </w:rPr>
              <w:tab/>
              <w:delText>14</w:delText>
            </w:r>
          </w:del>
        </w:p>
        <w:p w14:paraId="5196D117" w14:textId="77777777" w:rsidR="00A2522F" w:rsidDel="00D05694" w:rsidRDefault="00A2522F">
          <w:pPr>
            <w:pStyle w:val="TOC3"/>
            <w:tabs>
              <w:tab w:val="left" w:pos="1440"/>
              <w:tab w:val="right" w:leader="dot" w:pos="9350"/>
            </w:tabs>
            <w:rPr>
              <w:del w:id="185" w:author="Bryan Harter" w:date="2017-05-13T21:25:00Z"/>
              <w:noProof/>
            </w:rPr>
          </w:pPr>
          <w:del w:id="186" w:author="Bryan Harter" w:date="2017-05-13T21:25:00Z">
            <w:r w:rsidRPr="00D05694" w:rsidDel="00D05694">
              <w:rPr>
                <w:noProof/>
                <w:rPrChange w:id="187" w:author="Bryan Harter" w:date="2017-05-13T21:25:00Z">
                  <w:rPr>
                    <w:rStyle w:val="Hyperlink"/>
                    <w:noProof/>
                  </w:rPr>
                </w:rPrChange>
              </w:rPr>
              <w:delText>2.3.2.</w:delText>
            </w:r>
            <w:r w:rsidDel="00D05694">
              <w:rPr>
                <w:noProof/>
              </w:rPr>
              <w:tab/>
            </w:r>
            <w:r w:rsidRPr="00D05694" w:rsidDel="00D05694">
              <w:rPr>
                <w:noProof/>
                <w:rPrChange w:id="188" w:author="Bryan Harter" w:date="2017-05-13T21:25:00Z">
                  <w:rPr>
                    <w:rStyle w:val="Hyperlink"/>
                    <w:noProof/>
                  </w:rPr>
                </w:rPrChange>
              </w:rPr>
              <w:delText>mvn_kp_iuvs_search</w:delText>
            </w:r>
            <w:r w:rsidDel="00D05694">
              <w:rPr>
                <w:noProof/>
                <w:webHidden/>
              </w:rPr>
              <w:tab/>
              <w:delText>16</w:delText>
            </w:r>
          </w:del>
        </w:p>
        <w:p w14:paraId="21E03287" w14:textId="77777777" w:rsidR="00A2522F" w:rsidDel="00D05694" w:rsidRDefault="00A2522F">
          <w:pPr>
            <w:pStyle w:val="TOC3"/>
            <w:tabs>
              <w:tab w:val="left" w:pos="1440"/>
              <w:tab w:val="right" w:leader="dot" w:pos="9350"/>
            </w:tabs>
            <w:rPr>
              <w:del w:id="189" w:author="Bryan Harter" w:date="2017-05-13T21:25:00Z"/>
              <w:noProof/>
            </w:rPr>
          </w:pPr>
          <w:del w:id="190" w:author="Bryan Harter" w:date="2017-05-13T21:25:00Z">
            <w:r w:rsidRPr="00D05694" w:rsidDel="00D05694">
              <w:rPr>
                <w:noProof/>
                <w:rPrChange w:id="191" w:author="Bryan Harter" w:date="2017-05-13T21:25:00Z">
                  <w:rPr>
                    <w:rStyle w:val="Hyperlink"/>
                    <w:noProof/>
                  </w:rPr>
                </w:rPrChange>
              </w:rPr>
              <w:delText>2.3.3.</w:delText>
            </w:r>
            <w:r w:rsidDel="00D05694">
              <w:rPr>
                <w:noProof/>
              </w:rPr>
              <w:tab/>
            </w:r>
            <w:r w:rsidRPr="00D05694" w:rsidDel="00D05694">
              <w:rPr>
                <w:noProof/>
                <w:rPrChange w:id="192" w:author="Bryan Harter" w:date="2017-05-13T21:25:00Z">
                  <w:rPr>
                    <w:rStyle w:val="Hyperlink"/>
                    <w:noProof/>
                  </w:rPr>
                </w:rPrChange>
              </w:rPr>
              <w:delText>mvn_kp_bin</w:delText>
            </w:r>
            <w:r w:rsidDel="00D05694">
              <w:rPr>
                <w:noProof/>
                <w:webHidden/>
              </w:rPr>
              <w:tab/>
              <w:delText>18</w:delText>
            </w:r>
          </w:del>
        </w:p>
        <w:p w14:paraId="30FF3059" w14:textId="77777777" w:rsidR="00A2522F" w:rsidDel="00D05694" w:rsidRDefault="00A2522F">
          <w:pPr>
            <w:pStyle w:val="TOC3"/>
            <w:tabs>
              <w:tab w:val="left" w:pos="1440"/>
              <w:tab w:val="right" w:leader="dot" w:pos="9350"/>
            </w:tabs>
            <w:rPr>
              <w:del w:id="193" w:author="Bryan Harter" w:date="2017-05-13T21:25:00Z"/>
              <w:noProof/>
            </w:rPr>
          </w:pPr>
          <w:del w:id="194" w:author="Bryan Harter" w:date="2017-05-13T21:25:00Z">
            <w:r w:rsidRPr="00D05694" w:rsidDel="00D05694">
              <w:rPr>
                <w:noProof/>
                <w:rPrChange w:id="195" w:author="Bryan Harter" w:date="2017-05-13T21:25:00Z">
                  <w:rPr>
                    <w:rStyle w:val="Hyperlink"/>
                    <w:noProof/>
                  </w:rPr>
                </w:rPrChange>
              </w:rPr>
              <w:delText>2.3.4.</w:delText>
            </w:r>
            <w:r w:rsidDel="00D05694">
              <w:rPr>
                <w:noProof/>
              </w:rPr>
              <w:tab/>
            </w:r>
            <w:r w:rsidRPr="00D05694" w:rsidDel="00D05694">
              <w:rPr>
                <w:noProof/>
                <w:rPrChange w:id="196" w:author="Bryan Harter" w:date="2017-05-13T21:25:00Z">
                  <w:rPr>
                    <w:rStyle w:val="Hyperlink"/>
                    <w:noProof/>
                  </w:rPr>
                </w:rPrChange>
              </w:rPr>
              <w:delText>mvn_kp_resample</w:delText>
            </w:r>
            <w:r w:rsidDel="00D05694">
              <w:rPr>
                <w:noProof/>
                <w:webHidden/>
              </w:rPr>
              <w:tab/>
              <w:delText>20</w:delText>
            </w:r>
          </w:del>
        </w:p>
        <w:p w14:paraId="48EE8EDD" w14:textId="77777777" w:rsidR="00A2522F" w:rsidDel="00D05694" w:rsidRDefault="00A2522F">
          <w:pPr>
            <w:pStyle w:val="TOC2"/>
            <w:tabs>
              <w:tab w:val="left" w:pos="960"/>
              <w:tab w:val="right" w:leader="dot" w:pos="9350"/>
            </w:tabs>
            <w:rPr>
              <w:del w:id="197" w:author="Bryan Harter" w:date="2017-05-13T21:25:00Z"/>
              <w:b w:val="0"/>
              <w:noProof/>
            </w:rPr>
          </w:pPr>
          <w:del w:id="198" w:author="Bryan Harter" w:date="2017-05-13T21:25:00Z">
            <w:r w:rsidRPr="00D05694" w:rsidDel="00D05694">
              <w:rPr>
                <w:noProof/>
                <w:rPrChange w:id="199" w:author="Bryan Harter" w:date="2017-05-13T21:25:00Z">
                  <w:rPr>
                    <w:rStyle w:val="Hyperlink"/>
                    <w:noProof/>
                  </w:rPr>
                </w:rPrChange>
              </w:rPr>
              <w:delText>2.4.</w:delText>
            </w:r>
            <w:r w:rsidDel="00D05694">
              <w:rPr>
                <w:b w:val="0"/>
                <w:noProof/>
              </w:rPr>
              <w:tab/>
            </w:r>
            <w:r w:rsidRPr="00D05694" w:rsidDel="00D05694">
              <w:rPr>
                <w:noProof/>
                <w:rPrChange w:id="200" w:author="Bryan Harter" w:date="2017-05-13T21:25:00Z">
                  <w:rPr>
                    <w:rStyle w:val="Hyperlink"/>
                    <w:noProof/>
                  </w:rPr>
                </w:rPrChange>
              </w:rPr>
              <w:delText>Plotting Key Parameter Data</w:delText>
            </w:r>
            <w:r w:rsidDel="00D05694">
              <w:rPr>
                <w:noProof/>
                <w:webHidden/>
              </w:rPr>
              <w:tab/>
              <w:delText>21</w:delText>
            </w:r>
          </w:del>
        </w:p>
        <w:p w14:paraId="02EB8789" w14:textId="77777777" w:rsidR="00A2522F" w:rsidDel="00D05694" w:rsidRDefault="00A2522F">
          <w:pPr>
            <w:pStyle w:val="TOC3"/>
            <w:tabs>
              <w:tab w:val="left" w:pos="1440"/>
              <w:tab w:val="right" w:leader="dot" w:pos="9350"/>
            </w:tabs>
            <w:rPr>
              <w:del w:id="201" w:author="Bryan Harter" w:date="2017-05-13T21:25:00Z"/>
              <w:noProof/>
            </w:rPr>
          </w:pPr>
          <w:del w:id="202" w:author="Bryan Harter" w:date="2017-05-13T21:25:00Z">
            <w:r w:rsidRPr="00D05694" w:rsidDel="00D05694">
              <w:rPr>
                <w:noProof/>
                <w:rPrChange w:id="203" w:author="Bryan Harter" w:date="2017-05-13T21:25:00Z">
                  <w:rPr>
                    <w:rStyle w:val="Hyperlink"/>
                    <w:noProof/>
                  </w:rPr>
                </w:rPrChange>
              </w:rPr>
              <w:delText>2.4.1.</w:delText>
            </w:r>
            <w:r w:rsidDel="00D05694">
              <w:rPr>
                <w:noProof/>
              </w:rPr>
              <w:tab/>
            </w:r>
            <w:r w:rsidRPr="00D05694" w:rsidDel="00D05694">
              <w:rPr>
                <w:noProof/>
                <w:rPrChange w:id="204" w:author="Bryan Harter" w:date="2017-05-13T21:25:00Z">
                  <w:rPr>
                    <w:rStyle w:val="Hyperlink"/>
                    <w:noProof/>
                  </w:rPr>
                </w:rPrChange>
              </w:rPr>
              <w:delText>mvn_kp_plot</w:delText>
            </w:r>
            <w:r w:rsidDel="00D05694">
              <w:rPr>
                <w:noProof/>
                <w:webHidden/>
              </w:rPr>
              <w:tab/>
              <w:delText>21</w:delText>
            </w:r>
          </w:del>
        </w:p>
        <w:p w14:paraId="20BB3EAE" w14:textId="77777777" w:rsidR="00A2522F" w:rsidDel="00D05694" w:rsidRDefault="00A2522F">
          <w:pPr>
            <w:pStyle w:val="TOC3"/>
            <w:tabs>
              <w:tab w:val="left" w:pos="1440"/>
              <w:tab w:val="right" w:leader="dot" w:pos="9350"/>
            </w:tabs>
            <w:rPr>
              <w:del w:id="205" w:author="Bryan Harter" w:date="2017-05-13T21:25:00Z"/>
              <w:noProof/>
            </w:rPr>
          </w:pPr>
          <w:del w:id="206" w:author="Bryan Harter" w:date="2017-05-13T21:25:00Z">
            <w:r w:rsidRPr="00D05694" w:rsidDel="00D05694">
              <w:rPr>
                <w:noProof/>
                <w:rPrChange w:id="207" w:author="Bryan Harter" w:date="2017-05-13T21:25:00Z">
                  <w:rPr>
                    <w:rStyle w:val="Hyperlink"/>
                    <w:noProof/>
                  </w:rPr>
                </w:rPrChange>
              </w:rPr>
              <w:delText>2.4.2.</w:delText>
            </w:r>
            <w:r w:rsidDel="00D05694">
              <w:rPr>
                <w:noProof/>
              </w:rPr>
              <w:tab/>
            </w:r>
            <w:r w:rsidRPr="00D05694" w:rsidDel="00D05694">
              <w:rPr>
                <w:noProof/>
                <w:rPrChange w:id="208" w:author="Bryan Harter" w:date="2017-05-13T21:25:00Z">
                  <w:rPr>
                    <w:rStyle w:val="Hyperlink"/>
                    <w:noProof/>
                  </w:rPr>
                </w:rPrChange>
              </w:rPr>
              <w:delText>mvn_kp_altplot</w:delText>
            </w:r>
            <w:r w:rsidDel="00D05694">
              <w:rPr>
                <w:noProof/>
                <w:webHidden/>
              </w:rPr>
              <w:tab/>
              <w:delText>23</w:delText>
            </w:r>
          </w:del>
        </w:p>
        <w:p w14:paraId="4A605D9F" w14:textId="77777777" w:rsidR="00A2522F" w:rsidDel="00D05694" w:rsidRDefault="00A2522F">
          <w:pPr>
            <w:pStyle w:val="TOC3"/>
            <w:tabs>
              <w:tab w:val="left" w:pos="1440"/>
              <w:tab w:val="right" w:leader="dot" w:pos="9350"/>
            </w:tabs>
            <w:rPr>
              <w:del w:id="209" w:author="Bryan Harter" w:date="2017-05-13T21:25:00Z"/>
              <w:noProof/>
            </w:rPr>
          </w:pPr>
          <w:del w:id="210" w:author="Bryan Harter" w:date="2017-05-13T21:25:00Z">
            <w:r w:rsidRPr="00D05694" w:rsidDel="00D05694">
              <w:rPr>
                <w:noProof/>
                <w:rPrChange w:id="211" w:author="Bryan Harter" w:date="2017-05-13T21:25:00Z">
                  <w:rPr>
                    <w:rStyle w:val="Hyperlink"/>
                    <w:noProof/>
                  </w:rPr>
                </w:rPrChange>
              </w:rPr>
              <w:delText>2.4.3.</w:delText>
            </w:r>
            <w:r w:rsidDel="00D05694">
              <w:rPr>
                <w:noProof/>
              </w:rPr>
              <w:tab/>
            </w:r>
            <w:r w:rsidRPr="00D05694" w:rsidDel="00D05694">
              <w:rPr>
                <w:noProof/>
                <w:rPrChange w:id="212" w:author="Bryan Harter" w:date="2017-05-13T21:25:00Z">
                  <w:rPr>
                    <w:rStyle w:val="Hyperlink"/>
                    <w:noProof/>
                  </w:rPr>
                </w:rPrChange>
              </w:rPr>
              <w:delText>mvn_kp_standards</w:delText>
            </w:r>
            <w:r w:rsidDel="00D05694">
              <w:rPr>
                <w:noProof/>
                <w:webHidden/>
              </w:rPr>
              <w:tab/>
              <w:delText>24</w:delText>
            </w:r>
          </w:del>
        </w:p>
        <w:p w14:paraId="6DF48762" w14:textId="77777777" w:rsidR="00A2522F" w:rsidDel="00D05694" w:rsidRDefault="00A2522F">
          <w:pPr>
            <w:pStyle w:val="TOC3"/>
            <w:tabs>
              <w:tab w:val="left" w:pos="1440"/>
              <w:tab w:val="right" w:leader="dot" w:pos="9350"/>
            </w:tabs>
            <w:rPr>
              <w:del w:id="213" w:author="Bryan Harter" w:date="2017-05-13T21:25:00Z"/>
              <w:noProof/>
            </w:rPr>
          </w:pPr>
          <w:del w:id="214" w:author="Bryan Harter" w:date="2017-05-13T21:25:00Z">
            <w:r w:rsidRPr="00D05694" w:rsidDel="00D05694">
              <w:rPr>
                <w:noProof/>
                <w:rPrChange w:id="215" w:author="Bryan Harter" w:date="2017-05-13T21:25:00Z">
                  <w:rPr>
                    <w:rStyle w:val="Hyperlink"/>
                    <w:noProof/>
                  </w:rPr>
                </w:rPrChange>
              </w:rPr>
              <w:delText>2.4.4.</w:delText>
            </w:r>
            <w:r w:rsidDel="00D05694">
              <w:rPr>
                <w:noProof/>
              </w:rPr>
              <w:tab/>
            </w:r>
            <w:r w:rsidRPr="00D05694" w:rsidDel="00D05694">
              <w:rPr>
                <w:noProof/>
                <w:rPrChange w:id="216" w:author="Bryan Harter" w:date="2017-05-13T21:25:00Z">
                  <w:rPr>
                    <w:rStyle w:val="Hyperlink"/>
                    <w:noProof/>
                  </w:rPr>
                </w:rPrChange>
              </w:rPr>
              <w:delText>mvn_kp_tplot</w:delText>
            </w:r>
            <w:r w:rsidDel="00D05694">
              <w:rPr>
                <w:noProof/>
                <w:webHidden/>
              </w:rPr>
              <w:tab/>
              <w:delText>26</w:delText>
            </w:r>
          </w:del>
        </w:p>
        <w:p w14:paraId="58FAA6A6" w14:textId="77777777" w:rsidR="00A2522F" w:rsidDel="00D05694" w:rsidRDefault="00A2522F">
          <w:pPr>
            <w:pStyle w:val="TOC3"/>
            <w:tabs>
              <w:tab w:val="left" w:pos="1440"/>
              <w:tab w:val="right" w:leader="dot" w:pos="9350"/>
            </w:tabs>
            <w:rPr>
              <w:del w:id="217" w:author="Bryan Harter" w:date="2017-05-13T21:25:00Z"/>
              <w:noProof/>
            </w:rPr>
          </w:pPr>
          <w:del w:id="218" w:author="Bryan Harter" w:date="2017-05-13T21:25:00Z">
            <w:r w:rsidRPr="00D05694" w:rsidDel="00D05694">
              <w:rPr>
                <w:noProof/>
                <w:rPrChange w:id="219" w:author="Bryan Harter" w:date="2017-05-13T21:25:00Z">
                  <w:rPr>
                    <w:rStyle w:val="Hyperlink"/>
                    <w:noProof/>
                  </w:rPr>
                </w:rPrChange>
              </w:rPr>
              <w:delText>2.4.5.</w:delText>
            </w:r>
            <w:r w:rsidDel="00D05694">
              <w:rPr>
                <w:noProof/>
              </w:rPr>
              <w:tab/>
            </w:r>
            <w:r w:rsidRPr="00D05694" w:rsidDel="00D05694">
              <w:rPr>
                <w:noProof/>
                <w:rPrChange w:id="220" w:author="Bryan Harter" w:date="2017-05-13T21:25:00Z">
                  <w:rPr>
                    <w:rStyle w:val="Hyperlink"/>
                    <w:noProof/>
                  </w:rPr>
                </w:rPrChange>
              </w:rPr>
              <w:delText>mvn_kp_iuvs_limb</w:delText>
            </w:r>
            <w:r w:rsidDel="00D05694">
              <w:rPr>
                <w:noProof/>
                <w:webHidden/>
              </w:rPr>
              <w:tab/>
              <w:delText>28</w:delText>
            </w:r>
          </w:del>
        </w:p>
        <w:p w14:paraId="22D80573" w14:textId="77777777" w:rsidR="00A2522F" w:rsidDel="00D05694" w:rsidRDefault="00A2522F">
          <w:pPr>
            <w:pStyle w:val="TOC3"/>
            <w:tabs>
              <w:tab w:val="left" w:pos="1440"/>
              <w:tab w:val="right" w:leader="dot" w:pos="9350"/>
            </w:tabs>
            <w:rPr>
              <w:del w:id="221" w:author="Bryan Harter" w:date="2017-05-13T21:25:00Z"/>
              <w:noProof/>
            </w:rPr>
          </w:pPr>
          <w:del w:id="222" w:author="Bryan Harter" w:date="2017-05-13T21:25:00Z">
            <w:r w:rsidRPr="00D05694" w:rsidDel="00D05694">
              <w:rPr>
                <w:noProof/>
                <w:rPrChange w:id="223" w:author="Bryan Harter" w:date="2017-05-13T21:25:00Z">
                  <w:rPr>
                    <w:rStyle w:val="Hyperlink"/>
                    <w:noProof/>
                  </w:rPr>
                </w:rPrChange>
              </w:rPr>
              <w:delText>2.4.6.</w:delText>
            </w:r>
            <w:r w:rsidDel="00D05694">
              <w:rPr>
                <w:noProof/>
              </w:rPr>
              <w:tab/>
            </w:r>
            <w:r w:rsidRPr="00D05694" w:rsidDel="00D05694">
              <w:rPr>
                <w:noProof/>
                <w:rPrChange w:id="224" w:author="Bryan Harter" w:date="2017-05-13T21:25:00Z">
                  <w:rPr>
                    <w:rStyle w:val="Hyperlink"/>
                    <w:noProof/>
                  </w:rPr>
                </w:rPrChange>
              </w:rPr>
              <w:delText>mvn_kp_iuvs_corona</w:delText>
            </w:r>
            <w:r w:rsidDel="00D05694">
              <w:rPr>
                <w:noProof/>
                <w:webHidden/>
              </w:rPr>
              <w:tab/>
              <w:delText>31</w:delText>
            </w:r>
          </w:del>
        </w:p>
        <w:p w14:paraId="5455C9C5" w14:textId="77777777" w:rsidR="00A2522F" w:rsidDel="00D05694" w:rsidRDefault="00A2522F">
          <w:pPr>
            <w:pStyle w:val="TOC2"/>
            <w:tabs>
              <w:tab w:val="left" w:pos="960"/>
              <w:tab w:val="right" w:leader="dot" w:pos="9350"/>
            </w:tabs>
            <w:rPr>
              <w:del w:id="225" w:author="Bryan Harter" w:date="2017-05-13T21:25:00Z"/>
              <w:b w:val="0"/>
              <w:noProof/>
            </w:rPr>
          </w:pPr>
          <w:del w:id="226" w:author="Bryan Harter" w:date="2017-05-13T21:25:00Z">
            <w:r w:rsidRPr="00D05694" w:rsidDel="00D05694">
              <w:rPr>
                <w:noProof/>
                <w:rPrChange w:id="227" w:author="Bryan Harter" w:date="2017-05-13T21:25:00Z">
                  <w:rPr>
                    <w:rStyle w:val="Hyperlink"/>
                    <w:noProof/>
                  </w:rPr>
                </w:rPrChange>
              </w:rPr>
              <w:delText>2.5.</w:delText>
            </w:r>
            <w:r w:rsidDel="00D05694">
              <w:rPr>
                <w:b w:val="0"/>
                <w:noProof/>
              </w:rPr>
              <w:tab/>
            </w:r>
            <w:r w:rsidRPr="00D05694" w:rsidDel="00D05694">
              <w:rPr>
                <w:noProof/>
                <w:rPrChange w:id="228" w:author="Bryan Harter" w:date="2017-05-13T21:25:00Z">
                  <w:rPr>
                    <w:rStyle w:val="Hyperlink"/>
                    <w:noProof/>
                  </w:rPr>
                </w:rPrChange>
              </w:rPr>
              <w:delText>Interpolating Model Results</w:delText>
            </w:r>
            <w:r w:rsidDel="00D05694">
              <w:rPr>
                <w:noProof/>
                <w:webHidden/>
              </w:rPr>
              <w:tab/>
              <w:delText>32</w:delText>
            </w:r>
          </w:del>
        </w:p>
        <w:p w14:paraId="7A2A5EDC" w14:textId="77777777" w:rsidR="00A2522F" w:rsidDel="00D05694" w:rsidRDefault="00A2522F">
          <w:pPr>
            <w:pStyle w:val="TOC3"/>
            <w:tabs>
              <w:tab w:val="left" w:pos="1440"/>
              <w:tab w:val="right" w:leader="dot" w:pos="9350"/>
            </w:tabs>
            <w:rPr>
              <w:del w:id="229" w:author="Bryan Harter" w:date="2017-05-13T21:25:00Z"/>
              <w:noProof/>
            </w:rPr>
          </w:pPr>
          <w:del w:id="230" w:author="Bryan Harter" w:date="2017-05-13T21:25:00Z">
            <w:r w:rsidRPr="00D05694" w:rsidDel="00D05694">
              <w:rPr>
                <w:noProof/>
                <w:rPrChange w:id="231" w:author="Bryan Harter" w:date="2017-05-13T21:25:00Z">
                  <w:rPr>
                    <w:rStyle w:val="Hyperlink"/>
                    <w:noProof/>
                  </w:rPr>
                </w:rPrChange>
              </w:rPr>
              <w:delText>2.5.1.</w:delText>
            </w:r>
            <w:r w:rsidDel="00D05694">
              <w:rPr>
                <w:noProof/>
              </w:rPr>
              <w:tab/>
            </w:r>
            <w:r w:rsidRPr="00D05694" w:rsidDel="00D05694">
              <w:rPr>
                <w:noProof/>
                <w:rPrChange w:id="232" w:author="Bryan Harter" w:date="2017-05-13T21:25:00Z">
                  <w:rPr>
                    <w:rStyle w:val="Hyperlink"/>
                    <w:noProof/>
                  </w:rPr>
                </w:rPrChange>
              </w:rPr>
              <w:delText>mvn_kp_interpol_model</w:delText>
            </w:r>
            <w:r w:rsidDel="00D05694">
              <w:rPr>
                <w:noProof/>
                <w:webHidden/>
              </w:rPr>
              <w:tab/>
              <w:delText>32</w:delText>
            </w:r>
          </w:del>
        </w:p>
        <w:p w14:paraId="46860506" w14:textId="77777777" w:rsidR="00A2522F" w:rsidDel="00D05694" w:rsidRDefault="00A2522F">
          <w:pPr>
            <w:pStyle w:val="TOC2"/>
            <w:tabs>
              <w:tab w:val="left" w:pos="960"/>
              <w:tab w:val="right" w:leader="dot" w:pos="9350"/>
            </w:tabs>
            <w:rPr>
              <w:del w:id="233" w:author="Bryan Harter" w:date="2017-05-13T21:25:00Z"/>
              <w:b w:val="0"/>
              <w:noProof/>
            </w:rPr>
          </w:pPr>
          <w:del w:id="234" w:author="Bryan Harter" w:date="2017-05-13T21:25:00Z">
            <w:r w:rsidRPr="00D05694" w:rsidDel="00D05694">
              <w:rPr>
                <w:noProof/>
                <w:rPrChange w:id="235" w:author="Bryan Harter" w:date="2017-05-13T21:25:00Z">
                  <w:rPr>
                    <w:rStyle w:val="Hyperlink"/>
                    <w:noProof/>
                  </w:rPr>
                </w:rPrChange>
              </w:rPr>
              <w:delText>2.6.</w:delText>
            </w:r>
            <w:r w:rsidDel="00D05694">
              <w:rPr>
                <w:b w:val="0"/>
                <w:noProof/>
              </w:rPr>
              <w:tab/>
            </w:r>
            <w:r w:rsidRPr="00D05694" w:rsidDel="00D05694">
              <w:rPr>
                <w:noProof/>
                <w:rPrChange w:id="236" w:author="Bryan Harter" w:date="2017-05-13T21:25:00Z">
                  <w:rPr>
                    <w:rStyle w:val="Hyperlink"/>
                    <w:noProof/>
                  </w:rPr>
                </w:rPrChange>
              </w:rPr>
              <w:delText>Adding User-supplied Data</w:delText>
            </w:r>
            <w:r w:rsidDel="00D05694">
              <w:rPr>
                <w:noProof/>
                <w:webHidden/>
              </w:rPr>
              <w:tab/>
              <w:delText>33</w:delText>
            </w:r>
          </w:del>
        </w:p>
        <w:p w14:paraId="1E7B8EA0" w14:textId="77777777" w:rsidR="00A2522F" w:rsidDel="00D05694" w:rsidRDefault="00A2522F">
          <w:pPr>
            <w:pStyle w:val="TOC3"/>
            <w:tabs>
              <w:tab w:val="left" w:pos="1440"/>
              <w:tab w:val="right" w:leader="dot" w:pos="9350"/>
            </w:tabs>
            <w:rPr>
              <w:del w:id="237" w:author="Bryan Harter" w:date="2017-05-13T21:25:00Z"/>
              <w:noProof/>
            </w:rPr>
          </w:pPr>
          <w:del w:id="238" w:author="Bryan Harter" w:date="2017-05-13T21:25:00Z">
            <w:r w:rsidRPr="00D05694" w:rsidDel="00D05694">
              <w:rPr>
                <w:noProof/>
                <w:rPrChange w:id="239" w:author="Bryan Harter" w:date="2017-05-13T21:25:00Z">
                  <w:rPr>
                    <w:rStyle w:val="Hyperlink"/>
                    <w:noProof/>
                  </w:rPr>
                </w:rPrChange>
              </w:rPr>
              <w:delText>2.6.1.</w:delText>
            </w:r>
            <w:r w:rsidDel="00D05694">
              <w:rPr>
                <w:noProof/>
              </w:rPr>
              <w:tab/>
            </w:r>
            <w:r w:rsidRPr="00D05694" w:rsidDel="00D05694">
              <w:rPr>
                <w:noProof/>
                <w:rPrChange w:id="240" w:author="Bryan Harter" w:date="2017-05-13T21:25:00Z">
                  <w:rPr>
                    <w:rStyle w:val="Hyperlink"/>
                    <w:noProof/>
                  </w:rPr>
                </w:rPrChange>
              </w:rPr>
              <w:delText>mvn_kp_add_data</w:delText>
            </w:r>
            <w:r w:rsidDel="00D05694">
              <w:rPr>
                <w:noProof/>
                <w:webHidden/>
              </w:rPr>
              <w:tab/>
              <w:delText>33</w:delText>
            </w:r>
          </w:del>
        </w:p>
        <w:p w14:paraId="051B42A1" w14:textId="77777777" w:rsidR="00A2522F" w:rsidDel="00D05694" w:rsidRDefault="00A2522F">
          <w:pPr>
            <w:pStyle w:val="TOC2"/>
            <w:tabs>
              <w:tab w:val="left" w:pos="960"/>
              <w:tab w:val="right" w:leader="dot" w:pos="9350"/>
            </w:tabs>
            <w:rPr>
              <w:del w:id="241" w:author="Bryan Harter" w:date="2017-05-13T21:25:00Z"/>
              <w:b w:val="0"/>
              <w:noProof/>
            </w:rPr>
          </w:pPr>
          <w:del w:id="242" w:author="Bryan Harter" w:date="2017-05-13T21:25:00Z">
            <w:r w:rsidRPr="00D05694" w:rsidDel="00D05694">
              <w:rPr>
                <w:noProof/>
                <w:rPrChange w:id="243" w:author="Bryan Harter" w:date="2017-05-13T21:25:00Z">
                  <w:rPr>
                    <w:rStyle w:val="Hyperlink"/>
                    <w:noProof/>
                  </w:rPr>
                </w:rPrChange>
              </w:rPr>
              <w:delText>2.7.</w:delText>
            </w:r>
            <w:r w:rsidDel="00D05694">
              <w:rPr>
                <w:b w:val="0"/>
                <w:noProof/>
              </w:rPr>
              <w:tab/>
            </w:r>
            <w:r w:rsidRPr="00D05694" w:rsidDel="00D05694">
              <w:rPr>
                <w:noProof/>
                <w:rPrChange w:id="244" w:author="Bryan Harter" w:date="2017-05-13T21:25:00Z">
                  <w:rPr>
                    <w:rStyle w:val="Hyperlink"/>
                    <w:noProof/>
                  </w:rPr>
                </w:rPrChange>
              </w:rPr>
              <w:delText>Plotting of Key parameter data in 2D</w:delText>
            </w:r>
            <w:r w:rsidDel="00D05694">
              <w:rPr>
                <w:noProof/>
                <w:webHidden/>
              </w:rPr>
              <w:tab/>
              <w:delText>34</w:delText>
            </w:r>
          </w:del>
        </w:p>
        <w:p w14:paraId="01D7DE4D" w14:textId="77777777" w:rsidR="00A2522F" w:rsidDel="00D05694" w:rsidRDefault="00A2522F">
          <w:pPr>
            <w:pStyle w:val="TOC3"/>
            <w:tabs>
              <w:tab w:val="left" w:pos="1440"/>
              <w:tab w:val="right" w:leader="dot" w:pos="9350"/>
            </w:tabs>
            <w:rPr>
              <w:del w:id="245" w:author="Bryan Harter" w:date="2017-05-13T21:25:00Z"/>
              <w:noProof/>
            </w:rPr>
          </w:pPr>
          <w:del w:id="246" w:author="Bryan Harter" w:date="2017-05-13T21:25:00Z">
            <w:r w:rsidRPr="00D05694" w:rsidDel="00D05694">
              <w:rPr>
                <w:noProof/>
                <w:rPrChange w:id="247" w:author="Bryan Harter" w:date="2017-05-13T21:25:00Z">
                  <w:rPr>
                    <w:rStyle w:val="Hyperlink"/>
                    <w:noProof/>
                  </w:rPr>
                </w:rPrChange>
              </w:rPr>
              <w:delText>2.7.1.</w:delText>
            </w:r>
            <w:r w:rsidDel="00D05694">
              <w:rPr>
                <w:noProof/>
              </w:rPr>
              <w:tab/>
            </w:r>
            <w:r w:rsidRPr="00D05694" w:rsidDel="00D05694">
              <w:rPr>
                <w:noProof/>
                <w:rPrChange w:id="248" w:author="Bryan Harter" w:date="2017-05-13T21:25:00Z">
                  <w:rPr>
                    <w:rStyle w:val="Hyperlink"/>
                    <w:noProof/>
                  </w:rPr>
                </w:rPrChange>
              </w:rPr>
              <w:delText>mvn_kp_map2d</w:delText>
            </w:r>
            <w:r w:rsidDel="00D05694">
              <w:rPr>
                <w:noProof/>
                <w:webHidden/>
              </w:rPr>
              <w:tab/>
              <w:delText>34</w:delText>
            </w:r>
          </w:del>
        </w:p>
        <w:p w14:paraId="5177F235" w14:textId="77777777" w:rsidR="00A2522F" w:rsidDel="00D05694" w:rsidRDefault="00A2522F">
          <w:pPr>
            <w:pStyle w:val="TOC2"/>
            <w:tabs>
              <w:tab w:val="left" w:pos="960"/>
              <w:tab w:val="right" w:leader="dot" w:pos="9350"/>
            </w:tabs>
            <w:rPr>
              <w:del w:id="249" w:author="Bryan Harter" w:date="2017-05-13T21:25:00Z"/>
              <w:b w:val="0"/>
              <w:noProof/>
            </w:rPr>
          </w:pPr>
          <w:del w:id="250" w:author="Bryan Harter" w:date="2017-05-13T21:25:00Z">
            <w:r w:rsidRPr="00D05694" w:rsidDel="00D05694">
              <w:rPr>
                <w:noProof/>
                <w:rPrChange w:id="251" w:author="Bryan Harter" w:date="2017-05-13T21:25:00Z">
                  <w:rPr>
                    <w:rStyle w:val="Hyperlink"/>
                    <w:noProof/>
                  </w:rPr>
                </w:rPrChange>
              </w:rPr>
              <w:delText>2.8.</w:delText>
            </w:r>
            <w:r w:rsidDel="00D05694">
              <w:rPr>
                <w:b w:val="0"/>
                <w:noProof/>
              </w:rPr>
              <w:tab/>
            </w:r>
            <w:r w:rsidRPr="00D05694" w:rsidDel="00D05694">
              <w:rPr>
                <w:noProof/>
                <w:rPrChange w:id="252" w:author="Bryan Harter" w:date="2017-05-13T21:25:00Z">
                  <w:rPr>
                    <w:rStyle w:val="Hyperlink"/>
                    <w:noProof/>
                  </w:rPr>
                </w:rPrChange>
              </w:rPr>
              <w:delText>Visualization of 3D data</w:delText>
            </w:r>
            <w:r w:rsidDel="00D05694">
              <w:rPr>
                <w:noProof/>
                <w:webHidden/>
              </w:rPr>
              <w:tab/>
              <w:delText>37</w:delText>
            </w:r>
          </w:del>
        </w:p>
        <w:p w14:paraId="0193CAFA" w14:textId="77777777" w:rsidR="00A2522F" w:rsidDel="00D05694" w:rsidRDefault="00A2522F">
          <w:pPr>
            <w:pStyle w:val="TOC3"/>
            <w:tabs>
              <w:tab w:val="left" w:pos="1440"/>
              <w:tab w:val="right" w:leader="dot" w:pos="9350"/>
            </w:tabs>
            <w:rPr>
              <w:del w:id="253" w:author="Bryan Harter" w:date="2017-05-13T21:25:00Z"/>
              <w:noProof/>
            </w:rPr>
          </w:pPr>
          <w:del w:id="254" w:author="Bryan Harter" w:date="2017-05-13T21:25:00Z">
            <w:r w:rsidRPr="00D05694" w:rsidDel="00D05694">
              <w:rPr>
                <w:noProof/>
                <w:rPrChange w:id="255" w:author="Bryan Harter" w:date="2017-05-13T21:25:00Z">
                  <w:rPr>
                    <w:rStyle w:val="Hyperlink"/>
                    <w:noProof/>
                  </w:rPr>
                </w:rPrChange>
              </w:rPr>
              <w:delText>2.8.1.</w:delText>
            </w:r>
            <w:r w:rsidDel="00D05694">
              <w:rPr>
                <w:noProof/>
              </w:rPr>
              <w:tab/>
            </w:r>
            <w:r w:rsidRPr="00D05694" w:rsidDel="00D05694">
              <w:rPr>
                <w:noProof/>
                <w:rPrChange w:id="256" w:author="Bryan Harter" w:date="2017-05-13T21:25:00Z">
                  <w:rPr>
                    <w:rStyle w:val="Hyperlink"/>
                    <w:noProof/>
                  </w:rPr>
                </w:rPrChange>
              </w:rPr>
              <w:delText>mvn_kp_3d</w:delText>
            </w:r>
            <w:r w:rsidDel="00D05694">
              <w:rPr>
                <w:noProof/>
                <w:webHidden/>
              </w:rPr>
              <w:tab/>
              <w:delText>37</w:delText>
            </w:r>
          </w:del>
        </w:p>
        <w:p w14:paraId="1DDE9CA2" w14:textId="77777777" w:rsidR="00A2522F" w:rsidDel="00D05694" w:rsidRDefault="00A2522F">
          <w:pPr>
            <w:pStyle w:val="TOC2"/>
            <w:tabs>
              <w:tab w:val="left" w:pos="960"/>
              <w:tab w:val="right" w:leader="dot" w:pos="9350"/>
            </w:tabs>
            <w:rPr>
              <w:del w:id="257" w:author="Bryan Harter" w:date="2017-05-13T21:25:00Z"/>
              <w:b w:val="0"/>
              <w:noProof/>
            </w:rPr>
          </w:pPr>
          <w:del w:id="258" w:author="Bryan Harter" w:date="2017-05-13T21:25:00Z">
            <w:r w:rsidRPr="00D05694" w:rsidDel="00D05694">
              <w:rPr>
                <w:noProof/>
                <w:rPrChange w:id="259" w:author="Bryan Harter" w:date="2017-05-13T21:25:00Z">
                  <w:rPr>
                    <w:rStyle w:val="Hyperlink"/>
                    <w:noProof/>
                  </w:rPr>
                </w:rPrChange>
              </w:rPr>
              <w:delText>2.9.</w:delText>
            </w:r>
            <w:r w:rsidDel="00D05694">
              <w:rPr>
                <w:b w:val="0"/>
                <w:noProof/>
              </w:rPr>
              <w:tab/>
            </w:r>
            <w:r w:rsidRPr="00D05694" w:rsidDel="00D05694">
              <w:rPr>
                <w:noProof/>
                <w:rPrChange w:id="260" w:author="Bryan Harter" w:date="2017-05-13T21:25:00Z">
                  <w:rPr>
                    <w:rStyle w:val="Hyperlink"/>
                    <w:noProof/>
                  </w:rPr>
                </w:rPrChange>
              </w:rPr>
              <w:delText>Checking for Toolkit Updates</w:delText>
            </w:r>
            <w:r w:rsidDel="00D05694">
              <w:rPr>
                <w:noProof/>
                <w:webHidden/>
              </w:rPr>
              <w:tab/>
              <w:delText>41</w:delText>
            </w:r>
          </w:del>
        </w:p>
        <w:p w14:paraId="002BB518" w14:textId="77777777" w:rsidR="00A2522F" w:rsidDel="00D05694" w:rsidRDefault="00A2522F">
          <w:pPr>
            <w:pStyle w:val="TOC3"/>
            <w:tabs>
              <w:tab w:val="left" w:pos="1440"/>
              <w:tab w:val="right" w:leader="dot" w:pos="9350"/>
            </w:tabs>
            <w:rPr>
              <w:del w:id="261" w:author="Bryan Harter" w:date="2017-05-13T21:25:00Z"/>
              <w:noProof/>
            </w:rPr>
          </w:pPr>
          <w:del w:id="262" w:author="Bryan Harter" w:date="2017-05-13T21:25:00Z">
            <w:r w:rsidRPr="00D05694" w:rsidDel="00D05694">
              <w:rPr>
                <w:noProof/>
                <w:rPrChange w:id="263" w:author="Bryan Harter" w:date="2017-05-13T21:25:00Z">
                  <w:rPr>
                    <w:rStyle w:val="Hyperlink"/>
                    <w:noProof/>
                  </w:rPr>
                </w:rPrChange>
              </w:rPr>
              <w:delText>2.9.1.</w:delText>
            </w:r>
            <w:r w:rsidDel="00D05694">
              <w:rPr>
                <w:noProof/>
              </w:rPr>
              <w:tab/>
            </w:r>
            <w:r w:rsidRPr="00D05694" w:rsidDel="00D05694">
              <w:rPr>
                <w:noProof/>
                <w:rPrChange w:id="264" w:author="Bryan Harter" w:date="2017-05-13T21:25:00Z">
                  <w:rPr>
                    <w:rStyle w:val="Hyperlink"/>
                    <w:noProof/>
                  </w:rPr>
                </w:rPrChange>
              </w:rPr>
              <w:delText>mvn_kp_check_version</w:delText>
            </w:r>
            <w:r w:rsidDel="00D05694">
              <w:rPr>
                <w:noProof/>
                <w:webHidden/>
              </w:rPr>
              <w:tab/>
              <w:delText>41</w:delText>
            </w:r>
          </w:del>
        </w:p>
        <w:p w14:paraId="5629A207" w14:textId="55E46EBA" w:rsidR="00D2238E" w:rsidRPr="00025BE8" w:rsidRDefault="00A2522F" w:rsidP="00F6195C">
          <w:pPr>
            <w:pStyle w:val="TOC1"/>
            <w:tabs>
              <w:tab w:val="left" w:pos="480"/>
              <w:tab w:val="right" w:leader="dot" w:pos="9350"/>
            </w:tabs>
          </w:pPr>
          <w:del w:id="265" w:author="Bryan Harter" w:date="2017-05-13T21:25:00Z">
            <w:r w:rsidRPr="00D05694" w:rsidDel="00D05694">
              <w:rPr>
                <w:noProof/>
                <w:rPrChange w:id="266" w:author="Bryan Harter" w:date="2017-05-13T21:25:00Z">
                  <w:rPr>
                    <w:rStyle w:val="Hyperlink"/>
                    <w:noProof/>
                  </w:rPr>
                </w:rPrChange>
              </w:rPr>
              <w:delText>A.</w:delText>
            </w:r>
            <w:r w:rsidDel="00D05694">
              <w:rPr>
                <w:b w:val="0"/>
                <w:noProof/>
                <w:sz w:val="22"/>
                <w:szCs w:val="22"/>
              </w:rPr>
              <w:tab/>
            </w:r>
            <w:r w:rsidRPr="00D05694" w:rsidDel="00D05694">
              <w:rPr>
                <w:noProof/>
                <w:rPrChange w:id="267" w:author="Bryan Harter" w:date="2017-05-13T21:25:00Z">
                  <w:rPr>
                    <w:rStyle w:val="Hyperlink"/>
                    <w:noProof/>
                  </w:rPr>
                </w:rPrChange>
              </w:rPr>
              <w:delText>Appendix: KP Data Structures in the IDL ToolKit</w:delText>
            </w:r>
            <w:r w:rsidDel="00D05694">
              <w:rPr>
                <w:noProof/>
                <w:webHidden/>
              </w:rPr>
              <w:tab/>
              <w:delText>42</w:delText>
            </w:r>
          </w:del>
          <w:r w:rsidR="00D2238E">
            <w:rPr>
              <w:noProof/>
            </w:rPr>
            <w:fldChar w:fldCharType="end"/>
          </w:r>
        </w:p>
      </w:sdtContent>
    </w:sdt>
    <w:p w14:paraId="1639D0DE" w14:textId="77777777" w:rsidR="00D2238E" w:rsidRPr="00D2238E" w:rsidRDefault="00D2238E" w:rsidP="00D2238E">
      <w:pPr>
        <w:pStyle w:val="Heading1"/>
      </w:pPr>
      <w:bookmarkStart w:id="268" w:name="_Toc482474563"/>
      <w:r>
        <w:lastRenderedPageBreak/>
        <w:t>Toolkit Installation</w:t>
      </w:r>
      <w:bookmarkEnd w:id="268"/>
    </w:p>
    <w:p w14:paraId="430EA4D2" w14:textId="77777777" w:rsidR="00D2238E" w:rsidRDefault="00D2238E" w:rsidP="00125A65">
      <w:pPr>
        <w:pStyle w:val="Heading2"/>
      </w:pPr>
      <w:bookmarkStart w:id="269" w:name="_Toc482474564"/>
      <w:r>
        <w:t>System Requirements</w:t>
      </w:r>
      <w:bookmarkEnd w:id="269"/>
    </w:p>
    <w:p w14:paraId="7BA172FE" w14:textId="4A359190" w:rsidR="00053B14" w:rsidRDefault="00D2238E" w:rsidP="00A52756">
      <w:pPr>
        <w:pStyle w:val="ListParagraph"/>
        <w:rPr>
          <w:ins w:id="270" w:author="Bryan Harter" w:date="2017-05-13T16:01:00Z"/>
        </w:rPr>
      </w:pPr>
      <w:r w:rsidRPr="00A52756">
        <w:t xml:space="preserve">The MAVEN Toolkit currently requires </w:t>
      </w:r>
      <w:del w:id="271" w:author="Bryan Harter" w:date="2017-05-13T16:00:00Z">
        <w:r w:rsidRPr="00A52756" w:rsidDel="005D472F">
          <w:delText>IDL version 8.1 or above</w:delText>
        </w:r>
        <w:r w:rsidDel="005D472F">
          <w:delText>. We recommend IDL 8.3, as this has been the most stable version in all of our testing. The Toolkit should run equally well</w:delText>
        </w:r>
        <w:r w:rsidR="00041BA2" w:rsidDel="005D472F">
          <w:delText xml:space="preserve"> on Windows, or UNIX-like (Linux</w:delText>
        </w:r>
        <w:r w:rsidDel="005D472F">
          <w:delText>, Mac OS-X, etc</w:delText>
        </w:r>
        <w:r w:rsidR="00041BA2" w:rsidDel="005D472F">
          <w:delText>.</w:delText>
        </w:r>
        <w:r w:rsidDel="005D472F">
          <w:delText>) systems, though development took place entirely within Mac OS-X so there might be small differences between operating systems.</w:delText>
        </w:r>
      </w:del>
      <w:ins w:id="272" w:author="Bryan Harter" w:date="2017-05-13T16:00:00Z">
        <w:r w:rsidR="005D472F">
          <w:t>Anaconda version 4</w:t>
        </w:r>
      </w:ins>
      <w:ins w:id="273" w:author="Bryan Harter" w:date="2017-05-13T16:10:00Z">
        <w:r w:rsidR="0051395B">
          <w:t xml:space="preserve"> or above</w:t>
        </w:r>
      </w:ins>
      <w:ins w:id="274" w:author="Bryan Harter" w:date="2017-05-13T16:00:00Z">
        <w:r w:rsidR="005D472F">
          <w:t xml:space="preserve">.  </w:t>
        </w:r>
      </w:ins>
      <w:ins w:id="275" w:author="Bryan Harter" w:date="2017-05-13T16:11:00Z">
        <w:r w:rsidR="0051395B">
          <w:t>It</w:t>
        </w:r>
      </w:ins>
      <w:ins w:id="276" w:author="Bryan Harter" w:date="2017-05-13T16:00:00Z">
        <w:r w:rsidR="005D472F">
          <w:t xml:space="preserve"> can be obtained from the following</w:t>
        </w:r>
      </w:ins>
      <w:ins w:id="277" w:author="Bryan Harter" w:date="2017-05-13T16:01:00Z">
        <w:r w:rsidR="005D472F">
          <w:t xml:space="preserve"> link: </w:t>
        </w:r>
      </w:ins>
    </w:p>
    <w:p w14:paraId="3383205E" w14:textId="77777777" w:rsidR="005D472F" w:rsidRDefault="005D472F" w:rsidP="00A52756">
      <w:pPr>
        <w:pStyle w:val="ListParagraph"/>
        <w:rPr>
          <w:ins w:id="278" w:author="Bryan Harter" w:date="2017-05-13T16:01:00Z"/>
        </w:rPr>
      </w:pPr>
    </w:p>
    <w:p w14:paraId="433FDC30" w14:textId="1CF664BB" w:rsidR="005D472F" w:rsidRDefault="005D472F" w:rsidP="00A52756">
      <w:pPr>
        <w:pStyle w:val="ListParagraph"/>
        <w:rPr>
          <w:ins w:id="279" w:author="Bryan Harter" w:date="2017-05-13T16:01:00Z"/>
        </w:rPr>
      </w:pPr>
      <w:ins w:id="280" w:author="Bryan Harter" w:date="2017-05-13T16:01:00Z">
        <w:r>
          <w:fldChar w:fldCharType="begin"/>
        </w:r>
        <w:r>
          <w:instrText xml:space="preserve"> HYPERLINK "</w:instrText>
        </w:r>
        <w:r w:rsidRPr="005D472F">
          <w:instrText>https://www.continuum.io/downloads</w:instrText>
        </w:r>
        <w:r>
          <w:instrText xml:space="preserve">" </w:instrText>
        </w:r>
        <w:r>
          <w:fldChar w:fldCharType="separate"/>
        </w:r>
        <w:r w:rsidRPr="00350302">
          <w:rPr>
            <w:rStyle w:val="Hyperlink"/>
          </w:rPr>
          <w:t>https://www.continuum.io/downloads</w:t>
        </w:r>
        <w:r>
          <w:fldChar w:fldCharType="end"/>
        </w:r>
      </w:ins>
    </w:p>
    <w:p w14:paraId="5D71722C" w14:textId="77777777" w:rsidR="005D472F" w:rsidRDefault="005D472F" w:rsidP="00A52756">
      <w:pPr>
        <w:pStyle w:val="ListParagraph"/>
        <w:rPr>
          <w:ins w:id="281" w:author="Bryan Harter" w:date="2017-05-13T16:07:00Z"/>
        </w:rPr>
      </w:pPr>
    </w:p>
    <w:p w14:paraId="0AD8DEAA" w14:textId="02A0903A" w:rsidR="005D472F" w:rsidRDefault="0051395B" w:rsidP="00A52756">
      <w:pPr>
        <w:pStyle w:val="ListParagraph"/>
      </w:pPr>
      <w:ins w:id="282" w:author="Bryan Harter" w:date="2017-05-13T16:11:00Z">
        <w:r>
          <w:t xml:space="preserve">Anaconda will install the python </w:t>
        </w:r>
      </w:ins>
      <w:ins w:id="283" w:author="Bryan Harter" w:date="2017-05-13T16:12:00Z">
        <w:r>
          <w:t xml:space="preserve">programming language, </w:t>
        </w:r>
      </w:ins>
      <w:ins w:id="284" w:author="Bryan Harter" w:date="2017-05-13T16:11:00Z">
        <w:r>
          <w:t xml:space="preserve">as well as numerous </w:t>
        </w:r>
      </w:ins>
      <w:ins w:id="285" w:author="Bryan Harter" w:date="2017-05-13T16:12:00Z">
        <w:r>
          <w:t xml:space="preserve">software </w:t>
        </w:r>
      </w:ins>
      <w:ins w:id="286" w:author="Bryan Harter" w:date="2017-05-13T16:11:00Z">
        <w:r>
          <w:t xml:space="preserve">libraries used for scientific computing.  </w:t>
        </w:r>
      </w:ins>
      <w:ins w:id="287" w:author="Bryan Harter" w:date="2017-05-13T16:07:00Z">
        <w:r>
          <w:t>Th</w:t>
        </w:r>
      </w:ins>
      <w:ins w:id="288" w:author="Bryan Harter" w:date="2017-05-13T16:12:00Z">
        <w:r>
          <w:t>is</w:t>
        </w:r>
      </w:ins>
      <w:ins w:id="289" w:author="Bryan Harter" w:date="2017-05-13T16:07:00Z">
        <w:r>
          <w:t xml:space="preserve"> toolkit is only available for python version 3. </w:t>
        </w:r>
      </w:ins>
    </w:p>
    <w:p w14:paraId="61F57A1F" w14:textId="77777777" w:rsidR="00D2238E" w:rsidRDefault="00D2238E" w:rsidP="00125A65">
      <w:pPr>
        <w:pStyle w:val="Heading2"/>
      </w:pPr>
      <w:bookmarkStart w:id="290" w:name="_Toc482474565"/>
      <w:r>
        <w:t>Downloading the Toolkit</w:t>
      </w:r>
      <w:bookmarkEnd w:id="290"/>
    </w:p>
    <w:p w14:paraId="088A579E" w14:textId="374F1180" w:rsidR="005D472F" w:rsidRDefault="005D472F" w:rsidP="00D2238E">
      <w:pPr>
        <w:pStyle w:val="ListParagraph"/>
        <w:rPr>
          <w:ins w:id="291" w:author="Bryan Harter" w:date="2017-05-13T16:03:00Z"/>
        </w:rPr>
      </w:pPr>
      <w:ins w:id="292" w:author="Bryan Harter" w:date="2017-05-13T16:03:00Z">
        <w:r>
          <w:t>The easiest way to install the toolkit is simply typing the following command in the terminal:</w:t>
        </w:r>
      </w:ins>
    </w:p>
    <w:p w14:paraId="1D50941E" w14:textId="77777777" w:rsidR="005D472F" w:rsidRDefault="005D472F" w:rsidP="00D2238E">
      <w:pPr>
        <w:pStyle w:val="ListParagraph"/>
        <w:rPr>
          <w:ins w:id="293" w:author="Bryan Harter" w:date="2017-05-13T16:03:00Z"/>
        </w:rPr>
      </w:pPr>
    </w:p>
    <w:p w14:paraId="52898BFF" w14:textId="1A96C14C" w:rsidR="00A36F37" w:rsidRDefault="00BE46C8">
      <w:pPr>
        <w:pStyle w:val="ListParagraph"/>
        <w:ind w:firstLine="720"/>
        <w:rPr>
          <w:ins w:id="294" w:author="Bryan Harter" w:date="2017-05-13T16:20:00Z"/>
        </w:rPr>
        <w:pPrChange w:id="295" w:author="Bryan Harter" w:date="2017-05-13T16:20:00Z">
          <w:pPr>
            <w:pStyle w:val="ListParagraph"/>
          </w:pPr>
        </w:pPrChange>
      </w:pPr>
      <w:ins w:id="296" w:author="Bryan Harter" w:date="2017-05-13T16:35:00Z">
        <w:r>
          <w:rPr>
            <w:rFonts w:ascii="Consolas" w:hAnsi="Consolas" w:cs="Consolas"/>
            <w:color w:val="24292E"/>
          </w:rPr>
          <w:t>&gt;&gt;</w:t>
        </w:r>
      </w:ins>
      <w:ins w:id="297" w:author="Bryan Harter" w:date="2017-05-13T16:20:00Z">
        <w:r w:rsidR="00A36F37">
          <w:rPr>
            <w:rFonts w:ascii="Consolas" w:hAnsi="Consolas" w:cs="Consolas"/>
            <w:color w:val="24292E"/>
          </w:rPr>
          <w:t>pip install pydivide</w:t>
        </w:r>
      </w:ins>
    </w:p>
    <w:p w14:paraId="01CC891C" w14:textId="77777777" w:rsidR="00A36F37" w:rsidRDefault="00A36F37" w:rsidP="0051395B">
      <w:pPr>
        <w:pStyle w:val="ListParagraph"/>
        <w:rPr>
          <w:ins w:id="298" w:author="Bryan Harter" w:date="2017-05-13T16:20:00Z"/>
        </w:rPr>
      </w:pPr>
    </w:p>
    <w:p w14:paraId="1FEB1DC0" w14:textId="77777777" w:rsidR="0051395B" w:rsidRDefault="0051395B" w:rsidP="0051395B">
      <w:pPr>
        <w:pStyle w:val="ListParagraph"/>
        <w:rPr>
          <w:ins w:id="299" w:author="Bryan Harter" w:date="2017-05-13T16:12:00Z"/>
        </w:rPr>
      </w:pPr>
      <w:ins w:id="300" w:author="Bryan Harter" w:date="2017-05-13T16:12:00Z">
        <w:r>
          <w:t xml:space="preserve">This will install pydivide and all of the dependencies automatically.  </w:t>
        </w:r>
      </w:ins>
    </w:p>
    <w:p w14:paraId="086AF85B" w14:textId="6DAC744E" w:rsidR="005D472F" w:rsidDel="00A36F37" w:rsidRDefault="0051395B">
      <w:pPr>
        <w:pStyle w:val="ListParagraph"/>
        <w:rPr>
          <w:del w:id="301" w:author="Bryan Harter" w:date="2017-05-13T16:21:00Z"/>
        </w:rPr>
        <w:pPrChange w:id="302" w:author="Bryan Harter" w:date="2017-05-13T16:21:00Z">
          <w:pPr>
            <w:pStyle w:val="HTMLPreformatted"/>
            <w:shd w:val="clear" w:color="auto" w:fill="F6F8FA"/>
            <w:spacing w:after="240"/>
          </w:pPr>
        </w:pPrChange>
      </w:pPr>
      <w:ins w:id="303" w:author="Bryan Harter" w:date="2017-05-13T16:12:00Z">
        <w:r>
          <w:t>T</w:t>
        </w:r>
      </w:ins>
      <w:ins w:id="304" w:author="Bryan Harter" w:date="2017-05-13T16:05:00Z">
        <w:r w:rsidR="005D472F">
          <w:t xml:space="preserve">he </w:t>
        </w:r>
      </w:ins>
      <w:ins w:id="305" w:author="Bryan Harter" w:date="2017-05-13T16:13:00Z">
        <w:r>
          <w:t xml:space="preserve">following </w:t>
        </w:r>
      </w:ins>
      <w:ins w:id="306" w:author="Bryan Harter" w:date="2017-05-13T16:05:00Z">
        <w:r w:rsidR="005D472F">
          <w:t>command</w:t>
        </w:r>
      </w:ins>
      <w:ins w:id="307" w:author="Bryan Harter" w:date="2017-05-13T16:13:00Z">
        <w:r>
          <w:t xml:space="preserve"> may also be necessary</w:t>
        </w:r>
      </w:ins>
      <w:ins w:id="308" w:author="Bryan Harter" w:date="2017-05-13T16:05:00Z">
        <w:r w:rsidR="005D472F">
          <w:t>:</w:t>
        </w:r>
      </w:ins>
    </w:p>
    <w:p w14:paraId="0BF6BF7D" w14:textId="77777777" w:rsidR="00A36F37" w:rsidRDefault="00A36F37">
      <w:pPr>
        <w:pStyle w:val="ListParagraph"/>
        <w:rPr>
          <w:ins w:id="309" w:author="Bryan Harter" w:date="2017-05-13T16:21:00Z"/>
        </w:rPr>
        <w:pPrChange w:id="310" w:author="Bryan Harter" w:date="2017-05-13T16:21:00Z">
          <w:pPr>
            <w:pStyle w:val="HTMLPreformatted"/>
            <w:shd w:val="clear" w:color="auto" w:fill="F6F8FA"/>
            <w:spacing w:after="240"/>
          </w:pPr>
        </w:pPrChange>
      </w:pPr>
    </w:p>
    <w:p w14:paraId="141CC84C" w14:textId="77777777" w:rsidR="00A36F37" w:rsidRDefault="00A36F37">
      <w:pPr>
        <w:pStyle w:val="ListParagraph"/>
        <w:rPr>
          <w:ins w:id="311" w:author="Bryan Harter" w:date="2017-05-13T16:21:00Z"/>
        </w:rPr>
        <w:pPrChange w:id="312" w:author="Bryan Harter" w:date="2017-05-13T16:21:00Z">
          <w:pPr>
            <w:pStyle w:val="HTMLPreformatted"/>
            <w:shd w:val="clear" w:color="auto" w:fill="F6F8FA"/>
            <w:spacing w:after="240"/>
          </w:pPr>
        </w:pPrChange>
      </w:pPr>
    </w:p>
    <w:p w14:paraId="2F3CD3B1" w14:textId="71C12AE0" w:rsidR="00A36F37" w:rsidRDefault="00A36F37">
      <w:pPr>
        <w:pStyle w:val="ListParagraph"/>
        <w:rPr>
          <w:ins w:id="313" w:author="Bryan Harter" w:date="2017-05-13T16:21:00Z"/>
        </w:rPr>
        <w:pPrChange w:id="314" w:author="Bryan Harter" w:date="2017-05-13T16:21:00Z">
          <w:pPr>
            <w:pStyle w:val="HTMLPreformatted"/>
            <w:shd w:val="clear" w:color="auto" w:fill="F6F8FA"/>
            <w:spacing w:after="240"/>
          </w:pPr>
        </w:pPrChange>
      </w:pPr>
      <w:ins w:id="315" w:author="Bryan Harter" w:date="2017-05-13T16:21:00Z">
        <w:r>
          <w:tab/>
        </w:r>
      </w:ins>
      <w:ins w:id="316" w:author="Bryan Harter" w:date="2017-05-13T16:34:00Z">
        <w:r w:rsidR="00BE46C8">
          <w:rPr>
            <w:rFonts w:ascii="Consolas" w:hAnsi="Consolas" w:cs="Consolas"/>
            <w:color w:val="24292E"/>
          </w:rPr>
          <w:t>&gt;&gt;c</w:t>
        </w:r>
      </w:ins>
      <w:ins w:id="317" w:author="Bryan Harter" w:date="2017-05-13T16:21:00Z">
        <w:r w:rsidRPr="005D472F">
          <w:rPr>
            <w:rFonts w:ascii="Consolas" w:hAnsi="Consolas" w:cs="Consolas"/>
            <w:color w:val="24292E"/>
          </w:rPr>
          <w:t>onda install -c bokeh nodejs</w:t>
        </w:r>
      </w:ins>
    </w:p>
    <w:p w14:paraId="66628C47" w14:textId="77777777" w:rsidR="00A36F37" w:rsidRPr="005D472F" w:rsidRDefault="00A36F37">
      <w:pPr>
        <w:pStyle w:val="ListParagraph"/>
        <w:rPr>
          <w:ins w:id="318" w:author="Bryan Harter" w:date="2017-05-13T16:05:00Z"/>
          <w:rFonts w:ascii="Consolas" w:hAnsi="Consolas" w:cs="Consolas"/>
          <w:color w:val="24292E"/>
        </w:rPr>
        <w:pPrChange w:id="319" w:author="Bryan Harter" w:date="2017-05-13T16:21:00Z">
          <w:pPr>
            <w:pStyle w:val="HTMLPreformatted"/>
            <w:shd w:val="clear" w:color="auto" w:fill="F6F8FA"/>
            <w:spacing w:after="240"/>
          </w:pPr>
        </w:pPrChange>
      </w:pPr>
    </w:p>
    <w:p w14:paraId="209A0143" w14:textId="764F2EC0" w:rsidR="005D472F" w:rsidRDefault="0051395B" w:rsidP="00D2238E">
      <w:pPr>
        <w:pStyle w:val="ListParagraph"/>
        <w:rPr>
          <w:ins w:id="320" w:author="Bryan Harter" w:date="2017-05-13T16:07:00Z"/>
        </w:rPr>
      </w:pPr>
      <w:ins w:id="321" w:author="Bryan Harter" w:date="2017-05-13T16:13:00Z">
        <w:r>
          <w:t xml:space="preserve">This will install nodejs for the plotting software.  </w:t>
        </w:r>
      </w:ins>
    </w:p>
    <w:p w14:paraId="5D47140B" w14:textId="77777777" w:rsidR="005D472F" w:rsidRDefault="005D472F" w:rsidP="00D2238E">
      <w:pPr>
        <w:pStyle w:val="ListParagraph"/>
        <w:rPr>
          <w:ins w:id="322" w:author="Bryan Harter" w:date="2017-05-13T16:07:00Z"/>
        </w:rPr>
      </w:pPr>
    </w:p>
    <w:p w14:paraId="215AE1E3" w14:textId="56C1633A" w:rsidR="00D2238E" w:rsidRDefault="00D2238E" w:rsidP="00D2238E">
      <w:pPr>
        <w:pStyle w:val="ListParagraph"/>
      </w:pPr>
      <w:r>
        <w:t xml:space="preserve">The MAVEN Toolkit is </w:t>
      </w:r>
      <w:ins w:id="323" w:author="Bryan Harter" w:date="2017-05-13T16:13:00Z">
        <w:r w:rsidR="0051395B">
          <w:t xml:space="preserve">also </w:t>
        </w:r>
      </w:ins>
      <w:r>
        <w:t xml:space="preserve">available for download at the MAVEN Science Data Center </w:t>
      </w:r>
      <w:del w:id="324" w:author="Bryan Harter" w:date="2017-05-13T16:02:00Z">
        <w:r w:rsidDel="005D472F">
          <w:delText>team website</w:delText>
        </w:r>
      </w:del>
      <w:ins w:id="325" w:author="Bryan Harter" w:date="2017-05-13T16:02:00Z">
        <w:r w:rsidR="005D472F">
          <w:t>github page:</w:t>
        </w:r>
      </w:ins>
      <w:del w:id="326" w:author="Bryan Harter" w:date="2017-05-13T16:02:00Z">
        <w:r w:rsidDel="005D472F">
          <w:delText>.</w:delText>
        </w:r>
      </w:del>
    </w:p>
    <w:p w14:paraId="36988726" w14:textId="77777777" w:rsidR="00D2238E" w:rsidRDefault="00D2238E" w:rsidP="00D2238E">
      <w:pPr>
        <w:pStyle w:val="ListParagraph"/>
      </w:pPr>
    </w:p>
    <w:p w14:paraId="148593CD" w14:textId="3701DC0C" w:rsidR="00D2238E" w:rsidDel="005D472F" w:rsidRDefault="005D472F" w:rsidP="00D2238E">
      <w:pPr>
        <w:pStyle w:val="ListParagraph"/>
        <w:rPr>
          <w:del w:id="327" w:author="Bryan Harter" w:date="2017-05-13T16:02:00Z"/>
          <w:rStyle w:val="Hyperlink"/>
        </w:rPr>
      </w:pPr>
      <w:ins w:id="328" w:author="Bryan Harter" w:date="2017-05-13T16:02:00Z">
        <w:r>
          <w:fldChar w:fldCharType="begin"/>
        </w:r>
        <w:r>
          <w:instrText xml:space="preserve"> HYPERLINK "</w:instrText>
        </w:r>
        <w:r w:rsidRPr="005D472F">
          <w:instrText>https://github.com/MAVENSDC</w:instrText>
        </w:r>
        <w:r>
          <w:instrText xml:space="preserve">" </w:instrText>
        </w:r>
        <w:r>
          <w:fldChar w:fldCharType="separate"/>
        </w:r>
        <w:r w:rsidRPr="00350302">
          <w:rPr>
            <w:rStyle w:val="Hyperlink"/>
          </w:rPr>
          <w:t>https://github.com/MAVENSDC</w:t>
        </w:r>
        <w:r>
          <w:fldChar w:fldCharType="end"/>
        </w:r>
        <w:r>
          <w:br/>
        </w:r>
      </w:ins>
      <w:del w:id="329" w:author="Bryan Harter" w:date="2017-05-13T16:02:00Z">
        <w:r w:rsidDel="005D472F">
          <w:fldChar w:fldCharType="begin"/>
        </w:r>
        <w:r w:rsidDel="005D472F">
          <w:delInstrText xml:space="preserve"> HYPERLINK "https://lasp.colorado.edu/maven/sdc/team/pages/software.html" </w:delInstrText>
        </w:r>
        <w:r w:rsidDel="005D472F">
          <w:fldChar w:fldCharType="separate"/>
        </w:r>
        <w:r w:rsidR="00D2238E" w:rsidRPr="00D2238E" w:rsidDel="005D472F">
          <w:rPr>
            <w:rStyle w:val="Hyperlink"/>
          </w:rPr>
          <w:delText>https://lasp.colorado.edu/maven/sdc/team/pages/software.html</w:delText>
        </w:r>
        <w:r w:rsidDel="005D472F">
          <w:rPr>
            <w:rStyle w:val="Hyperlink"/>
          </w:rPr>
          <w:fldChar w:fldCharType="end"/>
        </w:r>
      </w:del>
    </w:p>
    <w:p w14:paraId="599052C6" w14:textId="77777777" w:rsidR="001671B4" w:rsidRDefault="001671B4" w:rsidP="00D2238E">
      <w:pPr>
        <w:pStyle w:val="ListParagraph"/>
        <w:rPr>
          <w:rStyle w:val="Hyperlink"/>
        </w:rPr>
      </w:pPr>
    </w:p>
    <w:p w14:paraId="10C44D73" w14:textId="0AF9D27E" w:rsidR="001671B4" w:rsidRPr="005D472F" w:rsidDel="005D472F" w:rsidRDefault="00FD03F8">
      <w:pPr>
        <w:rPr>
          <w:del w:id="330" w:author="Bryan Harter" w:date="2017-05-13T16:02:00Z"/>
          <w:rStyle w:val="Hyperlink"/>
          <w:color w:val="000000" w:themeColor="text1"/>
          <w:u w:val="none"/>
        </w:rPr>
        <w:pPrChange w:id="331" w:author="Bryan Harter" w:date="2017-05-13T16:02:00Z">
          <w:pPr>
            <w:pStyle w:val="ListParagraph"/>
          </w:pPr>
        </w:pPrChange>
      </w:pPr>
      <w:del w:id="332" w:author="Bryan Harter" w:date="2017-05-13T16:02:00Z">
        <w:r w:rsidRPr="005D472F" w:rsidDel="005D472F">
          <w:rPr>
            <w:rStyle w:val="Hyperlink"/>
            <w:color w:val="000000" w:themeColor="text1"/>
            <w:u w:val="none"/>
          </w:rPr>
          <w:delText>Or, for non-</w:delText>
        </w:r>
        <w:r w:rsidR="001671B4" w:rsidRPr="005D472F" w:rsidDel="005D472F">
          <w:rPr>
            <w:rStyle w:val="Hyperlink"/>
            <w:color w:val="000000" w:themeColor="text1"/>
            <w:u w:val="none"/>
          </w:rPr>
          <w:delText>MAVE</w:delText>
        </w:r>
      </w:del>
      <w:del w:id="333" w:author="Bryan Harter" w:date="2017-05-12T16:08:00Z">
        <w:r w:rsidR="001671B4" w:rsidRPr="005D472F" w:rsidDel="00A82B28">
          <w:rPr>
            <w:rStyle w:val="Hyperlink"/>
            <w:color w:val="000000" w:themeColor="text1"/>
            <w:u w:val="none"/>
          </w:rPr>
          <w:delText>n</w:delText>
        </w:r>
      </w:del>
      <w:del w:id="334" w:author="Bryan Harter" w:date="2017-05-13T16:02:00Z">
        <w:r w:rsidR="001671B4" w:rsidRPr="005D472F" w:rsidDel="005D472F">
          <w:rPr>
            <w:rStyle w:val="Hyperlink"/>
            <w:color w:val="000000" w:themeColor="text1"/>
            <w:u w:val="none"/>
          </w:rPr>
          <w:delText xml:space="preserve"> Science Team members, it will be available for download at the MAVE</w:delText>
        </w:r>
      </w:del>
      <w:del w:id="335" w:author="Bryan Harter" w:date="2017-05-12T16:08:00Z">
        <w:r w:rsidR="001671B4" w:rsidRPr="005D472F" w:rsidDel="00A82B28">
          <w:rPr>
            <w:rStyle w:val="Hyperlink"/>
            <w:color w:val="000000" w:themeColor="text1"/>
            <w:u w:val="none"/>
          </w:rPr>
          <w:delText>n</w:delText>
        </w:r>
      </w:del>
      <w:del w:id="336" w:author="Bryan Harter" w:date="2017-05-13T16:02:00Z">
        <w:r w:rsidR="001671B4" w:rsidRPr="005D472F" w:rsidDel="005D472F">
          <w:rPr>
            <w:rStyle w:val="Hyperlink"/>
            <w:color w:val="000000" w:themeColor="text1"/>
            <w:u w:val="none"/>
          </w:rPr>
          <w:delText xml:space="preserve"> mission public site (below).  The only difference between the two is the time window of availab</w:delText>
        </w:r>
        <w:r w:rsidRPr="005D472F" w:rsidDel="005D472F">
          <w:rPr>
            <w:rStyle w:val="Hyperlink"/>
            <w:color w:val="000000" w:themeColor="text1"/>
            <w:u w:val="none"/>
          </w:rPr>
          <w:delText>le data, in accordance with the PDS and NASA data sharing requirements</w:delText>
        </w:r>
        <w:r w:rsidR="001671B4" w:rsidRPr="005D472F" w:rsidDel="005D472F">
          <w:rPr>
            <w:rStyle w:val="Hyperlink"/>
            <w:color w:val="000000" w:themeColor="text1"/>
            <w:u w:val="none"/>
          </w:rPr>
          <w:delText>:</w:delText>
        </w:r>
      </w:del>
    </w:p>
    <w:p w14:paraId="1D75FC2A" w14:textId="2D0CDCDA" w:rsidR="001671B4" w:rsidDel="005D472F" w:rsidRDefault="001671B4">
      <w:pPr>
        <w:rPr>
          <w:del w:id="337" w:author="Bryan Harter" w:date="2017-05-13T16:02:00Z"/>
          <w:rStyle w:val="Hyperlink"/>
        </w:rPr>
        <w:pPrChange w:id="338" w:author="Bryan Harter" w:date="2017-05-13T16:02:00Z">
          <w:pPr>
            <w:pStyle w:val="ListParagraph"/>
          </w:pPr>
        </w:pPrChange>
      </w:pPr>
    </w:p>
    <w:p w14:paraId="06354029" w14:textId="2120D08E" w:rsidR="001671B4" w:rsidRPr="001671B4" w:rsidDel="005D472F" w:rsidRDefault="005D472F">
      <w:pPr>
        <w:rPr>
          <w:del w:id="339" w:author="Bryan Harter" w:date="2017-05-13T16:02:00Z"/>
          <w:color w:val="0000FF" w:themeColor="hyperlink"/>
          <w:u w:val="single"/>
        </w:rPr>
        <w:pPrChange w:id="340" w:author="Bryan Harter" w:date="2017-05-13T16:02:00Z">
          <w:pPr>
            <w:pStyle w:val="ListParagraph"/>
          </w:pPr>
        </w:pPrChange>
      </w:pPr>
      <w:del w:id="341" w:author="Bryan Harter" w:date="2017-05-13T16:02:00Z">
        <w:r w:rsidDel="005D472F">
          <w:fldChar w:fldCharType="begin"/>
        </w:r>
        <w:r w:rsidDel="005D472F">
          <w:delInstrText xml:space="preserve"> HYPERLINK "https://lasp.colorado.edu/maven/sdc/public/pages/software.html" </w:delInstrText>
        </w:r>
        <w:r w:rsidDel="005D472F">
          <w:fldChar w:fldCharType="separate"/>
        </w:r>
        <w:r w:rsidR="00A156E1" w:rsidRPr="00422800" w:rsidDel="005D472F">
          <w:rPr>
            <w:rStyle w:val="Hyperlink"/>
          </w:rPr>
          <w:delText>https://lasp.colorado.edu/maven/sdc/public/pages/software.html</w:delText>
        </w:r>
        <w:r w:rsidDel="005D472F">
          <w:rPr>
            <w:rStyle w:val="Hyperlink"/>
          </w:rPr>
          <w:fldChar w:fldCharType="end"/>
        </w:r>
      </w:del>
    </w:p>
    <w:p w14:paraId="6383CE87" w14:textId="02EDA032" w:rsidR="00D2238E" w:rsidDel="005D472F" w:rsidRDefault="00D2238E">
      <w:pPr>
        <w:rPr>
          <w:del w:id="342" w:author="Bryan Harter" w:date="2017-05-13T16:02:00Z"/>
        </w:rPr>
        <w:pPrChange w:id="343" w:author="Bryan Harter" w:date="2017-05-13T16:02:00Z">
          <w:pPr>
            <w:pStyle w:val="ListParagraph"/>
          </w:pPr>
        </w:pPrChange>
      </w:pPr>
    </w:p>
    <w:p w14:paraId="5296ED94" w14:textId="2FFDCBAD" w:rsidR="00D2238E" w:rsidDel="005D472F" w:rsidRDefault="00D2238E">
      <w:pPr>
        <w:rPr>
          <w:del w:id="344" w:author="Bryan Harter" w:date="2017-05-13T16:02:00Z"/>
        </w:rPr>
        <w:pPrChange w:id="345" w:author="Bryan Harter" w:date="2017-05-13T16:02:00Z">
          <w:pPr>
            <w:pStyle w:val="ListParagraph"/>
          </w:pPr>
        </w:pPrChange>
      </w:pPr>
      <w:del w:id="346" w:author="Bryan Harter" w:date="2017-05-13T16:02:00Z">
        <w:r w:rsidDel="005D472F">
          <w:lastRenderedPageBreak/>
          <w:delText xml:space="preserve">The file you are looking for will be named </w:delText>
        </w:r>
        <w:r w:rsidRPr="00D2238E" w:rsidDel="005D472F">
          <w:rPr>
            <w:b/>
          </w:rPr>
          <w:delText>Toolkit_V#.##.zip</w:delText>
        </w:r>
        <w:r w:rsidDel="005D472F">
          <w:delText>, depending upon the version number o</w:delText>
        </w:r>
        <w:r w:rsidR="00025BE8" w:rsidDel="005D472F">
          <w:delText>f the current re</w:delText>
        </w:r>
        <w:r w:rsidR="00D379E6" w:rsidDel="005D472F">
          <w:delText xml:space="preserve">lease.  As of </w:delText>
        </w:r>
      </w:del>
      <w:del w:id="347" w:author="Bryan Harter" w:date="2017-05-12T16:09:00Z">
        <w:r w:rsidR="00D379E6" w:rsidDel="00A82B28">
          <w:delText>0</w:delText>
        </w:r>
      </w:del>
      <w:ins w:id="348" w:author="Kevin McGouldrick" w:date="2016-02-05T10:45:00Z">
        <w:del w:id="349" w:author="Bryan Harter" w:date="2017-05-12T16:09:00Z">
          <w:r w:rsidR="00F6195C" w:rsidDel="00A82B28">
            <w:delText>4</w:delText>
          </w:r>
        </w:del>
      </w:ins>
      <w:del w:id="350" w:author="Bryan Harter" w:date="2017-05-13T16:02:00Z">
        <w:r w:rsidR="00D379E6" w:rsidDel="005D472F">
          <w:delText xml:space="preserve"> </w:delText>
        </w:r>
      </w:del>
      <w:ins w:id="351" w:author="Kevin McGouldrick" w:date="2016-02-05T10:45:00Z">
        <w:del w:id="352" w:author="Bryan Harter" w:date="2017-05-12T16:09:00Z">
          <w:r w:rsidR="00F6195C" w:rsidDel="00A82B28">
            <w:delText>February</w:delText>
          </w:r>
        </w:del>
      </w:ins>
      <w:ins w:id="353" w:author="Kevin McGouldrick" w:date="2015-11-17T13:53:00Z">
        <w:del w:id="354" w:author="Bryan Harter" w:date="2017-05-13T16:02:00Z">
          <w:r w:rsidR="004A6AA8" w:rsidDel="005D472F">
            <w:delText xml:space="preserve"> </w:delText>
          </w:r>
        </w:del>
      </w:ins>
      <w:del w:id="355" w:author="Bryan Harter" w:date="2017-05-13T16:02:00Z">
        <w:r w:rsidDel="005D472F">
          <w:delText>201</w:delText>
        </w:r>
      </w:del>
      <w:ins w:id="356" w:author="Kevin McGouldrick" w:date="2016-02-05T10:46:00Z">
        <w:del w:id="357" w:author="Bryan Harter" w:date="2017-05-12T16:09:00Z">
          <w:r w:rsidR="00F6195C" w:rsidDel="00A82B28">
            <w:delText>6</w:delText>
          </w:r>
        </w:del>
      </w:ins>
      <w:del w:id="358" w:author="Bryan Harter" w:date="2017-05-13T16:02:00Z">
        <w:r w:rsidDel="005D472F">
          <w:delText>, the cu</w:delText>
        </w:r>
        <w:r w:rsidR="00C47A03" w:rsidDel="005D472F">
          <w:delText xml:space="preserve">rrent available version is </w:delText>
        </w:r>
        <w:r w:rsidR="00C47A03" w:rsidRPr="001671B4" w:rsidDel="005D472F">
          <w:rPr>
            <w:b/>
          </w:rPr>
          <w:delText>V</w:delText>
        </w:r>
      </w:del>
      <w:ins w:id="359" w:author="Kevin McGouldrick" w:date="2015-11-17T13:53:00Z">
        <w:del w:id="360" w:author="Bryan Harter" w:date="2017-05-13T16:02:00Z">
          <w:r w:rsidR="00F6195C" w:rsidDel="005D472F">
            <w:rPr>
              <w:b/>
            </w:rPr>
            <w:delText>201</w:delText>
          </w:r>
        </w:del>
        <w:del w:id="361" w:author="Bryan Harter" w:date="2017-05-12T16:09:00Z">
          <w:r w:rsidR="00F6195C" w:rsidDel="00A82B28">
            <w:rPr>
              <w:b/>
            </w:rPr>
            <w:delText>60204</w:delText>
          </w:r>
        </w:del>
      </w:ins>
      <w:del w:id="362" w:author="Bryan Harter" w:date="2017-05-13T16:02:00Z">
        <w:r w:rsidDel="005D472F">
          <w:delText>.</w:delText>
        </w:r>
      </w:del>
    </w:p>
    <w:p w14:paraId="03252D1F" w14:textId="77777777" w:rsidR="00D2238E" w:rsidRDefault="00D2238E">
      <w:pPr>
        <w:pPrChange w:id="363" w:author="Bryan Harter" w:date="2017-05-13T16:02:00Z">
          <w:pPr>
            <w:pStyle w:val="ListParagraph"/>
          </w:pPr>
        </w:pPrChange>
      </w:pPr>
    </w:p>
    <w:p w14:paraId="4440B662" w14:textId="7BA541AE" w:rsidR="00D2238E" w:rsidDel="00A36F37" w:rsidRDefault="0051395B">
      <w:pPr>
        <w:pStyle w:val="ListParagraph"/>
        <w:rPr>
          <w:del w:id="364" w:author="Bryan Harter" w:date="2017-05-13T16:19:00Z"/>
        </w:rPr>
      </w:pPr>
      <w:ins w:id="365" w:author="Bryan Harter" w:date="2017-05-13T16:13:00Z">
        <w:r>
          <w:t xml:space="preserve">However, installing the toolkit this way will require </w:t>
        </w:r>
      </w:ins>
      <w:ins w:id="366" w:author="Bryan Harter" w:date="2017-05-13T16:17:00Z">
        <w:r>
          <w:t xml:space="preserve">changing your python path so that your Anaconda installation can find this library.  It will also require installing all of the dependencies of the Toolkit manually.  Unless you are familiar with python/Anaconda, it is highly recommended that you </w:t>
        </w:r>
      </w:ins>
      <w:ins w:id="367" w:author="Bryan Harter" w:date="2017-05-13T16:19:00Z">
        <w:r>
          <w:t xml:space="preserve">install the toolkit via the pip command above.  </w:t>
        </w:r>
      </w:ins>
      <w:del w:id="368" w:author="Bryan Harter" w:date="2017-05-13T16:19:00Z">
        <w:r w:rsidR="00D2238E" w:rsidDel="00A36F37">
          <w:delText>You will also need to download Berkeley’s tplot/TDAS ssl_general code.  This can be obtained from a link to Berkeley’s servers that will be provided at the MAVE</w:delText>
        </w:r>
      </w:del>
      <w:del w:id="369" w:author="Bryan Harter" w:date="2017-05-12T16:09:00Z">
        <w:r w:rsidR="00D2238E" w:rsidDel="00A82B28">
          <w:delText>n</w:delText>
        </w:r>
      </w:del>
      <w:del w:id="370" w:author="Bryan Harter" w:date="2017-05-13T16:19:00Z">
        <w:r w:rsidR="00D2238E" w:rsidDel="00A36F37">
          <w:delText xml:space="preserve"> Science Data Center team website.</w:delText>
        </w:r>
      </w:del>
    </w:p>
    <w:p w14:paraId="01A1A952" w14:textId="2D4876A7" w:rsidR="00D2238E" w:rsidDel="00A36F37" w:rsidRDefault="00D2238E">
      <w:pPr>
        <w:pStyle w:val="ListParagraph"/>
        <w:rPr>
          <w:del w:id="371" w:author="Bryan Harter" w:date="2017-05-13T16:19:00Z"/>
        </w:rPr>
      </w:pPr>
    </w:p>
    <w:p w14:paraId="61014129" w14:textId="1F2C2572" w:rsidR="00D2238E" w:rsidRDefault="00D2238E">
      <w:pPr>
        <w:pStyle w:val="ListParagraph"/>
        <w:rPr>
          <w:ins w:id="372" w:author="Bryan Harter" w:date="2015-12-28T12:21:00Z"/>
          <w:b/>
        </w:rPr>
      </w:pPr>
      <w:del w:id="373" w:author="Bryan Harter" w:date="2017-05-13T16:19:00Z">
        <w:r w:rsidDel="00A36F37">
          <w:delText>Because each package is undergoing constant development, conflicts can occur if you run software that is not up to date.  New releases of the MAVE</w:delText>
        </w:r>
      </w:del>
      <w:del w:id="374" w:author="Bryan Harter" w:date="2017-05-12T16:09:00Z">
        <w:r w:rsidDel="00A82B28">
          <w:delText>n</w:delText>
        </w:r>
      </w:del>
      <w:del w:id="375" w:author="Bryan Harter" w:date="2017-05-13T16:19:00Z">
        <w:r w:rsidDel="00A36F37">
          <w:delText xml:space="preserve"> Toolkit will be tested to ensure compatibility with the most current version of the Berkeley tplot/TDAS software.  </w:delText>
        </w:r>
        <w:r w:rsidRPr="00D2238E" w:rsidDel="00A36F37">
          <w:rPr>
            <w:b/>
          </w:rPr>
          <w:delText>If you encounter unexpected or previously unseen errors after installing the MAVE</w:delText>
        </w:r>
      </w:del>
      <w:del w:id="376" w:author="Bryan Harter" w:date="2017-05-12T16:09:00Z">
        <w:r w:rsidRPr="00D2238E" w:rsidDel="00A82B28">
          <w:rPr>
            <w:b/>
          </w:rPr>
          <w:delText>n</w:delText>
        </w:r>
      </w:del>
      <w:del w:id="377" w:author="Bryan Harter" w:date="2017-05-13T16:19:00Z">
        <w:r w:rsidRPr="00D2238E" w:rsidDel="00A36F37">
          <w:rPr>
            <w:b/>
          </w:rPr>
          <w:delText xml:space="preserve"> Toolkit, first ensure that you also have downloaded the most current version of the Berkeley tplot/TDAS software.</w:delText>
        </w:r>
      </w:del>
    </w:p>
    <w:p w14:paraId="03BF843A" w14:textId="77777777" w:rsidR="00D20AAC" w:rsidRDefault="00D20AAC" w:rsidP="004A7B62">
      <w:pPr>
        <w:pStyle w:val="ListParagraph"/>
        <w:rPr>
          <w:ins w:id="378" w:author="Bryan Harter" w:date="2015-12-28T12:21:00Z"/>
          <w:b/>
        </w:rPr>
      </w:pPr>
    </w:p>
    <w:p w14:paraId="166EF589" w14:textId="4C94C001" w:rsidR="00D20AAC" w:rsidRDefault="00D20AAC" w:rsidP="00D20AAC">
      <w:pPr>
        <w:pStyle w:val="Heading2"/>
        <w:rPr>
          <w:ins w:id="379" w:author="Bryan Harter" w:date="2017-05-13T16:19:00Z"/>
        </w:rPr>
      </w:pPr>
      <w:bookmarkStart w:id="380" w:name="_Toc482474566"/>
      <w:ins w:id="381" w:author="Bryan Harter" w:date="2015-12-28T12:22:00Z">
        <w:r>
          <w:t>Updating the Toolkit</w:t>
        </w:r>
      </w:ins>
      <w:bookmarkEnd w:id="380"/>
    </w:p>
    <w:p w14:paraId="7665041A" w14:textId="78D8780C" w:rsidR="00A36F37" w:rsidRDefault="00A36F37">
      <w:pPr>
        <w:ind w:left="720"/>
        <w:rPr>
          <w:ins w:id="382" w:author="Bryan Harter" w:date="2017-05-13T16:20:00Z"/>
        </w:rPr>
        <w:pPrChange w:id="383" w:author="Bryan Harter" w:date="2017-05-13T16:19:00Z">
          <w:pPr>
            <w:pStyle w:val="Heading2"/>
          </w:pPr>
        </w:pPrChange>
      </w:pPr>
      <w:ins w:id="384" w:author="Bryan Harter" w:date="2017-05-13T16:20:00Z">
        <w:r>
          <w:t>You can install the latest version of the toolkit by typing the following command in the terminal:</w:t>
        </w:r>
      </w:ins>
    </w:p>
    <w:p w14:paraId="1C5B6258" w14:textId="77777777" w:rsidR="00A36F37" w:rsidRDefault="00A36F37">
      <w:pPr>
        <w:ind w:left="720"/>
        <w:rPr>
          <w:ins w:id="385" w:author="Bryan Harter" w:date="2017-05-13T16:20:00Z"/>
        </w:rPr>
        <w:pPrChange w:id="386" w:author="Bryan Harter" w:date="2017-05-13T16:19:00Z">
          <w:pPr>
            <w:pStyle w:val="Heading2"/>
          </w:pPr>
        </w:pPrChange>
      </w:pPr>
    </w:p>
    <w:p w14:paraId="23825966" w14:textId="1499DEE8" w:rsidR="00A36F37" w:rsidRPr="00042613" w:rsidRDefault="00BE46C8">
      <w:pPr>
        <w:ind w:left="720" w:firstLine="720"/>
        <w:rPr>
          <w:ins w:id="387" w:author="Bryan Harter" w:date="2015-12-28T12:21:00Z"/>
        </w:rPr>
        <w:pPrChange w:id="388" w:author="Bryan Harter" w:date="2017-05-13T16:20:00Z">
          <w:pPr>
            <w:pStyle w:val="Heading2"/>
          </w:pPr>
        </w:pPrChange>
      </w:pPr>
      <w:ins w:id="389" w:author="Bryan Harter" w:date="2017-05-13T16:34:00Z">
        <w:r>
          <w:rPr>
            <w:rFonts w:ascii="Consolas" w:hAnsi="Consolas" w:cs="Consolas"/>
            <w:color w:val="24292E"/>
          </w:rPr>
          <w:t>&gt;&gt;</w:t>
        </w:r>
      </w:ins>
      <w:ins w:id="390" w:author="Bryan Harter" w:date="2017-05-13T16:20:00Z">
        <w:r w:rsidR="00A36F37">
          <w:rPr>
            <w:rFonts w:ascii="Consolas" w:hAnsi="Consolas" w:cs="Consolas"/>
            <w:color w:val="24292E"/>
          </w:rPr>
          <w:t>pip install pydivide</w:t>
        </w:r>
      </w:ins>
      <w:ins w:id="391" w:author="Bryan Harter" w:date="2017-05-13T16:21:00Z">
        <w:r w:rsidR="00A36F37">
          <w:rPr>
            <w:rFonts w:ascii="Consolas" w:hAnsi="Consolas" w:cs="Consolas"/>
            <w:color w:val="24292E"/>
          </w:rPr>
          <w:t xml:space="preserve"> --upgrade</w:t>
        </w:r>
      </w:ins>
    </w:p>
    <w:p w14:paraId="67239AC4" w14:textId="5DE91423" w:rsidR="007A6EF7" w:rsidRPr="007A6EF7" w:rsidDel="00A36F37" w:rsidRDefault="00F6195C" w:rsidP="00F6195C">
      <w:pPr>
        <w:ind w:left="1224"/>
        <w:rPr>
          <w:del w:id="392" w:author="Bryan Harter" w:date="2017-05-13T16:19:00Z"/>
        </w:rPr>
      </w:pPr>
      <w:ins w:id="393" w:author="Kevin McGouldrick" w:date="2016-02-05T10:51:00Z">
        <w:del w:id="394" w:author="Bryan Harter" w:date="2017-05-13T16:19:00Z">
          <w:r w:rsidDel="00A36F37">
            <w:rPr>
              <w:rFonts w:ascii="Monaco" w:hAnsi="Monaco" w:cs="Monaco"/>
              <w:b/>
              <w:bCs/>
              <w:color w:val="007F7F"/>
              <w:sz w:val="22"/>
              <w:szCs w:val="22"/>
            </w:rPr>
            <w:fldChar w:fldCharType="begin"/>
          </w:r>
          <w:r w:rsidDel="00A36F37">
            <w:rPr>
              <w:rFonts w:ascii="Monaco" w:hAnsi="Monaco" w:cs="Monaco"/>
              <w:b/>
              <w:bCs/>
              <w:color w:val="007F7F"/>
              <w:sz w:val="22"/>
              <w:szCs w:val="22"/>
            </w:rPr>
            <w:delInstrText xml:space="preserve"> HYPERLINK  \l "_mvn_kp_check_version" </w:delInstrText>
          </w:r>
          <w:r w:rsidDel="00A36F37">
            <w:rPr>
              <w:rFonts w:ascii="Monaco" w:hAnsi="Monaco" w:cs="Monaco"/>
              <w:b/>
              <w:bCs/>
              <w:color w:val="007F7F"/>
              <w:sz w:val="22"/>
              <w:szCs w:val="22"/>
            </w:rPr>
            <w:fldChar w:fldCharType="separate"/>
          </w:r>
          <w:r w:rsidR="008D2293" w:rsidRPr="00F6195C" w:rsidDel="00A36F37">
            <w:rPr>
              <w:rStyle w:val="Hyperlink"/>
              <w:rFonts w:ascii="Monaco" w:hAnsi="Monaco" w:cs="Monaco"/>
              <w:b/>
              <w:bCs/>
              <w:sz w:val="22"/>
              <w:szCs w:val="22"/>
            </w:rPr>
            <w:delText>mvn_kp_check_version</w:delText>
          </w:r>
          <w:r w:rsidDel="00A36F37">
            <w:rPr>
              <w:rFonts w:ascii="Monaco" w:hAnsi="Monaco" w:cs="Monaco"/>
              <w:b/>
              <w:bCs/>
              <w:color w:val="007F7F"/>
              <w:sz w:val="22"/>
              <w:szCs w:val="22"/>
            </w:rPr>
            <w:fldChar w:fldCharType="end"/>
          </w:r>
        </w:del>
      </w:ins>
      <w:bookmarkStart w:id="395" w:name="_Toc482474082"/>
      <w:bookmarkStart w:id="396" w:name="_Toc482474567"/>
      <w:bookmarkEnd w:id="395"/>
      <w:bookmarkEnd w:id="396"/>
    </w:p>
    <w:p w14:paraId="082DA5D1" w14:textId="3E558422" w:rsidR="00D2238E" w:rsidDel="00A36F37" w:rsidRDefault="00D2238E" w:rsidP="00125A65">
      <w:pPr>
        <w:pStyle w:val="Heading2"/>
        <w:rPr>
          <w:del w:id="397" w:author="Bryan Harter" w:date="2017-05-13T16:21:00Z"/>
        </w:rPr>
      </w:pPr>
      <w:del w:id="398" w:author="Bryan Harter" w:date="2017-05-13T16:21:00Z">
        <w:r w:rsidDel="00A36F37">
          <w:delText>Installing the Toolkit</w:delText>
        </w:r>
        <w:bookmarkStart w:id="399" w:name="_Toc482474083"/>
        <w:bookmarkStart w:id="400" w:name="_Toc482474568"/>
        <w:bookmarkEnd w:id="399"/>
        <w:bookmarkEnd w:id="400"/>
      </w:del>
    </w:p>
    <w:p w14:paraId="5A3EEB89" w14:textId="29BBFBDF" w:rsidR="00D2238E" w:rsidDel="00A36F37" w:rsidRDefault="00D2238E" w:rsidP="00D2238E">
      <w:pPr>
        <w:pStyle w:val="ListParagraph"/>
        <w:rPr>
          <w:del w:id="401" w:author="Bryan Harter" w:date="2017-05-13T16:21:00Z"/>
        </w:rPr>
      </w:pPr>
      <w:del w:id="402" w:author="Bryan Harter" w:date="2017-05-13T16:21:00Z">
        <w:r w:rsidRPr="00D2238E" w:rsidDel="00A36F37">
          <w:delText>Skip this first paragraph if this is your first installation of the toolkit, otherwise the following describes how to install an updated version of the toolkit:</w:delText>
        </w:r>
        <w:bookmarkStart w:id="403" w:name="_Toc482474084"/>
        <w:bookmarkStart w:id="404" w:name="_Toc482474569"/>
        <w:bookmarkEnd w:id="403"/>
        <w:bookmarkEnd w:id="404"/>
      </w:del>
    </w:p>
    <w:p w14:paraId="3ADED1D8" w14:textId="3128298D" w:rsidR="00D2238E" w:rsidDel="00A36F37" w:rsidRDefault="00D2238E" w:rsidP="00D2238E">
      <w:pPr>
        <w:pStyle w:val="ListParagraph"/>
        <w:numPr>
          <w:ilvl w:val="1"/>
          <w:numId w:val="10"/>
        </w:numPr>
        <w:rPr>
          <w:del w:id="405" w:author="Bryan Harter" w:date="2017-05-13T16:21:00Z"/>
        </w:rPr>
      </w:pPr>
      <w:del w:id="406" w:author="Bryan Harter" w:date="2017-05-13T16:21:00Z">
        <w:r w:rsidDel="00A36F37">
          <w:delText xml:space="preserve">Copy your </w:delText>
        </w:r>
        <w:r w:rsidRPr="00812C56" w:rsidDel="00A36F37">
          <w:rPr>
            <w:rFonts w:ascii="Monaco" w:hAnsi="Monaco"/>
            <w:sz w:val="22"/>
            <w:szCs w:val="22"/>
          </w:rPr>
          <w:delText>mvn_toolkit_prefs.txt</w:delText>
        </w:r>
        <w:r w:rsidDel="00A36F37">
          <w:delText xml:space="preserve"> file somewhere other than your installation directory.</w:delText>
        </w:r>
        <w:bookmarkStart w:id="407" w:name="_Toc482474085"/>
        <w:bookmarkStart w:id="408" w:name="_Toc482474570"/>
        <w:bookmarkEnd w:id="407"/>
        <w:bookmarkEnd w:id="408"/>
      </w:del>
    </w:p>
    <w:p w14:paraId="1125149A" w14:textId="6CCECDC7" w:rsidR="00D2238E" w:rsidDel="00A36F37" w:rsidRDefault="00D2238E" w:rsidP="00D2238E">
      <w:pPr>
        <w:pStyle w:val="ListParagraph"/>
        <w:numPr>
          <w:ilvl w:val="1"/>
          <w:numId w:val="10"/>
        </w:numPr>
        <w:rPr>
          <w:del w:id="409" w:author="Bryan Harter" w:date="2017-05-13T16:21:00Z"/>
        </w:rPr>
      </w:pPr>
      <w:del w:id="410" w:author="Bryan Harter" w:date="2017-05-13T16:21:00Z">
        <w:r w:rsidDel="00A36F37">
          <w:delText>If your data files are located in your installation directory, move your data files elsewhere.</w:delText>
        </w:r>
        <w:bookmarkStart w:id="411" w:name="_Toc482474086"/>
        <w:bookmarkStart w:id="412" w:name="_Toc482474571"/>
        <w:bookmarkEnd w:id="411"/>
        <w:bookmarkEnd w:id="412"/>
      </w:del>
    </w:p>
    <w:p w14:paraId="56941636" w14:textId="54B9370A" w:rsidR="00D2238E" w:rsidDel="00A36F37" w:rsidRDefault="00D2238E" w:rsidP="00D2238E">
      <w:pPr>
        <w:pStyle w:val="ListParagraph"/>
        <w:numPr>
          <w:ilvl w:val="1"/>
          <w:numId w:val="10"/>
        </w:numPr>
        <w:rPr>
          <w:del w:id="413" w:author="Bryan Harter" w:date="2017-05-13T16:21:00Z"/>
        </w:rPr>
      </w:pPr>
      <w:del w:id="414" w:author="Bryan Harter" w:date="2017-05-13T16:21:00Z">
        <w:r w:rsidDel="00A36F37">
          <w:delText>Remove all contents of previous toolkit installation.</w:delText>
        </w:r>
        <w:bookmarkStart w:id="415" w:name="_Toc482474087"/>
        <w:bookmarkStart w:id="416" w:name="_Toc482474572"/>
        <w:bookmarkEnd w:id="415"/>
        <w:bookmarkEnd w:id="416"/>
      </w:del>
    </w:p>
    <w:p w14:paraId="0A24ED49" w14:textId="656DFF0D" w:rsidR="00D2238E" w:rsidDel="00A36F37" w:rsidRDefault="00D2238E" w:rsidP="00D2238E">
      <w:pPr>
        <w:pStyle w:val="ListParagraph"/>
        <w:numPr>
          <w:ilvl w:val="1"/>
          <w:numId w:val="10"/>
        </w:numPr>
        <w:rPr>
          <w:del w:id="417" w:author="Bryan Harter" w:date="2017-05-13T16:21:00Z"/>
        </w:rPr>
      </w:pPr>
      <w:del w:id="418" w:author="Bryan Harter" w:date="2017-05-13T16:21:00Z">
        <w:r w:rsidDel="00A36F37">
          <w:delText xml:space="preserve">After you’ve unzipped the new toolkit into your installation directory, move the </w:delText>
        </w:r>
        <w:r w:rsidRPr="00812C56" w:rsidDel="00A36F37">
          <w:rPr>
            <w:rFonts w:ascii="Monaco" w:hAnsi="Monaco"/>
            <w:sz w:val="22"/>
            <w:szCs w:val="22"/>
          </w:rPr>
          <w:delText>mvn_toolkit_prefs.txt</w:delText>
        </w:r>
        <w:r w:rsidDel="00A36F37">
          <w:delText>, and data files if applicable, back into your installation directory.</w:delText>
        </w:r>
        <w:bookmarkStart w:id="419" w:name="_Toc482474088"/>
        <w:bookmarkStart w:id="420" w:name="_Toc482474573"/>
        <w:bookmarkEnd w:id="419"/>
        <w:bookmarkEnd w:id="420"/>
      </w:del>
    </w:p>
    <w:p w14:paraId="45AFD0ED" w14:textId="47DE72DC" w:rsidR="00D2238E" w:rsidDel="00A36F37" w:rsidRDefault="00D2238E" w:rsidP="00D2238E">
      <w:pPr>
        <w:pStyle w:val="ListParagraph"/>
        <w:rPr>
          <w:del w:id="421" w:author="Bryan Harter" w:date="2017-05-13T16:21:00Z"/>
        </w:rPr>
      </w:pPr>
      <w:bookmarkStart w:id="422" w:name="_Toc482474089"/>
      <w:bookmarkStart w:id="423" w:name="_Toc482474574"/>
      <w:bookmarkEnd w:id="422"/>
      <w:bookmarkEnd w:id="423"/>
    </w:p>
    <w:p w14:paraId="5DC33B01" w14:textId="2975577F" w:rsidR="00D2238E" w:rsidDel="00A36F37" w:rsidRDefault="00D2238E" w:rsidP="004A7B62">
      <w:pPr>
        <w:pStyle w:val="ListParagraph"/>
        <w:rPr>
          <w:del w:id="424" w:author="Bryan Harter" w:date="2017-05-13T16:21:00Z"/>
        </w:rPr>
      </w:pPr>
      <w:del w:id="425" w:author="Bryan Harter" w:date="2017-05-13T16:21:00Z">
        <w:r w:rsidDel="00A36F37">
          <w:delText>For new users and</w:delText>
        </w:r>
        <w:r w:rsidRPr="00D2238E" w:rsidDel="00A36F37">
          <w:delText xml:space="preserve"> previous users: The MAVEN Toolkit may be installed in any directory on your computer. Simply extract the downloaded file to the location of your choice, and the Toolkit will create the necessary subdirectories. Recall the path to where you’ve extracted the Toolkit, this path will be needed in the next step</w:delText>
        </w:r>
        <w:r w:rsidDel="00A36F37">
          <w:delText>.</w:delText>
        </w:r>
        <w:bookmarkStart w:id="426" w:name="_Toc482474090"/>
        <w:bookmarkStart w:id="427" w:name="_Toc482474575"/>
        <w:bookmarkEnd w:id="426"/>
        <w:bookmarkEnd w:id="427"/>
      </w:del>
    </w:p>
    <w:p w14:paraId="25BB7A85" w14:textId="15AA7D34" w:rsidR="00D2238E" w:rsidDel="00A36F37" w:rsidRDefault="00D2238E" w:rsidP="00125A65">
      <w:pPr>
        <w:pStyle w:val="Heading2"/>
        <w:rPr>
          <w:del w:id="428" w:author="Bryan Harter" w:date="2017-05-13T16:21:00Z"/>
        </w:rPr>
      </w:pPr>
      <w:del w:id="429" w:author="Bryan Harter" w:date="2017-05-13T16:21:00Z">
        <w:r w:rsidDel="00A36F37">
          <w:lastRenderedPageBreak/>
          <w:delText>IDL Configuration</w:delText>
        </w:r>
        <w:bookmarkStart w:id="430" w:name="_Toc482474091"/>
        <w:bookmarkStart w:id="431" w:name="_Toc482474576"/>
        <w:bookmarkEnd w:id="430"/>
        <w:bookmarkEnd w:id="431"/>
      </w:del>
    </w:p>
    <w:p w14:paraId="6CC4AD72" w14:textId="224E7CD6" w:rsidR="009E4D8E" w:rsidDel="00A36F37" w:rsidRDefault="009E4D8E" w:rsidP="009E4D8E">
      <w:pPr>
        <w:pStyle w:val="ListParagraph"/>
        <w:rPr>
          <w:del w:id="432" w:author="Bryan Harter" w:date="2017-05-13T16:21:00Z"/>
        </w:rPr>
      </w:pPr>
      <w:del w:id="433" w:author="Bryan Harter" w:date="2017-05-13T16:21:00Z">
        <w:r w:rsidDel="00A36F37">
          <w:delText xml:space="preserve">IDL will need to be configured to know where to find both the MAVEN Toolkit and tplot/TDAS routines. This is done by setting the IDL Path variable. </w:delText>
        </w:r>
        <w:bookmarkStart w:id="434" w:name="_Toc482474092"/>
        <w:bookmarkStart w:id="435" w:name="_Toc482474577"/>
        <w:bookmarkEnd w:id="434"/>
        <w:bookmarkEnd w:id="435"/>
      </w:del>
    </w:p>
    <w:p w14:paraId="503EEF84" w14:textId="3817ED18" w:rsidR="009E4D8E" w:rsidDel="00A36F37" w:rsidRDefault="009E4D8E" w:rsidP="009E4D8E">
      <w:pPr>
        <w:pStyle w:val="ListParagraph"/>
        <w:rPr>
          <w:del w:id="436" w:author="Bryan Harter" w:date="2017-05-13T16:21:00Z"/>
        </w:rPr>
      </w:pPr>
      <w:bookmarkStart w:id="437" w:name="_Toc482474093"/>
      <w:bookmarkStart w:id="438" w:name="_Toc482474578"/>
      <w:bookmarkEnd w:id="437"/>
      <w:bookmarkEnd w:id="438"/>
    </w:p>
    <w:p w14:paraId="19777399" w14:textId="6518092B" w:rsidR="009E4D8E" w:rsidDel="00A36F37" w:rsidRDefault="009E4D8E" w:rsidP="009E4D8E">
      <w:pPr>
        <w:pStyle w:val="ListParagraph"/>
        <w:rPr>
          <w:del w:id="439" w:author="Bryan Harter" w:date="2017-05-13T16:21:00Z"/>
        </w:rPr>
      </w:pPr>
      <w:del w:id="440" w:author="Bryan Harter" w:date="2017-05-13T16:21:00Z">
        <w:r w:rsidRPr="009E4D8E" w:rsidDel="00A36F37">
          <w:rPr>
            <w:u w:val="single"/>
          </w:rPr>
          <w:delText>If you use IDL from the command line</w:delText>
        </w:r>
        <w:r w:rsidDel="00A36F37">
          <w:delText>:</w:delText>
        </w:r>
        <w:bookmarkStart w:id="441" w:name="_Toc482474094"/>
        <w:bookmarkStart w:id="442" w:name="_Toc482474579"/>
        <w:bookmarkEnd w:id="441"/>
        <w:bookmarkEnd w:id="442"/>
      </w:del>
    </w:p>
    <w:p w14:paraId="169A637D" w14:textId="25AC9AAF" w:rsidR="009E4D8E" w:rsidDel="00A36F37" w:rsidRDefault="009E4D8E" w:rsidP="009E4D8E">
      <w:pPr>
        <w:pStyle w:val="ListParagraph"/>
        <w:rPr>
          <w:del w:id="443" w:author="Bryan Harter" w:date="2017-05-13T16:21:00Z"/>
        </w:rPr>
      </w:pPr>
      <w:del w:id="444" w:author="Bryan Harter" w:date="2017-05-13T16:21:00Z">
        <w:r w:rsidDel="00A36F37">
          <w:delText>You need to set the IDL_PATH environment variable such that IDL knows where to find the Toolkit (and tplot/TDAS routines). Doing this depends on your system.</w:delText>
        </w:r>
        <w:bookmarkStart w:id="445" w:name="_Toc482474095"/>
        <w:bookmarkStart w:id="446" w:name="_Toc482474580"/>
        <w:bookmarkEnd w:id="445"/>
        <w:bookmarkEnd w:id="446"/>
      </w:del>
    </w:p>
    <w:p w14:paraId="3BE78103" w14:textId="69B6FF0B" w:rsidR="009E4D8E" w:rsidDel="00A36F37" w:rsidRDefault="009E4D8E" w:rsidP="009E4D8E">
      <w:pPr>
        <w:pStyle w:val="ListParagraph"/>
        <w:rPr>
          <w:del w:id="447" w:author="Bryan Harter" w:date="2017-05-13T16:21:00Z"/>
        </w:rPr>
      </w:pPr>
      <w:bookmarkStart w:id="448" w:name="_Toc482474096"/>
      <w:bookmarkStart w:id="449" w:name="_Toc482474581"/>
      <w:bookmarkEnd w:id="448"/>
      <w:bookmarkEnd w:id="449"/>
    </w:p>
    <w:p w14:paraId="3B4D1852" w14:textId="2C63302D" w:rsidR="009E4D8E" w:rsidDel="00A36F37" w:rsidRDefault="009E4D8E" w:rsidP="009E4D8E">
      <w:pPr>
        <w:pStyle w:val="ListParagraph"/>
        <w:rPr>
          <w:del w:id="450" w:author="Bryan Harter" w:date="2017-05-13T16:21:00Z"/>
        </w:rPr>
      </w:pPr>
      <w:del w:id="451" w:author="Bryan Harter" w:date="2017-05-13T16:21:00Z">
        <w:r w:rsidDel="00A36F37">
          <w:delText>(N.B., below: +path/to/Toolkit is the actual path to where you’ve unzipped the toolkit.  And, the + symbol is necessary)</w:delText>
        </w:r>
        <w:bookmarkStart w:id="452" w:name="_Toc482474097"/>
        <w:bookmarkStart w:id="453" w:name="_Toc482474582"/>
        <w:bookmarkEnd w:id="452"/>
        <w:bookmarkEnd w:id="453"/>
      </w:del>
    </w:p>
    <w:p w14:paraId="2457FC09" w14:textId="743BE664" w:rsidR="00D2238E" w:rsidDel="00A36F37" w:rsidRDefault="00D2238E" w:rsidP="00D2238E">
      <w:pPr>
        <w:pStyle w:val="ListParagraph"/>
        <w:rPr>
          <w:del w:id="454" w:author="Bryan Harter" w:date="2017-05-13T16:21:00Z"/>
        </w:rPr>
      </w:pPr>
      <w:bookmarkStart w:id="455" w:name="_Toc482474098"/>
      <w:bookmarkStart w:id="456" w:name="_Toc482474583"/>
      <w:bookmarkEnd w:id="455"/>
      <w:bookmarkEnd w:id="456"/>
    </w:p>
    <w:p w14:paraId="21465B4F" w14:textId="30C5DDF3" w:rsidR="009E4D8E" w:rsidDel="00A36F37" w:rsidRDefault="009E4D8E" w:rsidP="009E4D8E">
      <w:pPr>
        <w:pStyle w:val="ListParagraph"/>
        <w:numPr>
          <w:ilvl w:val="0"/>
          <w:numId w:val="11"/>
        </w:numPr>
        <w:rPr>
          <w:del w:id="457" w:author="Bryan Harter" w:date="2017-05-13T16:21:00Z"/>
        </w:rPr>
      </w:pPr>
      <w:del w:id="458" w:author="Bryan Harter" w:date="2017-05-13T16:21:00Z">
        <w:r w:rsidDel="00A36F37">
          <w:delText>If you use csh or tcsh (MAC OSX), add this line to the end of your ~/.cshrc file:</w:delText>
        </w:r>
        <w:bookmarkStart w:id="459" w:name="_Toc482474099"/>
        <w:bookmarkStart w:id="460" w:name="_Toc482474584"/>
        <w:bookmarkEnd w:id="459"/>
        <w:bookmarkEnd w:id="460"/>
      </w:del>
    </w:p>
    <w:p w14:paraId="3BF164B5" w14:textId="31E078F6" w:rsidR="009E4D8E" w:rsidDel="00A36F37" w:rsidRDefault="009E4D8E" w:rsidP="009E4D8E">
      <w:pPr>
        <w:rPr>
          <w:del w:id="461" w:author="Bryan Harter" w:date="2017-05-13T16:21:00Z"/>
          <w:b/>
        </w:rPr>
      </w:pPr>
      <w:bookmarkStart w:id="462" w:name="_Toc482474100"/>
      <w:bookmarkStart w:id="463" w:name="_Toc482474585"/>
      <w:bookmarkEnd w:id="462"/>
      <w:bookmarkEnd w:id="463"/>
    </w:p>
    <w:p w14:paraId="13161D01" w14:textId="0B8D4C5D" w:rsidR="009E4D8E" w:rsidRPr="009E4D8E" w:rsidDel="00A36F37" w:rsidRDefault="009E4D8E" w:rsidP="009E4D8E">
      <w:pPr>
        <w:ind w:left="720" w:firstLine="720"/>
        <w:rPr>
          <w:del w:id="464" w:author="Bryan Harter" w:date="2017-05-13T16:21:00Z"/>
          <w:b/>
        </w:rPr>
      </w:pPr>
      <w:del w:id="465" w:author="Bryan Harter" w:date="2017-05-13T16:21:00Z">
        <w:r w:rsidRPr="009E4D8E" w:rsidDel="00A36F37">
          <w:rPr>
            <w:b/>
          </w:rPr>
          <w:delText>setenv IDL_PATH '&lt;IDL_DEFAULT&gt;:+path/to/Toolkit'</w:delText>
        </w:r>
        <w:bookmarkStart w:id="466" w:name="_Toc482474101"/>
        <w:bookmarkStart w:id="467" w:name="_Toc482474586"/>
        <w:bookmarkEnd w:id="466"/>
        <w:bookmarkEnd w:id="467"/>
      </w:del>
    </w:p>
    <w:p w14:paraId="48977201" w14:textId="46B73AD7" w:rsidR="009E4D8E" w:rsidDel="00A36F37" w:rsidRDefault="009E4D8E" w:rsidP="009E4D8E">
      <w:pPr>
        <w:pStyle w:val="ListParagraph"/>
        <w:ind w:left="1800"/>
        <w:rPr>
          <w:del w:id="468" w:author="Bryan Harter" w:date="2017-05-13T16:21:00Z"/>
          <w:b/>
        </w:rPr>
      </w:pPr>
      <w:bookmarkStart w:id="469" w:name="_Toc482474102"/>
      <w:bookmarkStart w:id="470" w:name="_Toc482474587"/>
      <w:bookmarkEnd w:id="469"/>
      <w:bookmarkEnd w:id="470"/>
    </w:p>
    <w:p w14:paraId="1D071C31" w14:textId="66D05418" w:rsidR="009E4D8E" w:rsidDel="00A36F37" w:rsidRDefault="009E4D8E" w:rsidP="009E4D8E">
      <w:pPr>
        <w:ind w:left="1440"/>
        <w:rPr>
          <w:del w:id="471" w:author="Bryan Harter" w:date="2017-05-13T16:21:00Z"/>
        </w:rPr>
      </w:pPr>
      <w:del w:id="472" w:author="Bryan Harter" w:date="2017-05-13T16:21:00Z">
        <w:r w:rsidDel="00A36F37">
          <w:delText xml:space="preserve">Note: If you already set the IDL_PATH somewhere, then you’ll want to append the </w:delText>
        </w:r>
        <w:r w:rsidRPr="009E4D8E" w:rsidDel="00A36F37">
          <w:rPr>
            <w:i/>
          </w:rPr>
          <w:delText>:+path/to/Toolkit</w:delText>
        </w:r>
        <w:r w:rsidDel="00A36F37">
          <w:delText xml:space="preserve"> portion of the above example to your existing setenv of IDL_PATH</w:delText>
        </w:r>
        <w:bookmarkStart w:id="473" w:name="_Toc482474103"/>
        <w:bookmarkStart w:id="474" w:name="_Toc482474588"/>
        <w:bookmarkEnd w:id="473"/>
        <w:bookmarkEnd w:id="474"/>
      </w:del>
    </w:p>
    <w:p w14:paraId="032359D9" w14:textId="6137065E" w:rsidR="009E4D8E" w:rsidDel="00A36F37" w:rsidRDefault="009E4D8E" w:rsidP="009E4D8E">
      <w:pPr>
        <w:ind w:left="1440"/>
        <w:rPr>
          <w:del w:id="475" w:author="Bryan Harter" w:date="2017-05-13T16:21:00Z"/>
        </w:rPr>
      </w:pPr>
      <w:bookmarkStart w:id="476" w:name="_Toc482474104"/>
      <w:bookmarkStart w:id="477" w:name="_Toc482474589"/>
      <w:bookmarkEnd w:id="476"/>
      <w:bookmarkEnd w:id="477"/>
    </w:p>
    <w:p w14:paraId="29A812D3" w14:textId="50A2DF2D" w:rsidR="009E4D8E" w:rsidDel="00A36F37" w:rsidRDefault="009E4D8E" w:rsidP="009E4D8E">
      <w:pPr>
        <w:pStyle w:val="ListParagraph"/>
        <w:numPr>
          <w:ilvl w:val="0"/>
          <w:numId w:val="11"/>
        </w:numPr>
        <w:rPr>
          <w:del w:id="478" w:author="Bryan Harter" w:date="2017-05-13T16:21:00Z"/>
        </w:rPr>
      </w:pPr>
      <w:del w:id="479" w:author="Bryan Harter" w:date="2017-05-13T16:21:00Z">
        <w:r w:rsidRPr="009E4D8E" w:rsidDel="00A36F37">
          <w:delText>If you use</w:delText>
        </w:r>
        <w:r w:rsidDel="00A36F37">
          <w:delText xml:space="preserve"> bash or sh (Linux or some Macs) then add this line to the end of your ~/.bashrc file:</w:delText>
        </w:r>
        <w:bookmarkStart w:id="480" w:name="_Toc482474105"/>
        <w:bookmarkStart w:id="481" w:name="_Toc482474590"/>
        <w:bookmarkEnd w:id="480"/>
        <w:bookmarkEnd w:id="481"/>
      </w:del>
    </w:p>
    <w:p w14:paraId="2FE6FC6C" w14:textId="1358A54E" w:rsidR="009E4D8E" w:rsidDel="00A36F37" w:rsidRDefault="009E4D8E" w:rsidP="009E4D8E">
      <w:pPr>
        <w:rPr>
          <w:del w:id="482" w:author="Bryan Harter" w:date="2017-05-13T16:21:00Z"/>
        </w:rPr>
      </w:pPr>
      <w:bookmarkStart w:id="483" w:name="_Toc482474106"/>
      <w:bookmarkStart w:id="484" w:name="_Toc482474591"/>
      <w:bookmarkEnd w:id="483"/>
      <w:bookmarkEnd w:id="484"/>
    </w:p>
    <w:p w14:paraId="4B6E97EC" w14:textId="4ACA60A6" w:rsidR="009E4D8E" w:rsidRPr="009E4D8E" w:rsidDel="00A36F37" w:rsidRDefault="009E4D8E" w:rsidP="009E4D8E">
      <w:pPr>
        <w:ind w:left="720" w:firstLine="720"/>
        <w:rPr>
          <w:del w:id="485" w:author="Bryan Harter" w:date="2017-05-13T16:21:00Z"/>
          <w:b/>
        </w:rPr>
      </w:pPr>
      <w:del w:id="486" w:author="Bryan Harter" w:date="2017-05-13T16:21:00Z">
        <w:r w:rsidRPr="009E4D8E" w:rsidDel="00A36F37">
          <w:rPr>
            <w:b/>
          </w:rPr>
          <w:delText>export IDL_PATH='&lt;IDL_DEFAULT&gt;:+/path/to/Toolkit'</w:delText>
        </w:r>
        <w:bookmarkStart w:id="487" w:name="_Toc482474107"/>
        <w:bookmarkStart w:id="488" w:name="_Toc482474592"/>
        <w:bookmarkEnd w:id="487"/>
        <w:bookmarkEnd w:id="488"/>
      </w:del>
    </w:p>
    <w:p w14:paraId="6CC706A8" w14:textId="50EAACCD" w:rsidR="009E4D8E" w:rsidDel="00A36F37" w:rsidRDefault="009E4D8E" w:rsidP="009E4D8E">
      <w:pPr>
        <w:pStyle w:val="ListParagraph"/>
        <w:ind w:left="1800"/>
        <w:rPr>
          <w:del w:id="489" w:author="Bryan Harter" w:date="2017-05-13T16:21:00Z"/>
          <w:b/>
        </w:rPr>
      </w:pPr>
      <w:bookmarkStart w:id="490" w:name="_Toc482474108"/>
      <w:bookmarkStart w:id="491" w:name="_Toc482474593"/>
      <w:bookmarkEnd w:id="490"/>
      <w:bookmarkEnd w:id="491"/>
    </w:p>
    <w:p w14:paraId="7E3A813E" w14:textId="557284C9" w:rsidR="009E4D8E" w:rsidDel="00A36F37" w:rsidRDefault="009E4D8E" w:rsidP="009E4D8E">
      <w:pPr>
        <w:ind w:left="1440"/>
        <w:rPr>
          <w:del w:id="492" w:author="Bryan Harter" w:date="2017-05-13T16:21:00Z"/>
        </w:rPr>
      </w:pPr>
      <w:del w:id="493" w:author="Bryan Harter" w:date="2017-05-13T16:21:00Z">
        <w:r w:rsidDel="00A36F37">
          <w:delText xml:space="preserve">Note: If you already set the IDL_PATH somewhere, then you’ll want to append the </w:delText>
        </w:r>
        <w:r w:rsidRPr="009E4D8E" w:rsidDel="00A36F37">
          <w:rPr>
            <w:i/>
          </w:rPr>
          <w:delText>:+path/to/Toolkit</w:delText>
        </w:r>
        <w:r w:rsidDel="00A36F37">
          <w:delText xml:space="preserve"> portion of the above example to your existing setting of IDL_PATH.</w:delText>
        </w:r>
        <w:bookmarkStart w:id="494" w:name="_Toc482474109"/>
        <w:bookmarkStart w:id="495" w:name="_Toc482474594"/>
        <w:bookmarkEnd w:id="494"/>
        <w:bookmarkEnd w:id="495"/>
      </w:del>
    </w:p>
    <w:p w14:paraId="449107CF" w14:textId="255CE8F7" w:rsidR="009E4D8E" w:rsidDel="00A36F37" w:rsidRDefault="009E4D8E" w:rsidP="009E4D8E">
      <w:pPr>
        <w:ind w:left="1440"/>
        <w:rPr>
          <w:del w:id="496" w:author="Bryan Harter" w:date="2017-05-13T16:21:00Z"/>
        </w:rPr>
      </w:pPr>
      <w:bookmarkStart w:id="497" w:name="_Toc482474110"/>
      <w:bookmarkStart w:id="498" w:name="_Toc482474595"/>
      <w:bookmarkEnd w:id="497"/>
      <w:bookmarkEnd w:id="498"/>
    </w:p>
    <w:p w14:paraId="1F07C8F6" w14:textId="78620C51" w:rsidR="009E4D8E" w:rsidDel="00A36F37" w:rsidRDefault="009E4D8E" w:rsidP="009E4D8E">
      <w:pPr>
        <w:ind w:left="1440"/>
        <w:rPr>
          <w:del w:id="499" w:author="Bryan Harter" w:date="2017-05-13T16:21:00Z"/>
        </w:rPr>
      </w:pPr>
      <w:del w:id="500" w:author="Bryan Harter" w:date="2017-05-13T16:21:00Z">
        <w:r w:rsidDel="00A36F37">
          <w:delText>For example, on MAC OSX I added the following line to the end of my ~/.bashrc file (I use bash):</w:delText>
        </w:r>
        <w:bookmarkStart w:id="501" w:name="_Toc482474111"/>
        <w:bookmarkStart w:id="502" w:name="_Toc482474596"/>
        <w:bookmarkEnd w:id="501"/>
        <w:bookmarkEnd w:id="502"/>
      </w:del>
    </w:p>
    <w:p w14:paraId="08B547FB" w14:textId="647F6F4B" w:rsidR="009E4D8E" w:rsidDel="00A36F37" w:rsidRDefault="009E4D8E" w:rsidP="009E4D8E">
      <w:pPr>
        <w:ind w:left="1980"/>
        <w:rPr>
          <w:del w:id="503" w:author="Bryan Harter" w:date="2017-05-13T16:21:00Z"/>
        </w:rPr>
      </w:pPr>
      <w:bookmarkStart w:id="504" w:name="_Toc482474112"/>
      <w:bookmarkStart w:id="505" w:name="_Toc482474597"/>
      <w:bookmarkEnd w:id="504"/>
      <w:bookmarkEnd w:id="505"/>
    </w:p>
    <w:p w14:paraId="2A5F60C8" w14:textId="2758F034" w:rsidR="009E4D8E" w:rsidDel="00A36F37" w:rsidRDefault="00691989" w:rsidP="00691989">
      <w:pPr>
        <w:ind w:left="720" w:firstLine="720"/>
        <w:rPr>
          <w:del w:id="506" w:author="Bryan Harter" w:date="2017-05-13T16:21:00Z"/>
          <w:b/>
        </w:rPr>
      </w:pPr>
      <w:del w:id="507" w:author="Bryan Harter" w:date="2017-05-13T16:21:00Z">
        <w:r w:rsidRPr="009E4D8E" w:rsidDel="00A36F37">
          <w:rPr>
            <w:b/>
          </w:rPr>
          <w:delText>export IDL_PATH='&lt;IDL_DEFAULT&gt;:+/</w:delText>
        </w:r>
        <w:r w:rsidDel="00A36F37">
          <w:rPr>
            <w:b/>
          </w:rPr>
          <w:delText>Users/martin/maven_t</w:delText>
        </w:r>
        <w:r w:rsidRPr="009E4D8E" w:rsidDel="00A36F37">
          <w:rPr>
            <w:b/>
          </w:rPr>
          <w:delText>oolkit</w:delText>
        </w:r>
        <w:r w:rsidDel="00A36F37">
          <w:rPr>
            <w:b/>
          </w:rPr>
          <w:delText>/</w:delText>
        </w:r>
        <w:r w:rsidRPr="009E4D8E" w:rsidDel="00A36F37">
          <w:rPr>
            <w:b/>
          </w:rPr>
          <w:delText>'</w:delText>
        </w:r>
        <w:bookmarkStart w:id="508" w:name="_Toc482474113"/>
        <w:bookmarkStart w:id="509" w:name="_Toc482474598"/>
        <w:bookmarkEnd w:id="508"/>
        <w:bookmarkEnd w:id="509"/>
      </w:del>
    </w:p>
    <w:p w14:paraId="5030062B" w14:textId="1A03D389" w:rsidR="00F2629C" w:rsidRPr="00691989" w:rsidDel="00A36F37" w:rsidRDefault="00F2629C" w:rsidP="00F2629C">
      <w:pPr>
        <w:rPr>
          <w:del w:id="510" w:author="Bryan Harter" w:date="2017-05-13T16:21:00Z"/>
          <w:b/>
        </w:rPr>
      </w:pPr>
      <w:bookmarkStart w:id="511" w:name="_Toc482474114"/>
      <w:bookmarkStart w:id="512" w:name="_Toc482474599"/>
      <w:bookmarkEnd w:id="511"/>
      <w:bookmarkEnd w:id="512"/>
    </w:p>
    <w:p w14:paraId="28108F95" w14:textId="11030473" w:rsidR="009E4D8E" w:rsidDel="00A36F37" w:rsidRDefault="009E4D8E" w:rsidP="009E4D8E">
      <w:pPr>
        <w:pStyle w:val="ListParagraph"/>
        <w:numPr>
          <w:ilvl w:val="0"/>
          <w:numId w:val="11"/>
        </w:numPr>
        <w:rPr>
          <w:del w:id="513" w:author="Bryan Harter" w:date="2017-05-13T16:21:00Z"/>
          <w:rFonts w:cs="Times New Roman"/>
        </w:rPr>
      </w:pPr>
      <w:del w:id="514" w:author="Bryan Harter" w:date="2017-05-13T16:21:00Z">
        <w:r w:rsidRPr="009E4D8E" w:rsidDel="00A36F37">
          <w:rPr>
            <w:rFonts w:cs="Times New Roman"/>
          </w:rPr>
          <w:delText>If you use the IDL Developers Environment</w:delText>
        </w:r>
        <w:r w:rsidDel="00A36F37">
          <w:rPr>
            <w:rFonts w:cs="Times New Roman"/>
          </w:rPr>
          <w:delText>:</w:delText>
        </w:r>
        <w:bookmarkStart w:id="515" w:name="_Toc482474115"/>
        <w:bookmarkStart w:id="516" w:name="_Toc482474600"/>
        <w:bookmarkEnd w:id="515"/>
        <w:bookmarkEnd w:id="516"/>
      </w:del>
    </w:p>
    <w:p w14:paraId="09ED8E5D" w14:textId="4ED70B9F" w:rsidR="009E4D8E" w:rsidRPr="009E4D8E" w:rsidDel="00A36F37" w:rsidRDefault="009E4D8E" w:rsidP="009E4D8E">
      <w:pPr>
        <w:pStyle w:val="ListParagraph"/>
        <w:numPr>
          <w:ilvl w:val="1"/>
          <w:numId w:val="11"/>
        </w:numPr>
        <w:rPr>
          <w:del w:id="517" w:author="Bryan Harter" w:date="2017-05-13T16:21:00Z"/>
          <w:rFonts w:cs="Times New Roman"/>
        </w:rPr>
      </w:pPr>
      <w:del w:id="518" w:author="Bryan Harter" w:date="2017-05-13T16:21:00Z">
        <w:r w:rsidDel="00A36F37">
          <w:delText xml:space="preserve">Open the preferences window: </w:delText>
        </w:r>
        <w:bookmarkStart w:id="519" w:name="_Toc482474116"/>
        <w:bookmarkStart w:id="520" w:name="_Toc482474601"/>
        <w:bookmarkEnd w:id="519"/>
        <w:bookmarkEnd w:id="520"/>
      </w:del>
    </w:p>
    <w:p w14:paraId="07C94B95" w14:textId="4A7146B8" w:rsidR="009E4D8E" w:rsidRPr="009E4D8E" w:rsidDel="00A36F37" w:rsidRDefault="009E4D8E" w:rsidP="009E4D8E">
      <w:pPr>
        <w:pStyle w:val="ListParagraph"/>
        <w:numPr>
          <w:ilvl w:val="2"/>
          <w:numId w:val="11"/>
        </w:numPr>
        <w:rPr>
          <w:del w:id="521" w:author="Bryan Harter" w:date="2017-05-13T16:21:00Z"/>
          <w:rFonts w:cs="Times New Roman"/>
        </w:rPr>
      </w:pPr>
      <w:del w:id="522" w:author="Bryan Harter" w:date="2017-05-13T16:21:00Z">
        <w:r w:rsidDel="00A36F37">
          <w:delText>IDL… Preferences (on a Mac or *nix machine)</w:delText>
        </w:r>
        <w:bookmarkStart w:id="523" w:name="_Toc482474117"/>
        <w:bookmarkStart w:id="524" w:name="_Toc482474602"/>
        <w:bookmarkEnd w:id="523"/>
        <w:bookmarkEnd w:id="524"/>
      </w:del>
    </w:p>
    <w:p w14:paraId="2222190A" w14:textId="41372B2D" w:rsidR="009E4D8E" w:rsidRPr="009E4D8E" w:rsidDel="00A36F37" w:rsidRDefault="007E4590" w:rsidP="009E4D8E">
      <w:pPr>
        <w:pStyle w:val="ListParagraph"/>
        <w:numPr>
          <w:ilvl w:val="2"/>
          <w:numId w:val="11"/>
        </w:numPr>
        <w:rPr>
          <w:del w:id="525" w:author="Bryan Harter" w:date="2017-05-13T16:21:00Z"/>
          <w:rFonts w:cs="Times New Roman"/>
        </w:rPr>
      </w:pPr>
      <w:del w:id="526" w:author="Bryan Harter" w:date="2017-05-13T16:21:00Z">
        <w:r w:rsidDel="00A36F37">
          <w:delText xml:space="preserve">Window… </w:delText>
        </w:r>
        <w:r w:rsidR="009E4D8E" w:rsidDel="00A36F37">
          <w:delText>Preferences (on a Windows machine)</w:delText>
        </w:r>
        <w:bookmarkStart w:id="527" w:name="_Toc482474118"/>
        <w:bookmarkStart w:id="528" w:name="_Toc482474603"/>
        <w:bookmarkEnd w:id="527"/>
        <w:bookmarkEnd w:id="528"/>
      </w:del>
    </w:p>
    <w:p w14:paraId="04C9EBAD" w14:textId="2525D719" w:rsidR="009E4D8E" w:rsidRPr="007E4590" w:rsidDel="00A36F37" w:rsidRDefault="009E4D8E" w:rsidP="009E4D8E">
      <w:pPr>
        <w:pStyle w:val="ListParagraph"/>
        <w:numPr>
          <w:ilvl w:val="1"/>
          <w:numId w:val="11"/>
        </w:numPr>
        <w:rPr>
          <w:del w:id="529" w:author="Bryan Harter" w:date="2017-05-13T16:21:00Z"/>
          <w:rFonts w:cs="Times New Roman"/>
        </w:rPr>
      </w:pPr>
      <w:del w:id="530" w:author="Bryan Harter" w:date="2017-05-13T16:21:00Z">
        <w:r w:rsidDel="00A36F37">
          <w:delText>From the left pane, expand the IDL options and select “Paths</w:delText>
        </w:r>
        <w:r w:rsidR="007E4590" w:rsidDel="00A36F37">
          <w:delText>.</w:delText>
        </w:r>
        <w:r w:rsidDel="00A36F37">
          <w:delText>”</w:delText>
        </w:r>
        <w:bookmarkStart w:id="531" w:name="_Toc482474119"/>
        <w:bookmarkStart w:id="532" w:name="_Toc482474604"/>
        <w:bookmarkEnd w:id="531"/>
        <w:bookmarkEnd w:id="532"/>
      </w:del>
    </w:p>
    <w:p w14:paraId="787F5BCC" w14:textId="6621E57B" w:rsidR="007E4590" w:rsidRPr="007E4590" w:rsidDel="00A36F37" w:rsidRDefault="007E4590" w:rsidP="009E4D8E">
      <w:pPr>
        <w:pStyle w:val="ListParagraph"/>
        <w:numPr>
          <w:ilvl w:val="1"/>
          <w:numId w:val="11"/>
        </w:numPr>
        <w:rPr>
          <w:del w:id="533" w:author="Bryan Harter" w:date="2017-05-13T16:21:00Z"/>
          <w:rFonts w:cs="Times New Roman"/>
        </w:rPr>
      </w:pPr>
      <w:del w:id="534" w:author="Bryan Harter" w:date="2017-05-13T16:21:00Z">
        <w:r w:rsidDel="00A36F37">
          <w:delText>Select “Insert.”</w:delText>
        </w:r>
        <w:bookmarkStart w:id="535" w:name="_Toc482474120"/>
        <w:bookmarkStart w:id="536" w:name="_Toc482474605"/>
        <w:bookmarkEnd w:id="535"/>
        <w:bookmarkEnd w:id="536"/>
      </w:del>
    </w:p>
    <w:p w14:paraId="1EDBF805" w14:textId="7D21EC0D" w:rsidR="007E4590" w:rsidRPr="007E4590" w:rsidDel="00A36F37" w:rsidRDefault="007E4590" w:rsidP="009E4D8E">
      <w:pPr>
        <w:pStyle w:val="ListParagraph"/>
        <w:numPr>
          <w:ilvl w:val="1"/>
          <w:numId w:val="11"/>
        </w:numPr>
        <w:rPr>
          <w:del w:id="537" w:author="Bryan Harter" w:date="2017-05-13T16:21:00Z"/>
          <w:rFonts w:cs="Times New Roman"/>
        </w:rPr>
      </w:pPr>
      <w:del w:id="538" w:author="Bryan Harter" w:date="2017-05-13T16:21:00Z">
        <w:r w:rsidDel="00A36F37">
          <w:delText>Navigate to the directory in which the Toolkit is installed and click “Open.”</w:delText>
        </w:r>
        <w:bookmarkStart w:id="539" w:name="_Toc482474121"/>
        <w:bookmarkStart w:id="540" w:name="_Toc482474606"/>
        <w:bookmarkEnd w:id="539"/>
        <w:bookmarkEnd w:id="540"/>
      </w:del>
    </w:p>
    <w:p w14:paraId="6F8C613D" w14:textId="07402239" w:rsidR="007E4590" w:rsidRPr="007E4590" w:rsidDel="00A36F37" w:rsidRDefault="007E4590" w:rsidP="009E4D8E">
      <w:pPr>
        <w:pStyle w:val="ListParagraph"/>
        <w:numPr>
          <w:ilvl w:val="1"/>
          <w:numId w:val="11"/>
        </w:numPr>
        <w:rPr>
          <w:del w:id="541" w:author="Bryan Harter" w:date="2017-05-13T16:21:00Z"/>
          <w:rFonts w:cs="Times New Roman"/>
        </w:rPr>
      </w:pPr>
      <w:del w:id="542" w:author="Bryan Harter" w:date="2017-05-13T16:21:00Z">
        <w:r w:rsidDel="00A36F37">
          <w:delText>Select the new path that has just been added to the list and click the checkbox (directly to the left of the path).  This is required so that all subdirectories will be added to the PATH.</w:delText>
        </w:r>
        <w:bookmarkStart w:id="543" w:name="_Toc482474122"/>
        <w:bookmarkStart w:id="544" w:name="_Toc482474607"/>
        <w:bookmarkEnd w:id="543"/>
        <w:bookmarkEnd w:id="544"/>
      </w:del>
    </w:p>
    <w:p w14:paraId="2C4A34BE" w14:textId="426DA37F" w:rsidR="007E4590" w:rsidDel="00A36F37" w:rsidRDefault="007E4590" w:rsidP="007E4590">
      <w:pPr>
        <w:ind w:left="720"/>
        <w:rPr>
          <w:del w:id="545" w:author="Bryan Harter" w:date="2017-05-13T16:21:00Z"/>
          <w:rFonts w:cs="Times New Roman"/>
        </w:rPr>
      </w:pPr>
      <w:bookmarkStart w:id="546" w:name="_Toc482474123"/>
      <w:bookmarkStart w:id="547" w:name="_Toc482474608"/>
      <w:bookmarkEnd w:id="546"/>
      <w:bookmarkEnd w:id="547"/>
    </w:p>
    <w:p w14:paraId="4627B040" w14:textId="5A1C5543" w:rsidR="00053B14" w:rsidDel="00A36F37" w:rsidRDefault="007E4590" w:rsidP="004A7B62">
      <w:pPr>
        <w:ind w:left="720"/>
        <w:rPr>
          <w:del w:id="548" w:author="Bryan Harter" w:date="2017-05-13T16:21:00Z"/>
          <w:rFonts w:cs="Times New Roman"/>
        </w:rPr>
      </w:pPr>
      <w:del w:id="549" w:author="Bryan Harter" w:date="2017-05-13T16:21:00Z">
        <w:r w:rsidRPr="007E4590" w:rsidDel="00A36F37">
          <w:rPr>
            <w:rFonts w:cs="Times New Roman"/>
            <w:b/>
            <w:sz w:val="28"/>
            <w:szCs w:val="28"/>
          </w:rPr>
          <w:delText>NOTE</w:delText>
        </w:r>
        <w:r w:rsidRPr="007E4590" w:rsidDel="00A36F37">
          <w:rPr>
            <w:rFonts w:cs="Times New Roman"/>
          </w:rPr>
          <w:delText xml:space="preserve">: </w:delText>
        </w:r>
        <w:r w:rsidDel="00A36F37">
          <w:rPr>
            <w:rFonts w:cs="Times New Roman"/>
          </w:rPr>
          <w:delText>We</w:delText>
        </w:r>
        <w:r w:rsidRPr="007E4590" w:rsidDel="00A36F37">
          <w:rPr>
            <w:rFonts w:cs="Times New Roman"/>
          </w:rPr>
          <w:delText xml:space="preserve">’re assuming you’ve set up your IDL path to find your installation of </w:delText>
        </w:r>
        <w:r w:rsidRPr="00F2629C" w:rsidDel="00A36F37">
          <w:rPr>
            <w:rFonts w:ascii="Monaco" w:hAnsi="Monaco" w:cs="Times New Roman"/>
            <w:sz w:val="22"/>
            <w:szCs w:val="22"/>
          </w:rPr>
          <w:delText>tplot/ssl_general</w:delText>
        </w:r>
        <w:r w:rsidRPr="007E4590" w:rsidDel="00A36F37">
          <w:rPr>
            <w:rFonts w:cs="Times New Roman"/>
          </w:rPr>
          <w:delText xml:space="preserve">. </w:delText>
        </w:r>
        <w:r w:rsidDel="00A36F37">
          <w:rPr>
            <w:rFonts w:cs="Times New Roman"/>
          </w:rPr>
          <w:delText xml:space="preserve"> </w:delText>
        </w:r>
        <w:r w:rsidRPr="007E4590" w:rsidDel="00A36F37">
          <w:rPr>
            <w:rFonts w:cs="Times New Roman"/>
          </w:rPr>
          <w:delText xml:space="preserve">If you’re unclear, refer to documentation at </w:delText>
        </w:r>
        <w:r w:rsidR="005D472F" w:rsidDel="00A36F37">
          <w:fldChar w:fldCharType="begin"/>
        </w:r>
        <w:r w:rsidR="005D472F" w:rsidDel="00A36F37">
          <w:delInstrText xml:space="preserve"> HYPERLINK "http://themis.ssl.berkeley.edu/software.shtml." </w:delInstrText>
        </w:r>
        <w:r w:rsidR="005D472F" w:rsidDel="00A36F37">
          <w:fldChar w:fldCharType="separate"/>
        </w:r>
        <w:r w:rsidRPr="007E4590" w:rsidDel="00A36F37">
          <w:rPr>
            <w:rStyle w:val="Hyperlink"/>
            <w:rFonts w:cs="Times New Roman"/>
          </w:rPr>
          <w:delText>http://themis.ssl.berkeley.edu/software.shtml.</w:delText>
        </w:r>
        <w:r w:rsidR="005D472F" w:rsidDel="00A36F37">
          <w:rPr>
            <w:rStyle w:val="Hyperlink"/>
            <w:rFonts w:cs="Times New Roman"/>
          </w:rPr>
          <w:fldChar w:fldCharType="end"/>
        </w:r>
        <w:bookmarkStart w:id="550" w:name="_Toc482474124"/>
        <w:bookmarkStart w:id="551" w:name="_Toc482474609"/>
        <w:bookmarkEnd w:id="550"/>
        <w:bookmarkEnd w:id="551"/>
      </w:del>
    </w:p>
    <w:p w14:paraId="3BC73955" w14:textId="0BFFC675" w:rsidR="007E4590" w:rsidDel="00A36F37" w:rsidRDefault="007E4590" w:rsidP="00125A65">
      <w:pPr>
        <w:pStyle w:val="Heading2"/>
        <w:rPr>
          <w:del w:id="552" w:author="Bryan Harter" w:date="2017-05-13T16:22:00Z"/>
        </w:rPr>
      </w:pPr>
      <w:del w:id="553" w:author="Bryan Harter" w:date="2017-05-13T16:22:00Z">
        <w:r w:rsidDel="00A36F37">
          <w:delText>Testing Your Toolkit Installation</w:delText>
        </w:r>
        <w:bookmarkStart w:id="554" w:name="_Toc482474125"/>
        <w:bookmarkStart w:id="555" w:name="_Toc482474610"/>
        <w:bookmarkEnd w:id="554"/>
        <w:bookmarkEnd w:id="555"/>
      </w:del>
    </w:p>
    <w:p w14:paraId="45CD03B0" w14:textId="6C385C21" w:rsidR="007E4590" w:rsidDel="00A36F37" w:rsidRDefault="007E4590" w:rsidP="007E4590">
      <w:pPr>
        <w:pStyle w:val="ListParagraph"/>
        <w:rPr>
          <w:del w:id="556" w:author="Bryan Harter" w:date="2017-05-13T16:22:00Z"/>
        </w:rPr>
      </w:pPr>
      <w:del w:id="557" w:author="Bryan Harter" w:date="2017-05-13T16:22:00Z">
        <w:r w:rsidDel="00A36F37">
          <w:delText>To check if your IDL path configuration is properly set up to find the Toolkit and tplot routines, type the following commands (if using terminal, make sure to restart it after adding path):</w:delText>
        </w:r>
        <w:bookmarkStart w:id="558" w:name="_Toc482474126"/>
        <w:bookmarkStart w:id="559" w:name="_Toc482474611"/>
        <w:bookmarkEnd w:id="558"/>
        <w:bookmarkEnd w:id="559"/>
      </w:del>
    </w:p>
    <w:p w14:paraId="651363CE" w14:textId="49335918" w:rsidR="007E4590" w:rsidDel="00A36F37" w:rsidRDefault="007E4590" w:rsidP="007E4590">
      <w:pPr>
        <w:pStyle w:val="ListParagraph"/>
        <w:rPr>
          <w:del w:id="560" w:author="Bryan Harter" w:date="2017-05-13T16:22:00Z"/>
        </w:rPr>
      </w:pPr>
      <w:bookmarkStart w:id="561" w:name="_Toc482474127"/>
      <w:bookmarkStart w:id="562" w:name="_Toc482474612"/>
      <w:bookmarkEnd w:id="561"/>
      <w:bookmarkEnd w:id="562"/>
    </w:p>
    <w:p w14:paraId="33E8D31E" w14:textId="20B74370" w:rsidR="007E4590" w:rsidDel="00A36F37" w:rsidRDefault="00110F42" w:rsidP="007E4590">
      <w:pPr>
        <w:pStyle w:val="ListParagraph"/>
        <w:rPr>
          <w:del w:id="563" w:author="Bryan Harter" w:date="2017-05-13T16:22:00Z"/>
          <w:rFonts w:ascii="Monaco" w:hAnsi="Monaco" w:cs="Monaco"/>
          <w:color w:val="EA0E05"/>
          <w:sz w:val="22"/>
          <w:szCs w:val="22"/>
        </w:rPr>
      </w:pPr>
      <w:del w:id="564" w:author="Bryan Harter" w:date="2017-05-13T16:22:00Z">
        <w:r w:rsidDel="00A36F37">
          <w:tab/>
        </w:r>
        <w:r w:rsidDel="00A36F37">
          <w:tab/>
        </w:r>
        <w:r w:rsidRPr="00110F42" w:rsidDel="00A36F37">
          <w:rPr>
            <w:rFonts w:ascii="Monaco" w:hAnsi="Monaco"/>
            <w:sz w:val="22"/>
            <w:szCs w:val="22"/>
          </w:rPr>
          <w:delText>IDL&gt;</w:delText>
        </w:r>
        <w:r w:rsidDel="00A36F37">
          <w:rPr>
            <w:rFonts w:ascii="Monaco" w:hAnsi="Monaco"/>
            <w:sz w:val="22"/>
            <w:szCs w:val="22"/>
          </w:rPr>
          <w:delText xml:space="preserve"> </w:delText>
        </w:r>
        <w:r w:rsidR="007E4590" w:rsidRPr="004270A8" w:rsidDel="00A36F37">
          <w:rPr>
            <w:rFonts w:ascii="Monaco" w:hAnsi="Monaco" w:cs="Monaco"/>
            <w:b/>
            <w:bCs/>
            <w:color w:val="007F7F"/>
            <w:sz w:val="22"/>
            <w:szCs w:val="22"/>
          </w:rPr>
          <w:delText>libs</w:delText>
        </w:r>
        <w:r w:rsidR="007E4590" w:rsidDel="00A36F37">
          <w:rPr>
            <w:rFonts w:ascii="Monaco" w:hAnsi="Monaco" w:cs="Monaco"/>
            <w:color w:val="000000"/>
            <w:sz w:val="22"/>
            <w:szCs w:val="22"/>
          </w:rPr>
          <w:delText xml:space="preserve">, </w:delText>
        </w:r>
        <w:r w:rsidR="007E4590" w:rsidDel="00A36F37">
          <w:rPr>
            <w:rFonts w:ascii="Monaco" w:hAnsi="Monaco" w:cs="Monaco"/>
            <w:color w:val="EA0E05"/>
            <w:sz w:val="22"/>
            <w:szCs w:val="22"/>
          </w:rPr>
          <w:delText>'mvn_kp_read'</w:delText>
        </w:r>
        <w:bookmarkStart w:id="565" w:name="_Toc482474128"/>
        <w:bookmarkStart w:id="566" w:name="_Toc482474613"/>
        <w:bookmarkEnd w:id="565"/>
        <w:bookmarkEnd w:id="566"/>
      </w:del>
    </w:p>
    <w:p w14:paraId="05F7F45A" w14:textId="1D7C7F17" w:rsidR="007E4590" w:rsidDel="00A36F37" w:rsidRDefault="00110F42" w:rsidP="00110F42">
      <w:pPr>
        <w:ind w:left="1440" w:firstLine="720"/>
        <w:rPr>
          <w:del w:id="567" w:author="Bryan Harter" w:date="2017-05-13T16:22:00Z"/>
        </w:rPr>
      </w:pPr>
      <w:del w:id="568" w:author="Bryan Harter" w:date="2017-05-13T16:22:00Z">
        <w:r w:rsidRPr="00110F42" w:rsidDel="00A36F37">
          <w:rPr>
            <w:rFonts w:ascii="Monaco" w:hAnsi="Monaco" w:cs="Monaco"/>
            <w:bCs/>
            <w:color w:val="000000" w:themeColor="text1"/>
            <w:sz w:val="22"/>
            <w:szCs w:val="22"/>
          </w:rPr>
          <w:delText>IDL&gt;</w:delText>
        </w:r>
        <w:r w:rsidDel="00A36F37">
          <w:rPr>
            <w:rFonts w:ascii="Monaco" w:hAnsi="Monaco" w:cs="Monaco"/>
            <w:bCs/>
            <w:color w:val="000000" w:themeColor="text1"/>
            <w:sz w:val="22"/>
            <w:szCs w:val="22"/>
          </w:rPr>
          <w:delText xml:space="preserve"> </w:delText>
        </w:r>
        <w:r w:rsidR="007E4590" w:rsidRPr="004270A8" w:rsidDel="00A36F37">
          <w:rPr>
            <w:rFonts w:ascii="Monaco" w:hAnsi="Monaco" w:cs="Monaco"/>
            <w:b/>
            <w:bCs/>
            <w:color w:val="007F7F"/>
            <w:sz w:val="22"/>
            <w:szCs w:val="22"/>
          </w:rPr>
          <w:delText>libs</w:delText>
        </w:r>
        <w:r w:rsidR="007E4590" w:rsidRPr="00110F42" w:rsidDel="00A36F37">
          <w:rPr>
            <w:rFonts w:ascii="Monaco" w:hAnsi="Monaco" w:cs="Monaco"/>
            <w:color w:val="000000"/>
            <w:sz w:val="22"/>
            <w:szCs w:val="22"/>
          </w:rPr>
          <w:delText xml:space="preserve">, </w:delText>
        </w:r>
        <w:r w:rsidR="007E4590" w:rsidRPr="00110F42" w:rsidDel="00A36F37">
          <w:rPr>
            <w:rFonts w:ascii="Monaco" w:hAnsi="Monaco" w:cs="Monaco"/>
            <w:color w:val="EA0E05"/>
            <w:sz w:val="22"/>
            <w:szCs w:val="22"/>
          </w:rPr>
          <w:delText>'mvn_kp_test_install'</w:delText>
        </w:r>
        <w:bookmarkStart w:id="569" w:name="_Toc482474129"/>
        <w:bookmarkStart w:id="570" w:name="_Toc482474614"/>
        <w:bookmarkEnd w:id="569"/>
        <w:bookmarkEnd w:id="570"/>
      </w:del>
    </w:p>
    <w:p w14:paraId="1465DAFE" w14:textId="215A0818" w:rsidR="007E4590" w:rsidDel="00A36F37" w:rsidRDefault="00110F42" w:rsidP="007E4590">
      <w:pPr>
        <w:pStyle w:val="ListParagraph"/>
        <w:rPr>
          <w:del w:id="571" w:author="Bryan Harter" w:date="2017-05-13T16:22:00Z"/>
          <w:rFonts w:ascii="Monaco" w:hAnsi="Monaco" w:cs="Monaco"/>
          <w:color w:val="EA0E05"/>
          <w:sz w:val="22"/>
          <w:szCs w:val="22"/>
        </w:rPr>
      </w:pPr>
      <w:del w:id="572" w:author="Bryan Harter" w:date="2017-05-13T16:22:00Z">
        <w:r w:rsidDel="00A36F37">
          <w:tab/>
        </w:r>
        <w:r w:rsidDel="00A36F37">
          <w:tab/>
        </w:r>
        <w:r w:rsidRPr="00110F42" w:rsidDel="00A36F37">
          <w:rPr>
            <w:rFonts w:ascii="Monaco" w:hAnsi="Monaco"/>
            <w:sz w:val="22"/>
            <w:szCs w:val="22"/>
          </w:rPr>
          <w:delText>IDL&gt;</w:delText>
        </w:r>
        <w:r w:rsidDel="00A36F37">
          <w:rPr>
            <w:rFonts w:ascii="Monaco" w:hAnsi="Monaco"/>
            <w:sz w:val="22"/>
            <w:szCs w:val="22"/>
          </w:rPr>
          <w:delText xml:space="preserve"> </w:delText>
        </w:r>
        <w:r w:rsidR="007E4590" w:rsidRPr="004270A8" w:rsidDel="00A36F37">
          <w:rPr>
            <w:rFonts w:ascii="Monaco" w:hAnsi="Monaco" w:cs="Monaco"/>
            <w:b/>
            <w:bCs/>
            <w:color w:val="007F7F"/>
            <w:sz w:val="22"/>
            <w:szCs w:val="22"/>
          </w:rPr>
          <w:delText>libs</w:delText>
        </w:r>
        <w:r w:rsidR="007E4590" w:rsidDel="00A36F37">
          <w:rPr>
            <w:rFonts w:ascii="Monaco" w:hAnsi="Monaco" w:cs="Monaco"/>
            <w:color w:val="000000"/>
            <w:sz w:val="22"/>
            <w:szCs w:val="22"/>
          </w:rPr>
          <w:delText xml:space="preserve">, </w:delText>
        </w:r>
        <w:r w:rsidR="007E4590" w:rsidDel="00A36F37">
          <w:rPr>
            <w:rFonts w:ascii="Monaco" w:hAnsi="Monaco" w:cs="Monaco"/>
            <w:color w:val="EA0E05"/>
            <w:sz w:val="22"/>
            <w:szCs w:val="22"/>
          </w:rPr>
          <w:delText>'tplot'</w:delText>
        </w:r>
        <w:bookmarkStart w:id="573" w:name="_Toc482474130"/>
        <w:bookmarkStart w:id="574" w:name="_Toc482474615"/>
        <w:bookmarkEnd w:id="573"/>
        <w:bookmarkEnd w:id="574"/>
      </w:del>
    </w:p>
    <w:p w14:paraId="228F01E4" w14:textId="15F545BB" w:rsidR="007E4590" w:rsidDel="00A36F37" w:rsidRDefault="007E4590" w:rsidP="007E4590">
      <w:pPr>
        <w:pStyle w:val="ListParagraph"/>
        <w:rPr>
          <w:del w:id="575" w:author="Bryan Harter" w:date="2017-05-13T16:22:00Z"/>
        </w:rPr>
      </w:pPr>
      <w:bookmarkStart w:id="576" w:name="_Toc482474131"/>
      <w:bookmarkStart w:id="577" w:name="_Toc482474616"/>
      <w:bookmarkEnd w:id="576"/>
      <w:bookmarkEnd w:id="577"/>
    </w:p>
    <w:p w14:paraId="63484378" w14:textId="796D0592" w:rsidR="007E4590" w:rsidDel="00A36F37" w:rsidRDefault="007E4590" w:rsidP="007E4590">
      <w:pPr>
        <w:pStyle w:val="ListParagraph"/>
        <w:rPr>
          <w:del w:id="578" w:author="Bryan Harter" w:date="2017-05-13T16:22:00Z"/>
        </w:rPr>
      </w:pPr>
      <w:del w:id="579" w:author="Bryan Harter" w:date="2017-05-13T16:22:00Z">
        <w:r w:rsidDel="00A36F37">
          <w:delText xml:space="preserve">If IDL can find the necessary routines, you will see the full path to the </w:delText>
        </w:r>
        <w:r w:rsidRPr="0030113C" w:rsidDel="00A36F37">
          <w:rPr>
            <w:rFonts w:ascii="Monaco" w:hAnsi="Monaco" w:cs="Monaco"/>
            <w:b/>
            <w:bCs/>
            <w:color w:val="007F7F"/>
            <w:sz w:val="22"/>
            <w:szCs w:val="22"/>
          </w:rPr>
          <w:delText>mvn_kp_read</w:delText>
        </w:r>
        <w:r w:rsidDel="00A36F37">
          <w:rPr>
            <w:rFonts w:cs="Monaco"/>
            <w:b/>
            <w:bCs/>
            <w:color w:val="000000" w:themeColor="text1"/>
            <w:sz w:val="22"/>
            <w:szCs w:val="22"/>
          </w:rPr>
          <w:delText>,</w:delText>
        </w:r>
        <w:r w:rsidDel="00A36F37">
          <w:delText xml:space="preserve"> </w:delText>
        </w:r>
        <w:r w:rsidR="0030113C" w:rsidDel="00A36F37">
          <w:delText xml:space="preserve"> </w:delText>
        </w:r>
        <w:r w:rsidRPr="0030113C" w:rsidDel="00A36F37">
          <w:rPr>
            <w:rFonts w:ascii="Monaco" w:hAnsi="Monaco" w:cs="Monaco"/>
            <w:b/>
            <w:bCs/>
            <w:color w:val="007F7F"/>
            <w:sz w:val="22"/>
            <w:szCs w:val="22"/>
          </w:rPr>
          <w:delText>mvn_kp_test_install</w:delText>
        </w:r>
        <w:r w:rsidRPr="0030113C" w:rsidDel="00A36F37">
          <w:rPr>
            <w:color w:val="007F7F"/>
          </w:rPr>
          <w:delText>,</w:delText>
        </w:r>
        <w:r w:rsidDel="00A36F37">
          <w:delText xml:space="preserve"> and </w:delText>
        </w:r>
        <w:r w:rsidRPr="00B15F2E" w:rsidDel="00A36F37">
          <w:rPr>
            <w:rFonts w:ascii="Monaco" w:hAnsi="Monaco"/>
            <w:color w:val="00D000"/>
            <w:sz w:val="22"/>
            <w:szCs w:val="22"/>
          </w:rPr>
          <w:delText>tplot</w:delText>
        </w:r>
        <w:r w:rsidDel="00A36F37">
          <w:delText xml:space="preserve"> routines. If there is more than one entry for a routine then you have multiple copies of either the Toolkit or SSL/tplot routines installed on your computer and there might be conflicts</w:delText>
        </w:r>
        <w:r w:rsidR="00F0452B" w:rsidDel="00A36F37">
          <w:delText>,</w:delText>
        </w:r>
        <w:r w:rsidDel="00A36F37">
          <w:delText xml:space="preserve"> as IDL will find multiple versions to run.</w:delText>
        </w:r>
        <w:bookmarkStart w:id="580" w:name="_Toc482474132"/>
        <w:bookmarkStart w:id="581" w:name="_Toc482474617"/>
        <w:bookmarkEnd w:id="580"/>
        <w:bookmarkEnd w:id="581"/>
      </w:del>
    </w:p>
    <w:p w14:paraId="5680C932" w14:textId="667BB2FD" w:rsidR="007E4590" w:rsidDel="00A36F37" w:rsidRDefault="007E4590" w:rsidP="007E4590">
      <w:pPr>
        <w:rPr>
          <w:del w:id="582" w:author="Bryan Harter" w:date="2017-05-13T16:22:00Z"/>
        </w:rPr>
      </w:pPr>
      <w:bookmarkStart w:id="583" w:name="_Toc482474133"/>
      <w:bookmarkStart w:id="584" w:name="_Toc482474618"/>
      <w:bookmarkEnd w:id="583"/>
      <w:bookmarkEnd w:id="584"/>
    </w:p>
    <w:p w14:paraId="25B37A3A" w14:textId="328E84FA" w:rsidR="007E4590" w:rsidDel="00A36F37" w:rsidRDefault="007E4590" w:rsidP="007E4590">
      <w:pPr>
        <w:pStyle w:val="ListParagraph"/>
        <w:rPr>
          <w:del w:id="585" w:author="Bryan Harter" w:date="2017-05-13T16:22:00Z"/>
        </w:rPr>
      </w:pPr>
      <w:del w:id="586" w:author="Bryan Harter" w:date="2017-05-13T16:22:00Z">
        <w:r w:rsidDel="00A36F37">
          <w:delText>To check that a couple of basic KP file reads work, and to see if you need the IDL CDF patch, type the following command:</w:delText>
        </w:r>
        <w:bookmarkStart w:id="587" w:name="_Toc482474134"/>
        <w:bookmarkStart w:id="588" w:name="_Toc482474619"/>
        <w:bookmarkEnd w:id="587"/>
        <w:bookmarkEnd w:id="588"/>
      </w:del>
    </w:p>
    <w:p w14:paraId="7164CE98" w14:textId="20904855" w:rsidR="007E4590" w:rsidDel="00A36F37" w:rsidRDefault="007E4590" w:rsidP="007E4590">
      <w:pPr>
        <w:pStyle w:val="ListParagraph"/>
        <w:rPr>
          <w:del w:id="589" w:author="Bryan Harter" w:date="2017-05-13T16:22:00Z"/>
        </w:rPr>
      </w:pPr>
      <w:bookmarkStart w:id="590" w:name="_Toc482474135"/>
      <w:bookmarkStart w:id="591" w:name="_Toc482474620"/>
      <w:bookmarkEnd w:id="590"/>
      <w:bookmarkEnd w:id="591"/>
    </w:p>
    <w:p w14:paraId="64EF4F2A" w14:textId="64C86FE0" w:rsidR="007E4590" w:rsidDel="00A36F37" w:rsidRDefault="00053B14" w:rsidP="007E4590">
      <w:pPr>
        <w:pStyle w:val="ListParagraph"/>
        <w:rPr>
          <w:del w:id="592" w:author="Bryan Harter" w:date="2017-05-13T16:22:00Z"/>
          <w:rFonts w:ascii="Monaco" w:hAnsi="Monaco" w:cs="Monaco"/>
          <w:b/>
          <w:bCs/>
          <w:color w:val="00D308"/>
          <w:sz w:val="22"/>
          <w:szCs w:val="22"/>
        </w:rPr>
      </w:pPr>
      <w:del w:id="593" w:author="Bryan Harter" w:date="2017-05-13T16:22:00Z">
        <w:r w:rsidDel="00A36F37">
          <w:tab/>
        </w:r>
        <w:r w:rsidDel="00A36F37">
          <w:tab/>
        </w:r>
        <w:r w:rsidRPr="00110F42" w:rsidDel="00A36F37">
          <w:rPr>
            <w:rFonts w:ascii="Monaco" w:hAnsi="Monaco"/>
            <w:sz w:val="22"/>
            <w:szCs w:val="22"/>
          </w:rPr>
          <w:delText>IDL&gt;</w:delText>
        </w:r>
        <w:r w:rsidDel="00A36F37">
          <w:rPr>
            <w:rFonts w:ascii="Monaco" w:hAnsi="Monaco"/>
            <w:sz w:val="22"/>
            <w:szCs w:val="22"/>
          </w:rPr>
          <w:delText xml:space="preserve"> </w:delText>
        </w:r>
        <w:r w:rsidR="007E4590" w:rsidRPr="0030113C" w:rsidDel="00A36F37">
          <w:rPr>
            <w:rFonts w:ascii="Monaco" w:hAnsi="Monaco" w:cs="Monaco"/>
            <w:b/>
            <w:bCs/>
            <w:color w:val="007F7F"/>
            <w:sz w:val="22"/>
            <w:szCs w:val="22"/>
          </w:rPr>
          <w:delText>mvn_kp_test_install</w:delText>
        </w:r>
        <w:bookmarkStart w:id="594" w:name="_Toc482474136"/>
        <w:bookmarkStart w:id="595" w:name="_Toc482474621"/>
        <w:bookmarkEnd w:id="594"/>
        <w:bookmarkEnd w:id="595"/>
      </w:del>
    </w:p>
    <w:p w14:paraId="4AD580AD" w14:textId="7878D451" w:rsidR="007E4590" w:rsidDel="00A36F37" w:rsidRDefault="007E4590" w:rsidP="007E4590">
      <w:pPr>
        <w:pStyle w:val="ListParagraph"/>
        <w:rPr>
          <w:del w:id="596" w:author="Bryan Harter" w:date="2017-05-13T16:22:00Z"/>
          <w:rFonts w:ascii="Monaco" w:hAnsi="Monaco" w:cs="Monaco"/>
          <w:b/>
          <w:bCs/>
          <w:color w:val="00D308"/>
          <w:sz w:val="22"/>
          <w:szCs w:val="22"/>
        </w:rPr>
      </w:pPr>
      <w:bookmarkStart w:id="597" w:name="_Toc482474137"/>
      <w:bookmarkStart w:id="598" w:name="_Toc482474622"/>
      <w:bookmarkEnd w:id="597"/>
      <w:bookmarkEnd w:id="598"/>
    </w:p>
    <w:p w14:paraId="173EFE99" w14:textId="2D6C365D" w:rsidR="007E4590" w:rsidDel="00A36F37" w:rsidRDefault="00F2629C" w:rsidP="007E4590">
      <w:pPr>
        <w:pStyle w:val="ListParagraph"/>
        <w:rPr>
          <w:del w:id="599" w:author="Bryan Harter" w:date="2017-05-13T16:22:00Z"/>
          <w:rFonts w:cs="Monaco"/>
          <w:bCs/>
          <w:color w:val="000000" w:themeColor="text1"/>
        </w:rPr>
      </w:pPr>
      <w:del w:id="600" w:author="Bryan Harter" w:date="2017-05-13T16:22:00Z">
        <w:r w:rsidDel="00A36F37">
          <w:rPr>
            <w:rFonts w:cs="Monaco"/>
            <w:bCs/>
            <w:color w:val="000000" w:themeColor="text1"/>
          </w:rPr>
          <w:delText>There are three</w:delText>
        </w:r>
        <w:r w:rsidR="007E4590" w:rsidDel="00A36F37">
          <w:rPr>
            <w:rFonts w:cs="Monaco"/>
            <w:bCs/>
            <w:color w:val="000000" w:themeColor="text1"/>
          </w:rPr>
          <w:delText xml:space="preserve"> likely outcomes of this:</w:delText>
        </w:r>
        <w:bookmarkStart w:id="601" w:name="_Toc482474138"/>
        <w:bookmarkStart w:id="602" w:name="_Toc482474623"/>
        <w:bookmarkEnd w:id="601"/>
        <w:bookmarkEnd w:id="602"/>
      </w:del>
    </w:p>
    <w:p w14:paraId="66B9EC00" w14:textId="30814824" w:rsidR="007E4590" w:rsidDel="00A36F37" w:rsidRDefault="0017101D" w:rsidP="007E4590">
      <w:pPr>
        <w:pStyle w:val="ListParagraph"/>
        <w:numPr>
          <w:ilvl w:val="0"/>
          <w:numId w:val="14"/>
        </w:numPr>
        <w:rPr>
          <w:del w:id="603" w:author="Bryan Harter" w:date="2017-05-13T16:22:00Z"/>
          <w:rFonts w:cs="Monaco"/>
          <w:bCs/>
          <w:color w:val="000000" w:themeColor="text1"/>
        </w:rPr>
      </w:pPr>
      <w:del w:id="604" w:author="Bryan Harter" w:date="2017-05-13T16:22:00Z">
        <w:r w:rsidDel="00A36F37">
          <w:rPr>
            <w:rFonts w:cs="Monaco"/>
            <w:bCs/>
            <w:color w:val="000000" w:themeColor="text1"/>
          </w:rPr>
          <w:delText>The out</w:delText>
        </w:r>
        <w:r w:rsidR="007E4590" w:rsidDel="00A36F37">
          <w:rPr>
            <w:rFonts w:cs="Monaco"/>
            <w:bCs/>
            <w:color w:val="000000" w:themeColor="text1"/>
          </w:rPr>
          <w:delText>put prints four “</w:delText>
        </w:r>
        <w:r w:rsidR="007E4590" w:rsidRPr="0017101D" w:rsidDel="00A36F37">
          <w:rPr>
            <w:rFonts w:ascii="Monaco" w:hAnsi="Monaco" w:cs="Monaco"/>
            <w:bCs/>
            <w:color w:val="000000" w:themeColor="text1"/>
            <w:sz w:val="22"/>
            <w:szCs w:val="22"/>
          </w:rPr>
          <w:delText>SUCCESS</w:delText>
        </w:r>
        <w:r w:rsidR="007E4590" w:rsidDel="00A36F37">
          <w:rPr>
            <w:rFonts w:cs="Monaco"/>
            <w:bCs/>
            <w:color w:val="000000" w:themeColor="text1"/>
          </w:rPr>
          <w:delText>” lines: you are done!</w:delText>
        </w:r>
        <w:bookmarkStart w:id="605" w:name="_Toc482474139"/>
        <w:bookmarkStart w:id="606" w:name="_Toc482474624"/>
        <w:bookmarkEnd w:id="605"/>
        <w:bookmarkEnd w:id="606"/>
      </w:del>
    </w:p>
    <w:p w14:paraId="439D00F0" w14:textId="59197772" w:rsidR="0017101D" w:rsidDel="00A36F37" w:rsidRDefault="0017101D" w:rsidP="007E4590">
      <w:pPr>
        <w:pStyle w:val="ListParagraph"/>
        <w:numPr>
          <w:ilvl w:val="0"/>
          <w:numId w:val="14"/>
        </w:numPr>
        <w:rPr>
          <w:del w:id="607" w:author="Bryan Harter" w:date="2017-05-13T16:22:00Z"/>
          <w:rFonts w:cs="Monaco"/>
          <w:bCs/>
          <w:color w:val="000000" w:themeColor="text1"/>
        </w:rPr>
      </w:pPr>
      <w:del w:id="608" w:author="Bryan Harter" w:date="2017-05-13T16:22:00Z">
        <w:r w:rsidDel="00A36F37">
          <w:rPr>
            <w:rFonts w:cs="Monaco"/>
            <w:bCs/>
            <w:color w:val="000000" w:themeColor="text1"/>
          </w:rPr>
          <w:delText>You get two “</w:delText>
        </w:r>
        <w:r w:rsidRPr="0017101D" w:rsidDel="00A36F37">
          <w:rPr>
            <w:rFonts w:ascii="Monaco" w:hAnsi="Monaco" w:cs="Monaco"/>
            <w:bCs/>
            <w:color w:val="000000" w:themeColor="text1"/>
            <w:sz w:val="22"/>
            <w:szCs w:val="22"/>
          </w:rPr>
          <w:delText>ERROR</w:delText>
        </w:r>
        <w:r w:rsidDel="00A36F37">
          <w:rPr>
            <w:rFonts w:cs="Monaco"/>
            <w:bCs/>
            <w:color w:val="000000" w:themeColor="text1"/>
          </w:rPr>
          <w:delText>” lines for the “</w:delText>
        </w:r>
        <w:r w:rsidRPr="0017101D" w:rsidDel="00A36F37">
          <w:rPr>
            <w:rFonts w:ascii="Monaco" w:hAnsi="Monaco" w:cs="Monaco"/>
            <w:bCs/>
            <w:color w:val="000000" w:themeColor="text1"/>
            <w:sz w:val="22"/>
            <w:szCs w:val="22"/>
          </w:rPr>
          <w:delText>Install CDF read test results</w:delText>
        </w:r>
        <w:r w:rsidDel="00A36F37">
          <w:rPr>
            <w:rFonts w:cs="Monaco"/>
            <w:bCs/>
            <w:color w:val="000000" w:themeColor="text1"/>
          </w:rPr>
          <w:delText>” with a corresponding message of “</w:delText>
        </w:r>
        <w:r w:rsidRPr="0017101D" w:rsidDel="00A36F37">
          <w:rPr>
            <w:rFonts w:ascii="Monaco" w:hAnsi="Monaco" w:cs="Monaco"/>
            <w:bCs/>
            <w:color w:val="000000" w:themeColor="text1"/>
            <w:sz w:val="22"/>
            <w:szCs w:val="22"/>
          </w:rPr>
          <w:delText>CDF_LOAD_VARS: CDF_OPEN: CDF file error. CORRUPTED_V3_CDF: Version 3 of CDF is corrupted.</w:delText>
        </w:r>
        <w:r w:rsidDel="00A36F37">
          <w:rPr>
            <w:rFonts w:cs="Monaco"/>
            <w:bCs/>
            <w:color w:val="000000" w:themeColor="text1"/>
          </w:rPr>
          <w:delText>”</w:delText>
        </w:r>
        <w:bookmarkStart w:id="609" w:name="_Toc482474140"/>
        <w:bookmarkStart w:id="610" w:name="_Toc482474625"/>
        <w:bookmarkEnd w:id="609"/>
        <w:bookmarkEnd w:id="610"/>
      </w:del>
    </w:p>
    <w:p w14:paraId="15E0AF4F" w14:textId="2CF4039C" w:rsidR="0017101D" w:rsidRPr="0017101D" w:rsidDel="00A36F37" w:rsidRDefault="0017101D" w:rsidP="0017101D">
      <w:pPr>
        <w:pStyle w:val="ListParagraph"/>
        <w:numPr>
          <w:ilvl w:val="1"/>
          <w:numId w:val="14"/>
        </w:numPr>
        <w:rPr>
          <w:del w:id="611" w:author="Bryan Harter" w:date="2017-05-13T16:22:00Z"/>
          <w:rFonts w:cs="Monaco"/>
          <w:bCs/>
          <w:color w:val="000000" w:themeColor="text1"/>
        </w:rPr>
      </w:pPr>
      <w:del w:id="612" w:author="Bryan Harter" w:date="2017-05-13T16:22:00Z">
        <w:r w:rsidDel="00A36F37">
          <w:rPr>
            <w:rFonts w:cs="Monaco"/>
            <w:bCs/>
            <w:color w:val="000000" w:themeColor="text1"/>
          </w:rPr>
          <w:delText xml:space="preserve">This means that </w:delText>
        </w:r>
        <w:r w:rsidRPr="0017101D" w:rsidDel="00A36F37">
          <w:rPr>
            <w:rFonts w:cs="Monaco"/>
            <w:b/>
            <w:bCs/>
            <w:color w:val="000000" w:themeColor="text1"/>
          </w:rPr>
          <w:delText>you need the CDF patch for IDL</w:delText>
        </w:r>
        <w:r w:rsidDel="00A36F37">
          <w:rPr>
            <w:rFonts w:cs="Monaco"/>
            <w:b/>
            <w:bCs/>
            <w:color w:val="000000" w:themeColor="text1"/>
          </w:rPr>
          <w:delText>:</w:delText>
        </w:r>
        <w:bookmarkStart w:id="613" w:name="_Toc482474141"/>
        <w:bookmarkStart w:id="614" w:name="_Toc482474626"/>
        <w:bookmarkEnd w:id="613"/>
        <w:bookmarkEnd w:id="614"/>
      </w:del>
    </w:p>
    <w:p w14:paraId="2266E918" w14:textId="415BF0AA" w:rsidR="0017101D" w:rsidDel="00A36F37" w:rsidRDefault="005D472F" w:rsidP="0017101D">
      <w:pPr>
        <w:pStyle w:val="ListParagraph"/>
        <w:ind w:left="2160"/>
        <w:rPr>
          <w:del w:id="615" w:author="Bryan Harter" w:date="2017-05-13T16:22:00Z"/>
          <w:rStyle w:val="Hyperlink"/>
        </w:rPr>
      </w:pPr>
      <w:del w:id="616" w:author="Bryan Harter" w:date="2017-05-13T16:22:00Z">
        <w:r w:rsidDel="00A36F37">
          <w:fldChar w:fldCharType="begin"/>
        </w:r>
        <w:r w:rsidDel="00A36F37">
          <w:delInstrText xml:space="preserve"> HYPERLINK "http://cdf.gsfc.nasa.gov/html/cdf_patch_for_idl.html" </w:delInstrText>
        </w:r>
        <w:r w:rsidDel="00A36F37">
          <w:fldChar w:fldCharType="separate"/>
        </w:r>
        <w:r w:rsidR="0017101D" w:rsidRPr="00F20C17" w:rsidDel="00A36F37">
          <w:rPr>
            <w:rStyle w:val="Hyperlink"/>
          </w:rPr>
          <w:delText>http://cdf.gsfc.nasa.gov/html/cdf_patch_for_idl.html</w:delText>
        </w:r>
        <w:r w:rsidDel="00A36F37">
          <w:rPr>
            <w:rStyle w:val="Hyperlink"/>
          </w:rPr>
          <w:fldChar w:fldCharType="end"/>
        </w:r>
        <w:bookmarkStart w:id="617" w:name="_Toc482474142"/>
        <w:bookmarkStart w:id="618" w:name="_Toc482474627"/>
        <w:bookmarkEnd w:id="617"/>
        <w:bookmarkEnd w:id="618"/>
      </w:del>
    </w:p>
    <w:p w14:paraId="74224964" w14:textId="5BCD2A4B" w:rsidR="00F2629C" w:rsidDel="00A36F37" w:rsidRDefault="00F2629C" w:rsidP="00F2629C">
      <w:pPr>
        <w:pStyle w:val="ListParagraph"/>
        <w:numPr>
          <w:ilvl w:val="0"/>
          <w:numId w:val="14"/>
        </w:numPr>
        <w:rPr>
          <w:del w:id="619" w:author="Bryan Harter" w:date="2017-05-13T16:22:00Z"/>
          <w:rStyle w:val="Hyperlink"/>
          <w:color w:val="000000" w:themeColor="text1"/>
          <w:u w:val="none"/>
        </w:rPr>
      </w:pPr>
      <w:del w:id="620" w:author="Bryan Harter" w:date="2017-05-13T16:22:00Z">
        <w:r w:rsidDel="00A36F37">
          <w:rPr>
            <w:rStyle w:val="Hyperlink"/>
            <w:color w:val="000000" w:themeColor="text1"/>
            <w:u w:val="none"/>
          </w:rPr>
          <w:delText>You get an “</w:delText>
        </w:r>
        <w:r w:rsidRPr="00F2629C" w:rsidDel="00A36F37">
          <w:rPr>
            <w:rStyle w:val="Hyperlink"/>
            <w:rFonts w:ascii="Monaco" w:hAnsi="Monaco"/>
            <w:color w:val="000000" w:themeColor="text1"/>
            <w:sz w:val="22"/>
            <w:szCs w:val="22"/>
            <w:u w:val="none"/>
          </w:rPr>
          <w:delText>ERROR</w:delText>
        </w:r>
        <w:r w:rsidDel="00A36F37">
          <w:rPr>
            <w:rStyle w:val="Hyperlink"/>
            <w:color w:val="000000" w:themeColor="text1"/>
            <w:u w:val="none"/>
          </w:rPr>
          <w:delText>” for one or both of the “</w:delText>
        </w:r>
        <w:r w:rsidRPr="00F2629C" w:rsidDel="00A36F37">
          <w:rPr>
            <w:rStyle w:val="Hyperlink"/>
            <w:rFonts w:ascii="Monaco" w:hAnsi="Monaco"/>
            <w:color w:val="000000" w:themeColor="text1"/>
            <w:sz w:val="22"/>
            <w:szCs w:val="22"/>
            <w:u w:val="none"/>
          </w:rPr>
          <w:delText>Install CDF read test results</w:delText>
        </w:r>
        <w:r w:rsidDel="00A36F37">
          <w:rPr>
            <w:rStyle w:val="Hyperlink"/>
            <w:color w:val="000000" w:themeColor="text1"/>
            <w:u w:val="none"/>
          </w:rPr>
          <w:delText>” with a corresponding message of “</w:delText>
        </w:r>
        <w:r w:rsidRPr="00F2629C" w:rsidDel="00A36F37">
          <w:rPr>
            <w:rStyle w:val="Hyperlink"/>
            <w:rFonts w:ascii="Monaco" w:hAnsi="Monaco"/>
            <w:color w:val="000000" w:themeColor="text1"/>
            <w:sz w:val="22"/>
            <w:szCs w:val="22"/>
            <w:u w:val="none"/>
          </w:rPr>
          <w:delText>READF: End of file encountered. Unit: 100</w:delText>
        </w:r>
        <w:r w:rsidRPr="00F2629C" w:rsidDel="00A36F37">
          <w:rPr>
            <w:rStyle w:val="Hyperlink"/>
            <w:color w:val="000000" w:themeColor="text1"/>
            <w:u w:val="none"/>
          </w:rPr>
          <w:delText>”</w:delText>
        </w:r>
        <w:r w:rsidDel="00A36F37">
          <w:rPr>
            <w:rStyle w:val="Hyperlink"/>
            <w:color w:val="000000" w:themeColor="text1"/>
            <w:u w:val="none"/>
          </w:rPr>
          <w:delText>.</w:delText>
        </w:r>
        <w:bookmarkStart w:id="621" w:name="_Toc482474143"/>
        <w:bookmarkStart w:id="622" w:name="_Toc482474628"/>
        <w:bookmarkEnd w:id="621"/>
        <w:bookmarkEnd w:id="622"/>
      </w:del>
    </w:p>
    <w:p w14:paraId="5CAB3002" w14:textId="06B603BF" w:rsidR="00F2629C" w:rsidRPr="00F2629C" w:rsidDel="00A36F37" w:rsidRDefault="00F2629C" w:rsidP="00F2629C">
      <w:pPr>
        <w:pStyle w:val="ListParagraph"/>
        <w:numPr>
          <w:ilvl w:val="1"/>
          <w:numId w:val="14"/>
        </w:numPr>
        <w:rPr>
          <w:del w:id="623" w:author="Bryan Harter" w:date="2017-05-13T16:22:00Z"/>
          <w:rStyle w:val="Hyperlink"/>
          <w:color w:val="000000" w:themeColor="text1"/>
          <w:u w:val="none"/>
        </w:rPr>
      </w:pPr>
      <w:del w:id="624" w:author="Bryan Harter" w:date="2017-05-13T16:22:00Z">
        <w:r w:rsidDel="00A36F37">
          <w:rPr>
            <w:rStyle w:val="Hyperlink"/>
            <w:color w:val="000000" w:themeColor="text1"/>
            <w:u w:val="none"/>
          </w:rPr>
          <w:delText xml:space="preserve">This means that the sample data file present in DIVIDE’s </w:delText>
        </w:r>
        <w:r w:rsidRPr="00F2629C" w:rsidDel="00A36F37">
          <w:rPr>
            <w:rStyle w:val="Hyperlink"/>
            <w:rFonts w:ascii="Monaco" w:hAnsi="Monaco"/>
            <w:color w:val="000000" w:themeColor="text1"/>
            <w:sz w:val="22"/>
            <w:szCs w:val="22"/>
            <w:u w:val="none"/>
          </w:rPr>
          <w:delText>test_install</w:delText>
        </w:r>
        <w:r w:rsidDel="00A36F37">
          <w:rPr>
            <w:rStyle w:val="Hyperlink"/>
            <w:color w:val="000000" w:themeColor="text1"/>
            <w:u w:val="none"/>
          </w:rPr>
          <w:delText xml:space="preserve"> directory does not have the same format as the current reader procedure.  This will be resolved once CDF data products are provided to the SDC and the reader can be vetted against those data products.  </w:delText>
        </w:r>
        <w:r w:rsidRPr="00F2629C" w:rsidDel="00A36F37">
          <w:rPr>
            <w:rStyle w:val="Hyperlink"/>
            <w:b/>
            <w:color w:val="000000" w:themeColor="text1"/>
            <w:u w:val="none"/>
          </w:rPr>
          <w:delText>This error can be ignored for now, since there are no CDF data products yet available.</w:delText>
        </w:r>
        <w:bookmarkStart w:id="625" w:name="_Toc482474144"/>
        <w:bookmarkStart w:id="626" w:name="_Toc482474629"/>
        <w:bookmarkEnd w:id="625"/>
        <w:bookmarkEnd w:id="626"/>
      </w:del>
    </w:p>
    <w:p w14:paraId="1A0D87C2" w14:textId="7CFABAC6" w:rsidR="007E4590" w:rsidRPr="00FD03F8" w:rsidDel="00A36F37" w:rsidRDefault="0017101D" w:rsidP="007E4590">
      <w:pPr>
        <w:pStyle w:val="ListParagraph"/>
        <w:numPr>
          <w:ilvl w:val="0"/>
          <w:numId w:val="14"/>
        </w:numPr>
        <w:rPr>
          <w:del w:id="627" w:author="Bryan Harter" w:date="2017-05-13T16:22:00Z"/>
          <w:color w:val="000000" w:themeColor="text1"/>
        </w:rPr>
      </w:pPr>
      <w:del w:id="628" w:author="Bryan Harter" w:date="2017-05-13T16:22:00Z">
        <w:r w:rsidRPr="0017101D" w:rsidDel="00A36F37">
          <w:rPr>
            <w:rStyle w:val="Hyperlink"/>
            <w:color w:val="000000" w:themeColor="text1"/>
            <w:u w:val="none"/>
          </w:rPr>
          <w:delText>If you receive any other type of error, email us for help.</w:delText>
        </w:r>
        <w:bookmarkStart w:id="629" w:name="_Toc482474145"/>
        <w:bookmarkStart w:id="630" w:name="_Toc482474630"/>
        <w:bookmarkEnd w:id="629"/>
        <w:bookmarkEnd w:id="630"/>
      </w:del>
    </w:p>
    <w:p w14:paraId="592C1DF2" w14:textId="7EAE7F09" w:rsidR="0017101D" w:rsidRDefault="0017101D" w:rsidP="00125A65">
      <w:pPr>
        <w:pStyle w:val="Heading2"/>
      </w:pPr>
      <w:bookmarkStart w:id="631" w:name="_Required_Data_Directory"/>
      <w:bookmarkStart w:id="632" w:name="_Required_Data_Directory_1"/>
      <w:bookmarkStart w:id="633" w:name="_Toc482474631"/>
      <w:bookmarkEnd w:id="631"/>
      <w:bookmarkEnd w:id="632"/>
      <w:r>
        <w:lastRenderedPageBreak/>
        <w:t>Required Data Directory Structure</w:t>
      </w:r>
      <w:bookmarkEnd w:id="633"/>
    </w:p>
    <w:p w14:paraId="4A6FE7E1" w14:textId="00AD78EC" w:rsidR="0017101D" w:rsidRDefault="0017101D" w:rsidP="0017101D">
      <w:pPr>
        <w:pStyle w:val="ListParagraph"/>
      </w:pPr>
      <w:r>
        <w:t>The toolkit requires data files to be stored in a particular directory structure. This directory structur</w:t>
      </w:r>
      <w:r w:rsidR="00053B14">
        <w:t>e matches the SDC and</w:t>
      </w:r>
      <w:r>
        <w:t xml:space="preserve"> SSL directory structure. </w:t>
      </w:r>
      <w:r w:rsidR="00053B14">
        <w:t xml:space="preserve"> </w:t>
      </w:r>
      <w:r>
        <w:t xml:space="preserve">However, a user is able to choose the root directory location for the data to be stored (will refer to this as the </w:t>
      </w:r>
      <w:r w:rsidRPr="0017101D">
        <w:rPr>
          <w:rFonts w:ascii="Monaco" w:hAnsi="Monaco"/>
          <w:sz w:val="22"/>
          <w:szCs w:val="22"/>
        </w:rPr>
        <w:t>ROOT_DATA_DIR</w:t>
      </w:r>
      <w:r>
        <w:t xml:space="preserve">). </w:t>
      </w:r>
      <w:r w:rsidR="00053B14">
        <w:t xml:space="preserve"> </w:t>
      </w:r>
      <w:r>
        <w:t xml:space="preserve">When you first use a download or read procedure, you will be prompted to select this </w:t>
      </w:r>
      <w:r w:rsidRPr="0017101D">
        <w:rPr>
          <w:rFonts w:ascii="Monaco" w:hAnsi="Monaco"/>
          <w:sz w:val="22"/>
          <w:szCs w:val="22"/>
        </w:rPr>
        <w:t>ROOT_DATA_DIR</w:t>
      </w:r>
      <w:r>
        <w:t xml:space="preserve">. </w:t>
      </w:r>
      <w:r w:rsidR="00053B14">
        <w:t xml:space="preserve"> </w:t>
      </w:r>
      <w:r>
        <w:t>After the selection is made, it is saved in a file (</w:t>
      </w:r>
      <w:r w:rsidRPr="0017101D">
        <w:rPr>
          <w:rFonts w:ascii="Monaco" w:hAnsi="Monaco"/>
          <w:sz w:val="22"/>
          <w:szCs w:val="22"/>
        </w:rPr>
        <w:t>mvn_toolkit_prefs.txt</w:t>
      </w:r>
      <w:r>
        <w:t xml:space="preserve">), and can be changed later if desired. </w:t>
      </w:r>
      <w:r w:rsidR="00053B14">
        <w:t xml:space="preserve"> </w:t>
      </w:r>
      <w:r>
        <w:t xml:space="preserve">A user can also choose to set an environment variable </w:t>
      </w:r>
      <w:r w:rsidRPr="0017101D">
        <w:rPr>
          <w:rFonts w:ascii="Monaco" w:hAnsi="Monaco"/>
          <w:sz w:val="22"/>
          <w:szCs w:val="22"/>
        </w:rPr>
        <w:t>ROOT_DATA_DIR</w:t>
      </w:r>
      <w:r>
        <w:t xml:space="preserve"> instead of using the preferences file. </w:t>
      </w:r>
      <w:r w:rsidR="00053B14">
        <w:t xml:space="preserve"> </w:t>
      </w:r>
      <w:r>
        <w:t xml:space="preserve">The remaining directory structure will then be automatically generated under this </w:t>
      </w:r>
      <w:r w:rsidRPr="0017101D">
        <w:rPr>
          <w:rFonts w:ascii="Monaco" w:hAnsi="Monaco"/>
          <w:sz w:val="22"/>
          <w:szCs w:val="22"/>
        </w:rPr>
        <w:t>ROOT_DATA_DIR</w:t>
      </w:r>
      <w:r>
        <w:t xml:space="preserve">. </w:t>
      </w:r>
      <w:r w:rsidR="00053B14">
        <w:t xml:space="preserve"> </w:t>
      </w:r>
      <w:r>
        <w:t xml:space="preserve">The toolkit download procedures will download files into this directory structure, and the read procedure expects to find data files there as well. </w:t>
      </w:r>
      <w:r w:rsidR="00053B14">
        <w:t xml:space="preserve"> </w:t>
      </w:r>
      <w:r>
        <w:t>The directory structure that is created (and required) looks like:</w:t>
      </w:r>
    </w:p>
    <w:p w14:paraId="421F9202" w14:textId="77777777" w:rsidR="0017101D" w:rsidRDefault="0017101D" w:rsidP="0017101D">
      <w:pPr>
        <w:pStyle w:val="ListParagraph"/>
      </w:pPr>
    </w:p>
    <w:p w14:paraId="089CEDCF" w14:textId="40F35337" w:rsidR="0017101D" w:rsidRPr="0017101D" w:rsidRDefault="0017101D" w:rsidP="0017101D">
      <w:pPr>
        <w:pStyle w:val="ListParagraph"/>
        <w:rPr>
          <w:rFonts w:ascii="Monaco" w:hAnsi="Monaco"/>
          <w:sz w:val="22"/>
          <w:szCs w:val="22"/>
        </w:rPr>
      </w:pPr>
      <w:r w:rsidRPr="0017101D">
        <w:rPr>
          <w:rFonts w:ascii="Monaco" w:hAnsi="Monaco"/>
          <w:sz w:val="22"/>
          <w:szCs w:val="22"/>
        </w:rPr>
        <w:t>&lt;ROOT_DATA_DIR&gt;/maven/data/sci/kp/insitu/&lt;YYYY&gt;/&lt;MM&gt;/</w:t>
      </w:r>
    </w:p>
    <w:p w14:paraId="075BE47C" w14:textId="29F1B20B" w:rsidR="0017101D" w:rsidRPr="0017101D" w:rsidRDefault="00125A65" w:rsidP="00125A65">
      <w:pPr>
        <w:pStyle w:val="ListParagraph"/>
        <w:tabs>
          <w:tab w:val="left" w:pos="4795"/>
        </w:tabs>
        <w:rPr>
          <w:rFonts w:ascii="Monaco" w:hAnsi="Monaco"/>
          <w:sz w:val="22"/>
          <w:szCs w:val="22"/>
        </w:rPr>
      </w:pPr>
      <w:r>
        <w:rPr>
          <w:rFonts w:ascii="Monaco" w:hAnsi="Monaco"/>
          <w:sz w:val="22"/>
          <w:szCs w:val="22"/>
        </w:rPr>
        <w:tab/>
      </w:r>
      <w:r w:rsidR="0017101D" w:rsidRPr="0017101D">
        <w:rPr>
          <w:rFonts w:ascii="Monaco" w:hAnsi="Monaco"/>
          <w:sz w:val="22"/>
          <w:szCs w:val="22"/>
        </w:rPr>
        <w:t>kp/iuvs/&lt;YYYY&gt;/&lt;MM&gt;/</w:t>
      </w:r>
    </w:p>
    <w:p w14:paraId="6B592B0E" w14:textId="77777777" w:rsidR="0017101D" w:rsidRDefault="0017101D" w:rsidP="0017101D">
      <w:pPr>
        <w:pStyle w:val="ListParagraph"/>
      </w:pPr>
    </w:p>
    <w:p w14:paraId="56D5B943" w14:textId="39DC3750" w:rsidR="0017101D" w:rsidRDefault="0017101D" w:rsidP="0017101D">
      <w:pPr>
        <w:pStyle w:val="ListParagraph"/>
      </w:pPr>
      <w:r>
        <w:t xml:space="preserve">And if you choose to </w:t>
      </w:r>
      <w:r w:rsidR="00053B14">
        <w:t>download the level 2 data using the Toolkit routine (</w:t>
      </w:r>
      <w:r w:rsidR="00053B14" w:rsidRPr="0030113C">
        <w:rPr>
          <w:rFonts w:ascii="Monaco" w:hAnsi="Monaco" w:cs="Monaco"/>
          <w:b/>
          <w:bCs/>
          <w:color w:val="007F7F"/>
          <w:sz w:val="22"/>
          <w:szCs w:val="22"/>
        </w:rPr>
        <w:t>mvn_kp_download_</w:t>
      </w:r>
      <w:ins w:id="634" w:author="Bryan Harter" w:date="2017-05-13T16:24:00Z">
        <w:r w:rsidR="00A36F37">
          <w:rPr>
            <w:rFonts w:ascii="Monaco" w:hAnsi="Monaco" w:cs="Monaco"/>
            <w:b/>
            <w:bCs/>
            <w:color w:val="007F7F"/>
            <w:sz w:val="22"/>
            <w:szCs w:val="22"/>
          </w:rPr>
          <w:t>sci</w:t>
        </w:r>
      </w:ins>
      <w:del w:id="635" w:author="Bryan Harter" w:date="2017-05-13T16:24:00Z">
        <w:r w:rsidR="00053B14" w:rsidRPr="0030113C" w:rsidDel="00A36F37">
          <w:rPr>
            <w:rFonts w:ascii="Monaco" w:hAnsi="Monaco" w:cs="Monaco"/>
            <w:b/>
            <w:bCs/>
            <w:color w:val="007F7F"/>
            <w:sz w:val="22"/>
            <w:szCs w:val="22"/>
          </w:rPr>
          <w:delText>l</w:delText>
        </w:r>
      </w:del>
      <w:del w:id="636" w:author="Bryan Harter" w:date="2017-05-13T16:23:00Z">
        <w:r w:rsidR="00053B14" w:rsidRPr="0030113C" w:rsidDel="00A36F37">
          <w:rPr>
            <w:rFonts w:ascii="Monaco" w:hAnsi="Monaco" w:cs="Monaco"/>
            <w:b/>
            <w:bCs/>
            <w:color w:val="007F7F"/>
            <w:sz w:val="22"/>
            <w:szCs w:val="22"/>
          </w:rPr>
          <w:delText>2</w:delText>
        </w:r>
      </w:del>
      <w:r w:rsidR="00053B14" w:rsidRPr="0030113C">
        <w:rPr>
          <w:rFonts w:ascii="Monaco" w:hAnsi="Monaco" w:cs="Monaco"/>
          <w:b/>
          <w:bCs/>
          <w:color w:val="007F7F"/>
          <w:sz w:val="22"/>
          <w:szCs w:val="22"/>
        </w:rPr>
        <w:t>_files</w:t>
      </w:r>
      <w:r w:rsidR="00053B14">
        <w:t>)</w:t>
      </w:r>
      <w:r>
        <w:t>, the following will be created (and required):</w:t>
      </w:r>
    </w:p>
    <w:p w14:paraId="60311EDF" w14:textId="77777777" w:rsidR="0017101D" w:rsidRDefault="0017101D" w:rsidP="0017101D">
      <w:pPr>
        <w:pStyle w:val="ListParagraph"/>
      </w:pPr>
    </w:p>
    <w:p w14:paraId="6E0B4F4B" w14:textId="2EA9E5EF" w:rsidR="0017101D" w:rsidRPr="0017101D" w:rsidRDefault="0017101D" w:rsidP="00053B14">
      <w:pPr>
        <w:pStyle w:val="ListParagraph"/>
        <w:rPr>
          <w:rFonts w:ascii="Monaco" w:hAnsi="Monaco"/>
          <w:sz w:val="22"/>
          <w:szCs w:val="22"/>
        </w:rPr>
      </w:pPr>
      <w:r w:rsidRPr="0017101D">
        <w:rPr>
          <w:rFonts w:ascii="Monaco" w:hAnsi="Monaco"/>
          <w:sz w:val="22"/>
          <w:szCs w:val="22"/>
        </w:rPr>
        <w:t>&lt;ROOT_DATA_DIR&gt;/maven/data/sci/sta/l2/&lt;YYYY&gt;/&lt;MM&gt;/</w:t>
      </w:r>
    </w:p>
    <w:p w14:paraId="42EDE98E"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sep/l2/&lt;YYYY&gt;/&lt;MM&gt;/</w:t>
      </w:r>
    </w:p>
    <w:p w14:paraId="3C25C96C"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swi/l2/&lt;YYYY&gt;/&lt;MM&gt;/</w:t>
      </w:r>
    </w:p>
    <w:p w14:paraId="10AD101A"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swe/l2/&lt;YYYY&gt;/&lt;MM&gt;/</w:t>
      </w:r>
    </w:p>
    <w:p w14:paraId="5A4F5D15"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lpw/l2/&lt;YYYY&gt;/&lt;MM&gt;/</w:t>
      </w:r>
    </w:p>
    <w:p w14:paraId="31B2CBD7"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mag/l2/&lt;YYYY&gt;/&lt;MM&gt;/</w:t>
      </w:r>
    </w:p>
    <w:p w14:paraId="3342CF72"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iuv/l2/&lt;YYYY&gt;/&lt;MM&gt;/</w:t>
      </w:r>
    </w:p>
    <w:p w14:paraId="251D282D"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ngi/l2/&lt;YYYY&gt;/&lt;MM&gt;/</w:t>
      </w:r>
    </w:p>
    <w:p w14:paraId="6A9AFF11"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euv/l2/&lt;YYYY&gt;/&lt;MM&gt;/</w:t>
      </w:r>
    </w:p>
    <w:p w14:paraId="57381C45" w14:textId="35FE2E69"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acc/l2/&lt;YYYY&gt;/&lt;MM&gt;/</w:t>
      </w:r>
    </w:p>
    <w:p w14:paraId="3227E2EB" w14:textId="77777777" w:rsidR="0017101D" w:rsidRDefault="0017101D" w:rsidP="0017101D">
      <w:pPr>
        <w:pStyle w:val="ListParagraph"/>
      </w:pPr>
    </w:p>
    <w:p w14:paraId="14B7D6FC" w14:textId="7A38A2A6" w:rsidR="00053B14" w:rsidRDefault="0017101D" w:rsidP="00053B14">
      <w:pPr>
        <w:pStyle w:val="ListParagraph"/>
        <w:numPr>
          <w:ilvl w:val="0"/>
          <w:numId w:val="20"/>
        </w:numPr>
        <w:ind w:left="990" w:hanging="270"/>
      </w:pPr>
      <w:r w:rsidRPr="00125A65">
        <w:rPr>
          <w:b/>
          <w:sz w:val="28"/>
          <w:szCs w:val="28"/>
        </w:rPr>
        <w:t>Note</w:t>
      </w:r>
      <w:r>
        <w:t xml:space="preserve">: If you are on </w:t>
      </w:r>
      <w:r w:rsidR="00125A65">
        <w:t>W</w:t>
      </w:r>
      <w:r>
        <w:t>indows, the forwar</w:t>
      </w:r>
      <w:r w:rsidR="00053B14">
        <w:t xml:space="preserve">d slashes </w:t>
      </w:r>
      <w:ins w:id="637" w:author="Kevin McGouldrick" w:date="2015-11-17T12:21:00Z">
        <w:r w:rsidR="004F016D">
          <w:t xml:space="preserve">(/) </w:t>
        </w:r>
      </w:ins>
      <w:r w:rsidR="00053B14">
        <w:t>will be back slashes</w:t>
      </w:r>
      <w:ins w:id="638" w:author="Kevin McGouldrick" w:date="2015-11-17T12:21:00Z">
        <w:r w:rsidR="004F016D">
          <w:t xml:space="preserve"> (\)</w:t>
        </w:r>
      </w:ins>
      <w:r w:rsidR="00053B14">
        <w:t>.</w:t>
      </w:r>
    </w:p>
    <w:p w14:paraId="33A2C3FD" w14:textId="6BBF407C" w:rsidR="00125A65" w:rsidRDefault="0017101D" w:rsidP="00053B14">
      <w:pPr>
        <w:pStyle w:val="ListParagraph"/>
        <w:numPr>
          <w:ilvl w:val="0"/>
          <w:numId w:val="20"/>
        </w:numPr>
        <w:ind w:left="990" w:hanging="270"/>
      </w:pPr>
      <w:r>
        <w:t>&lt;</w:t>
      </w:r>
      <w:r w:rsidRPr="00125A65">
        <w:rPr>
          <w:rFonts w:ascii="Monaco" w:hAnsi="Monaco"/>
          <w:sz w:val="22"/>
          <w:szCs w:val="22"/>
        </w:rPr>
        <w:t>ROOT_DAT</w:t>
      </w:r>
      <w:r w:rsidR="00125A65" w:rsidRPr="00125A65">
        <w:rPr>
          <w:rFonts w:ascii="Monaco" w:hAnsi="Monaco"/>
          <w:sz w:val="22"/>
          <w:szCs w:val="22"/>
        </w:rPr>
        <w:t>A</w:t>
      </w:r>
      <w:r w:rsidRPr="00125A65">
        <w:rPr>
          <w:rFonts w:ascii="Monaco" w:hAnsi="Monaco"/>
          <w:sz w:val="22"/>
          <w:szCs w:val="22"/>
        </w:rPr>
        <w:t>_DIR</w:t>
      </w:r>
      <w:r>
        <w:t xml:space="preserve">&gt; is chosen by the user. </w:t>
      </w:r>
    </w:p>
    <w:p w14:paraId="3F390CCA" w14:textId="06458AF1" w:rsidR="0017101D" w:rsidRDefault="0017101D" w:rsidP="00053B14">
      <w:pPr>
        <w:pStyle w:val="ListParagraph"/>
        <w:numPr>
          <w:ilvl w:val="0"/>
          <w:numId w:val="20"/>
        </w:numPr>
        <w:ind w:left="990" w:hanging="270"/>
        <w:rPr>
          <w:ins w:id="639" w:author="Bryan Harter" w:date="2017-05-13T16:25:00Z"/>
        </w:rPr>
      </w:pPr>
      <w:r>
        <w:t>&lt;YYYY&gt; and &lt;MM&gt; will be created as files for those year/month exist.</w:t>
      </w:r>
    </w:p>
    <w:p w14:paraId="4A7A02EF" w14:textId="77777777" w:rsidR="00A36F37" w:rsidRDefault="00A36F37">
      <w:pPr>
        <w:rPr>
          <w:ins w:id="640" w:author="Bryan Harter" w:date="2017-05-13T16:25:00Z"/>
        </w:rPr>
        <w:pPrChange w:id="641" w:author="Bryan Harter" w:date="2017-05-13T16:25:00Z">
          <w:pPr>
            <w:pStyle w:val="ListParagraph"/>
            <w:numPr>
              <w:numId w:val="20"/>
            </w:numPr>
            <w:ind w:left="990" w:hanging="270"/>
          </w:pPr>
        </w:pPrChange>
      </w:pPr>
    </w:p>
    <w:p w14:paraId="20B086D2" w14:textId="04E1CF0B" w:rsidR="00A36F37" w:rsidRDefault="00A36F37" w:rsidP="00A36F37">
      <w:pPr>
        <w:pStyle w:val="Heading2"/>
        <w:rPr>
          <w:ins w:id="642" w:author="Bryan Harter" w:date="2017-05-13T16:26:00Z"/>
        </w:rPr>
      </w:pPr>
      <w:bookmarkStart w:id="643" w:name="_Toc482474632"/>
      <w:ins w:id="644" w:author="Bryan Harter" w:date="2017-05-13T16:26:00Z">
        <w:r w:rsidRPr="00A36F37">
          <w:rPr>
            <w:rPrChange w:id="645" w:author="Bryan Harter" w:date="2017-05-13T16:26:00Z">
              <w:rPr>
                <w:highlight w:val="yellow"/>
              </w:rPr>
            </w:rPrChange>
          </w:rPr>
          <w:t>Starting the Toolkit</w:t>
        </w:r>
        <w:bookmarkEnd w:id="643"/>
      </w:ins>
    </w:p>
    <w:p w14:paraId="1E81B2F9" w14:textId="5BAA4AE6" w:rsidR="00A36F37" w:rsidRDefault="00BE46C8">
      <w:pPr>
        <w:ind w:left="720"/>
        <w:rPr>
          <w:ins w:id="646" w:author="Bryan Harter" w:date="2017-05-13T16:26:00Z"/>
        </w:rPr>
        <w:pPrChange w:id="647" w:author="Bryan Harter" w:date="2017-05-13T16:26:00Z">
          <w:pPr>
            <w:pStyle w:val="Heading2"/>
          </w:pPr>
        </w:pPrChange>
      </w:pPr>
      <w:ins w:id="648" w:author="Bryan Harter" w:date="2017-05-13T16:33:00Z">
        <w:r>
          <w:t>The</w:t>
        </w:r>
      </w:ins>
      <w:ins w:id="649" w:author="Bryan Harter" w:date="2017-05-13T16:26:00Z">
        <w:r>
          <w:t xml:space="preserve"> toolkit was developed under the assumption that most users would be using it in an interactive command line environment.  To start up an interactive session of python, type the following command in the terminal:</w:t>
        </w:r>
      </w:ins>
    </w:p>
    <w:p w14:paraId="374E8DFF" w14:textId="77777777" w:rsidR="00BE46C8" w:rsidRDefault="00BE46C8">
      <w:pPr>
        <w:ind w:left="720"/>
        <w:rPr>
          <w:ins w:id="650" w:author="Bryan Harter" w:date="2017-05-13T16:34:00Z"/>
        </w:rPr>
        <w:pPrChange w:id="651" w:author="Bryan Harter" w:date="2017-05-13T16:26:00Z">
          <w:pPr>
            <w:pStyle w:val="Heading2"/>
          </w:pPr>
        </w:pPrChange>
      </w:pPr>
    </w:p>
    <w:p w14:paraId="2F083C89" w14:textId="13AAA573" w:rsidR="00BE46C8" w:rsidRDefault="00BE46C8">
      <w:pPr>
        <w:ind w:left="720"/>
        <w:rPr>
          <w:ins w:id="652" w:author="Bryan Harter" w:date="2017-05-13T16:35:00Z"/>
          <w:rFonts w:ascii="Consolas" w:hAnsi="Consolas" w:cs="Consolas"/>
          <w:color w:val="24292E"/>
        </w:rPr>
        <w:pPrChange w:id="653" w:author="Bryan Harter" w:date="2017-05-13T16:26:00Z">
          <w:pPr>
            <w:pStyle w:val="Heading2"/>
          </w:pPr>
        </w:pPrChange>
      </w:pPr>
      <w:ins w:id="654" w:author="Bryan Harter" w:date="2017-05-13T16:34:00Z">
        <w:r>
          <w:tab/>
        </w:r>
        <w:r>
          <w:rPr>
            <w:rFonts w:ascii="Consolas" w:hAnsi="Consolas" w:cs="Consolas"/>
            <w:color w:val="24292E"/>
          </w:rPr>
          <w:t>&gt;&gt;IPython</w:t>
        </w:r>
      </w:ins>
    </w:p>
    <w:p w14:paraId="5C9D85BD" w14:textId="77777777" w:rsidR="00BE46C8" w:rsidRDefault="00BE46C8">
      <w:pPr>
        <w:ind w:left="720"/>
        <w:rPr>
          <w:ins w:id="655" w:author="Bryan Harter" w:date="2017-05-13T16:35:00Z"/>
          <w:rFonts w:ascii="Consolas" w:hAnsi="Consolas" w:cs="Consolas"/>
          <w:color w:val="24292E"/>
        </w:rPr>
        <w:pPrChange w:id="656" w:author="Bryan Harter" w:date="2017-05-13T16:26:00Z">
          <w:pPr>
            <w:pStyle w:val="Heading2"/>
          </w:pPr>
        </w:pPrChange>
      </w:pPr>
    </w:p>
    <w:p w14:paraId="22209C86" w14:textId="1F99798F" w:rsidR="00BE46C8" w:rsidRDefault="00BE46C8">
      <w:pPr>
        <w:ind w:left="720"/>
        <w:rPr>
          <w:ins w:id="657" w:author="Bryan Harter" w:date="2017-05-13T16:37:00Z"/>
        </w:rPr>
        <w:pPrChange w:id="658" w:author="Bryan Harter" w:date="2017-05-13T16:26:00Z">
          <w:pPr>
            <w:pStyle w:val="Heading2"/>
          </w:pPr>
        </w:pPrChange>
      </w:pPr>
      <w:ins w:id="659" w:author="Bryan Harter" w:date="2017-05-13T16:36:00Z">
        <w:r>
          <w:t>Th</w:t>
        </w:r>
      </w:ins>
      <w:ins w:id="660" w:author="Bryan Harter" w:date="2017-05-13T16:39:00Z">
        <w:r>
          <w:t>e</w:t>
        </w:r>
      </w:ins>
      <w:ins w:id="661" w:author="Bryan Harter" w:date="2017-05-13T16:36:00Z">
        <w:r>
          <w:t xml:space="preserve"> terminal should display </w:t>
        </w:r>
      </w:ins>
      <w:ins w:id="662" w:author="Bryan Harter" w:date="2017-05-13T16:37:00Z">
        <w:r>
          <w:t xml:space="preserve">that an interactive version of python has begun.  </w:t>
        </w:r>
      </w:ins>
      <w:ins w:id="663" w:author="Bryan Harter" w:date="2017-05-13T16:35:00Z">
        <w:r>
          <w:t>The</w:t>
        </w:r>
      </w:ins>
      <w:ins w:id="664" w:author="Bryan Harter" w:date="2017-05-13T16:36:00Z">
        <w:r>
          <w:t>n</w:t>
        </w:r>
      </w:ins>
      <w:ins w:id="665" w:author="Bryan Harter" w:date="2017-05-13T16:35:00Z">
        <w:r>
          <w:t xml:space="preserve"> to start a toolkit session, type:</w:t>
        </w:r>
      </w:ins>
    </w:p>
    <w:p w14:paraId="7D319C3F" w14:textId="22B5ACDC" w:rsidR="00BE46C8" w:rsidRDefault="00BE46C8">
      <w:pPr>
        <w:ind w:left="720"/>
        <w:rPr>
          <w:ins w:id="666" w:author="Bryan Harter" w:date="2017-05-13T16:38:00Z"/>
          <w:rFonts w:ascii="Consolas" w:hAnsi="Consolas" w:cs="Consolas"/>
          <w:color w:val="24292E"/>
        </w:rPr>
        <w:pPrChange w:id="667" w:author="Bryan Harter" w:date="2017-05-13T16:26:00Z">
          <w:pPr>
            <w:pStyle w:val="Heading2"/>
          </w:pPr>
        </w:pPrChange>
      </w:pPr>
      <w:ins w:id="668" w:author="Bryan Harter" w:date="2017-05-13T16:37:00Z">
        <w:r>
          <w:lastRenderedPageBreak/>
          <w:tab/>
        </w:r>
        <w:r>
          <w:rPr>
            <w:rFonts w:ascii="Consolas" w:hAnsi="Consolas" w:cs="Consolas"/>
            <w:color w:val="24292E"/>
          </w:rPr>
          <w:t>&gt;&gt;import pydivide</w:t>
        </w:r>
      </w:ins>
    </w:p>
    <w:p w14:paraId="247448FF" w14:textId="7966B750" w:rsidR="00BE46C8" w:rsidRDefault="00BE46C8">
      <w:pPr>
        <w:rPr>
          <w:ins w:id="669" w:author="Bryan Harter" w:date="2017-05-13T16:40:00Z"/>
        </w:rPr>
        <w:pPrChange w:id="670" w:author="Bryan Harter" w:date="2017-05-13T16:39:00Z">
          <w:pPr>
            <w:pStyle w:val="Heading2"/>
          </w:pPr>
        </w:pPrChange>
      </w:pPr>
    </w:p>
    <w:p w14:paraId="7386996B" w14:textId="77777777" w:rsidR="000914A5" w:rsidRDefault="000914A5">
      <w:pPr>
        <w:ind w:left="720"/>
        <w:rPr>
          <w:ins w:id="671" w:author="Bryan Harter" w:date="2017-05-13T16:43:00Z"/>
        </w:rPr>
        <w:pPrChange w:id="672" w:author="Bryan Harter" w:date="2017-05-13T16:41:00Z">
          <w:pPr>
            <w:pStyle w:val="Heading2"/>
          </w:pPr>
        </w:pPrChange>
      </w:pPr>
      <w:ins w:id="673" w:author="Bryan Harter" w:date="2017-05-13T16:40:00Z">
        <w:r>
          <w:t xml:space="preserve">The toolkit commands are now ready to be used by typing them into the terminal.  </w:t>
        </w:r>
      </w:ins>
    </w:p>
    <w:p w14:paraId="7BE32FAF" w14:textId="77777777" w:rsidR="000914A5" w:rsidRDefault="000914A5">
      <w:pPr>
        <w:ind w:left="720"/>
        <w:rPr>
          <w:ins w:id="674" w:author="Bryan Harter" w:date="2017-05-13T16:43:00Z"/>
        </w:rPr>
        <w:pPrChange w:id="675" w:author="Bryan Harter" w:date="2017-05-13T16:41:00Z">
          <w:pPr>
            <w:pStyle w:val="Heading2"/>
          </w:pPr>
        </w:pPrChange>
      </w:pPr>
    </w:p>
    <w:p w14:paraId="1FD3FB31" w14:textId="6C953232" w:rsidR="000914A5" w:rsidRDefault="000914A5">
      <w:pPr>
        <w:ind w:left="720"/>
        <w:rPr>
          <w:ins w:id="676" w:author="Bryan Harter" w:date="2017-05-13T16:41:00Z"/>
        </w:rPr>
        <w:pPrChange w:id="677" w:author="Bryan Harter" w:date="2017-05-13T16:41:00Z">
          <w:pPr>
            <w:pStyle w:val="Heading2"/>
          </w:pPr>
        </w:pPrChange>
      </w:pPr>
      <w:ins w:id="678" w:author="Bryan Harter" w:date="2017-05-13T16:40:00Z">
        <w:r>
          <w:t xml:space="preserve">If you </w:t>
        </w:r>
      </w:ins>
      <w:ins w:id="679" w:author="Bryan Harter" w:date="2017-05-13T16:41:00Z">
        <w:r>
          <w:t>want to do more sophisticated data analysis than the toolkit currently offers, there are several other libraries you can import as well that provide functions similar to IDL and MATLAB.  These libraries include:</w:t>
        </w:r>
      </w:ins>
    </w:p>
    <w:p w14:paraId="7C0F2897" w14:textId="77777777" w:rsidR="000914A5" w:rsidRDefault="000914A5">
      <w:pPr>
        <w:ind w:left="720"/>
        <w:rPr>
          <w:ins w:id="680" w:author="Bryan Harter" w:date="2017-05-13T16:43:00Z"/>
        </w:rPr>
        <w:pPrChange w:id="681" w:author="Bryan Harter" w:date="2017-05-13T16:41:00Z">
          <w:pPr>
            <w:pStyle w:val="Heading2"/>
          </w:pPr>
        </w:pPrChange>
      </w:pPr>
    </w:p>
    <w:p w14:paraId="75393A0D" w14:textId="7ED1BBE4" w:rsidR="000914A5" w:rsidRDefault="000914A5">
      <w:pPr>
        <w:ind w:left="720"/>
        <w:rPr>
          <w:ins w:id="682" w:author="Bryan Harter" w:date="2017-05-13T16:43:00Z"/>
          <w:rFonts w:ascii="Consolas" w:hAnsi="Consolas" w:cs="Consolas"/>
          <w:color w:val="24292E"/>
        </w:rPr>
        <w:pPrChange w:id="683" w:author="Bryan Harter" w:date="2017-05-13T16:41:00Z">
          <w:pPr>
            <w:pStyle w:val="Heading2"/>
          </w:pPr>
        </w:pPrChange>
      </w:pPr>
      <w:ins w:id="684" w:author="Bryan Harter" w:date="2017-05-13T16:43:00Z">
        <w:r>
          <w:tab/>
        </w:r>
        <w:r>
          <w:rPr>
            <w:rFonts w:ascii="Consolas" w:hAnsi="Consolas" w:cs="Consolas"/>
            <w:color w:val="24292E"/>
          </w:rPr>
          <w:t>&gt;&gt;import scipy</w:t>
        </w:r>
      </w:ins>
    </w:p>
    <w:p w14:paraId="4151580F" w14:textId="6C869D0B" w:rsidR="000914A5" w:rsidRDefault="000914A5">
      <w:pPr>
        <w:ind w:left="720"/>
        <w:rPr>
          <w:ins w:id="685" w:author="Bryan Harter" w:date="2017-05-13T16:43:00Z"/>
          <w:rFonts w:ascii="Consolas" w:hAnsi="Consolas" w:cs="Consolas"/>
          <w:color w:val="24292E"/>
        </w:rPr>
        <w:pPrChange w:id="686" w:author="Bryan Harter" w:date="2017-05-13T16:41:00Z">
          <w:pPr>
            <w:pStyle w:val="Heading2"/>
          </w:pPr>
        </w:pPrChange>
      </w:pPr>
      <w:ins w:id="687" w:author="Bryan Harter" w:date="2017-05-13T16:43:00Z">
        <w:r>
          <w:rPr>
            <w:rFonts w:ascii="Consolas" w:hAnsi="Consolas" w:cs="Consolas"/>
            <w:color w:val="24292E"/>
          </w:rPr>
          <w:tab/>
          <w:t>&gt;&gt;import numpy</w:t>
        </w:r>
      </w:ins>
    </w:p>
    <w:p w14:paraId="0DA52AC1" w14:textId="56126FCB" w:rsidR="000914A5" w:rsidRDefault="000914A5">
      <w:pPr>
        <w:ind w:left="720"/>
        <w:rPr>
          <w:ins w:id="688" w:author="Bryan Harter" w:date="2017-05-13T16:43:00Z"/>
          <w:rFonts w:ascii="Consolas" w:hAnsi="Consolas" w:cs="Consolas"/>
          <w:color w:val="24292E"/>
        </w:rPr>
        <w:pPrChange w:id="689" w:author="Bryan Harter" w:date="2017-05-13T16:41:00Z">
          <w:pPr>
            <w:pStyle w:val="Heading2"/>
          </w:pPr>
        </w:pPrChange>
      </w:pPr>
      <w:ins w:id="690" w:author="Bryan Harter" w:date="2017-05-13T16:43:00Z">
        <w:r>
          <w:rPr>
            <w:rFonts w:ascii="Consolas" w:hAnsi="Consolas" w:cs="Consolas"/>
            <w:color w:val="24292E"/>
          </w:rPr>
          <w:tab/>
          <w:t>&gt;&gt;import pandas</w:t>
        </w:r>
      </w:ins>
    </w:p>
    <w:p w14:paraId="1366B3CF" w14:textId="77777777" w:rsidR="000914A5" w:rsidRDefault="000914A5">
      <w:pPr>
        <w:ind w:left="720"/>
        <w:rPr>
          <w:ins w:id="691" w:author="Bryan Harter" w:date="2017-05-13T16:44:00Z"/>
        </w:rPr>
        <w:pPrChange w:id="692" w:author="Bryan Harter" w:date="2017-05-13T16:41:00Z">
          <w:pPr>
            <w:pStyle w:val="Heading2"/>
          </w:pPr>
        </w:pPrChange>
      </w:pPr>
    </w:p>
    <w:p w14:paraId="3EA7B3A3" w14:textId="7DF44A32" w:rsidR="000914A5" w:rsidRDefault="000914A5">
      <w:pPr>
        <w:ind w:left="720"/>
        <w:rPr>
          <w:ins w:id="693" w:author="Bryan Harter" w:date="2017-05-13T16:44:00Z"/>
        </w:rPr>
        <w:pPrChange w:id="694" w:author="Bryan Harter" w:date="2017-05-13T16:46:00Z">
          <w:pPr>
            <w:pStyle w:val="Heading2"/>
          </w:pPr>
        </w:pPrChange>
      </w:pPr>
      <w:ins w:id="695" w:author="Bryan Harter" w:date="2017-05-13T16:45:00Z">
        <w:r>
          <w:t xml:space="preserve">These </w:t>
        </w:r>
      </w:ins>
      <w:ins w:id="696" w:author="Bryan Harter" w:date="2017-05-13T16:49:00Z">
        <w:r>
          <w:t xml:space="preserve">packages </w:t>
        </w:r>
      </w:ins>
      <w:ins w:id="697" w:author="Bryan Harter" w:date="2017-05-13T16:45:00Z">
        <w:r>
          <w:t>are automatically included in an Anaconda installation</w:t>
        </w:r>
      </w:ins>
      <w:ins w:id="698" w:author="Bryan Harter" w:date="2017-05-13T16:47:00Z">
        <w:r>
          <w:t>, so you do not need to download them separately</w:t>
        </w:r>
      </w:ins>
      <w:ins w:id="699" w:author="Bryan Harter" w:date="2017-05-13T16:45:00Z">
        <w:r>
          <w:t xml:space="preserve">.  </w:t>
        </w:r>
      </w:ins>
      <w:ins w:id="700" w:author="Bryan Harter" w:date="2017-05-13T16:44:00Z">
        <w:r>
          <w:t xml:space="preserve">Instructions on how to use these libraries are beyond the scope of this text, but </w:t>
        </w:r>
      </w:ins>
      <w:ins w:id="701" w:author="Bryan Harter" w:date="2017-05-13T16:47:00Z">
        <w:r>
          <w:t>helpful guides for these projects and others can be found</w:t>
        </w:r>
      </w:ins>
      <w:ins w:id="702" w:author="Bryan Harter" w:date="2017-05-13T16:44:00Z">
        <w:r>
          <w:t xml:space="preserve"> here:</w:t>
        </w:r>
      </w:ins>
    </w:p>
    <w:p w14:paraId="1029A76A" w14:textId="77777777" w:rsidR="000914A5" w:rsidRDefault="000914A5">
      <w:pPr>
        <w:ind w:left="720"/>
        <w:rPr>
          <w:ins w:id="703" w:author="Bryan Harter" w:date="2017-05-13T16:46:00Z"/>
        </w:rPr>
        <w:pPrChange w:id="704" w:author="Bryan Harter" w:date="2017-05-13T16:46:00Z">
          <w:pPr>
            <w:pStyle w:val="Heading2"/>
          </w:pPr>
        </w:pPrChange>
      </w:pPr>
    </w:p>
    <w:p w14:paraId="6CA4F172" w14:textId="38E28355" w:rsidR="000914A5" w:rsidRDefault="000914A5">
      <w:pPr>
        <w:ind w:left="720"/>
        <w:rPr>
          <w:ins w:id="705" w:author="Bryan Harter" w:date="2017-05-13T16:47:00Z"/>
        </w:rPr>
        <w:pPrChange w:id="706" w:author="Bryan Harter" w:date="2017-05-13T16:46:00Z">
          <w:pPr>
            <w:pStyle w:val="Heading2"/>
          </w:pPr>
        </w:pPrChange>
      </w:pPr>
      <w:ins w:id="707" w:author="Bryan Harter" w:date="2017-05-13T16:44:00Z">
        <w:r>
          <w:t xml:space="preserve"> </w:t>
        </w:r>
      </w:ins>
      <w:ins w:id="708" w:author="Bryan Harter" w:date="2017-05-13T16:47:00Z">
        <w:r>
          <w:tab/>
        </w:r>
        <w:r>
          <w:fldChar w:fldCharType="begin"/>
        </w:r>
        <w:r>
          <w:instrText xml:space="preserve"> HYPERLINK "</w:instrText>
        </w:r>
        <w:r w:rsidRPr="000914A5">
          <w:instrText>https://www.scipy.org/docs.html</w:instrText>
        </w:r>
        <w:r>
          <w:instrText xml:space="preserve">" </w:instrText>
        </w:r>
        <w:r>
          <w:fldChar w:fldCharType="separate"/>
        </w:r>
        <w:r w:rsidRPr="00350302">
          <w:rPr>
            <w:rStyle w:val="Hyperlink"/>
          </w:rPr>
          <w:t>https://www.scipy.org/docs.html</w:t>
        </w:r>
        <w:r>
          <w:fldChar w:fldCharType="end"/>
        </w:r>
      </w:ins>
    </w:p>
    <w:p w14:paraId="6FC0A649" w14:textId="0ECFA431" w:rsidR="000914A5" w:rsidRDefault="000914A5">
      <w:pPr>
        <w:ind w:left="720"/>
        <w:rPr>
          <w:ins w:id="709" w:author="Bryan Harter" w:date="2017-05-13T16:48:00Z"/>
        </w:rPr>
        <w:pPrChange w:id="710" w:author="Bryan Harter" w:date="2017-05-13T16:46:00Z">
          <w:pPr>
            <w:pStyle w:val="Heading2"/>
          </w:pPr>
        </w:pPrChange>
      </w:pPr>
      <w:ins w:id="711" w:author="Bryan Harter" w:date="2017-05-13T16:46:00Z">
        <w:r>
          <w:t xml:space="preserve">  </w:t>
        </w:r>
      </w:ins>
    </w:p>
    <w:p w14:paraId="47499042" w14:textId="05C79CC8" w:rsidR="000914A5" w:rsidRDefault="009F3D8A">
      <w:pPr>
        <w:ind w:left="720"/>
        <w:rPr>
          <w:ins w:id="712" w:author="Bryan Harter" w:date="2017-05-13T16:43:00Z"/>
        </w:rPr>
        <w:pPrChange w:id="713" w:author="Bryan Harter" w:date="2017-05-13T16:46:00Z">
          <w:pPr>
            <w:pStyle w:val="Heading2"/>
          </w:pPr>
        </w:pPrChange>
      </w:pPr>
      <w:ins w:id="714" w:author="Bryan Harter" w:date="2017-05-13T16:50:00Z">
        <w:r>
          <w:t xml:space="preserve">NOTE: </w:t>
        </w:r>
      </w:ins>
      <w:ins w:id="715" w:author="Bryan Harter" w:date="2017-05-13T16:48:00Z">
        <w:r>
          <w:t>You do not</w:t>
        </w:r>
        <w:r w:rsidR="000914A5">
          <w:t xml:space="preserve"> need to import these libraries in order for</w:t>
        </w:r>
        <w:r>
          <w:t xml:space="preserve"> the pydivide toolkit to work, you only need the initial </w:t>
        </w:r>
      </w:ins>
      <w:ins w:id="716" w:author="Bryan Harter" w:date="2017-05-13T16:51:00Z">
        <w:r>
          <w:t xml:space="preserve">“import pydivide” command.  </w:t>
        </w:r>
      </w:ins>
    </w:p>
    <w:p w14:paraId="32B3A66B" w14:textId="77777777" w:rsidR="000914A5" w:rsidRPr="00A36F37" w:rsidRDefault="000914A5">
      <w:pPr>
        <w:ind w:left="720"/>
        <w:rPr>
          <w:ins w:id="717" w:author="Bryan Harter" w:date="2017-05-13T16:26:00Z"/>
          <w:rPrChange w:id="718" w:author="Bryan Harter" w:date="2017-05-13T16:26:00Z">
            <w:rPr>
              <w:ins w:id="719" w:author="Bryan Harter" w:date="2017-05-13T16:26:00Z"/>
              <w:highlight w:val="yellow"/>
            </w:rPr>
          </w:rPrChange>
        </w:rPr>
        <w:pPrChange w:id="720" w:author="Bryan Harter" w:date="2017-05-13T16:41:00Z">
          <w:pPr>
            <w:pStyle w:val="Heading2"/>
          </w:pPr>
        </w:pPrChange>
      </w:pPr>
    </w:p>
    <w:p w14:paraId="5F74F8B1" w14:textId="13AAA573" w:rsidR="00A36F37" w:rsidDel="00A36F37" w:rsidRDefault="00A36F37">
      <w:pPr>
        <w:ind w:left="360"/>
        <w:rPr>
          <w:del w:id="721" w:author="Bryan Harter" w:date="2017-05-13T16:26:00Z"/>
        </w:rPr>
        <w:pPrChange w:id="722" w:author="Bryan Harter" w:date="2017-05-13T16:26:00Z">
          <w:pPr>
            <w:pStyle w:val="ListParagraph"/>
            <w:numPr>
              <w:numId w:val="20"/>
            </w:numPr>
            <w:ind w:left="990" w:hanging="270"/>
          </w:pPr>
        </w:pPrChange>
      </w:pPr>
      <w:bookmarkStart w:id="723" w:name="_Toc482474148"/>
      <w:bookmarkStart w:id="724" w:name="_Toc482474633"/>
      <w:bookmarkEnd w:id="723"/>
      <w:bookmarkEnd w:id="724"/>
    </w:p>
    <w:p w14:paraId="0C85A8EF" w14:textId="76F186B1" w:rsidR="0017101D" w:rsidRPr="00FD03F8" w:rsidRDefault="00125A65" w:rsidP="00125A65">
      <w:pPr>
        <w:pStyle w:val="Heading2"/>
        <w:rPr>
          <w:highlight w:val="yellow"/>
        </w:rPr>
      </w:pPr>
      <w:bookmarkStart w:id="725" w:name="_Toc482474634"/>
      <w:r w:rsidRPr="00FD03F8">
        <w:rPr>
          <w:highlight w:val="yellow"/>
        </w:rPr>
        <w:t>Getting More Help</w:t>
      </w:r>
      <w:bookmarkEnd w:id="725"/>
    </w:p>
    <w:p w14:paraId="34F004B6" w14:textId="3348C1B7" w:rsidR="00125A65" w:rsidRPr="00125A65" w:rsidRDefault="00125A65" w:rsidP="00125A65">
      <w:pPr>
        <w:pStyle w:val="ListParagraph"/>
      </w:pPr>
      <w:r>
        <w:t xml:space="preserve">If you have any further problems or questions, either with installation or operation of the Toolkit, feel free to contact the developers at </w:t>
      </w:r>
      <w:hyperlink r:id="rId8" w:history="1">
        <w:r>
          <w:rPr>
            <w:rStyle w:val="Hyperlink"/>
          </w:rPr>
          <w:t>maven_divide@lasp.colorado.edu</w:t>
        </w:r>
      </w:hyperlink>
    </w:p>
    <w:p w14:paraId="7BB641F6" w14:textId="669F99B4" w:rsidR="007E4590" w:rsidRDefault="00125A65" w:rsidP="00125A65">
      <w:pPr>
        <w:pStyle w:val="Heading1"/>
      </w:pPr>
      <w:bookmarkStart w:id="726" w:name="_Toc482474635"/>
      <w:r>
        <w:t>Toolkit Routines</w:t>
      </w:r>
      <w:bookmarkEnd w:id="726"/>
    </w:p>
    <w:p w14:paraId="19BE0958" w14:textId="5042DBCB" w:rsidR="00125A65" w:rsidRDefault="00125A65" w:rsidP="00125A65">
      <w:pPr>
        <w:pStyle w:val="ListParagraph"/>
      </w:pPr>
      <w:r>
        <w:t>Here we list the routines available in the MAVE</w:t>
      </w:r>
      <w:ins w:id="727" w:author="Bryan Harter" w:date="2017-05-13T16:24:00Z">
        <w:r w:rsidR="00A36F37">
          <w:t>N</w:t>
        </w:r>
      </w:ins>
      <w:del w:id="728" w:author="Bryan Harter" w:date="2017-05-13T16:24:00Z">
        <w:r w:rsidDel="00A36F37">
          <w:delText>n</w:delText>
        </w:r>
      </w:del>
      <w:r>
        <w:t xml:space="preserve"> Toolkit and provide static documentation for their usage.</w:t>
      </w:r>
      <w:r w:rsidR="00E65F70">
        <w:t xml:space="preserve">  For each, we will list the procedure name, followed by a brief description of what the code does, including the required and optional arguments that can be passed to the procedure.  Next, we display an example usage of the procedure, followed by a comprehensive listing of all of the required arguments, then the optional arguments.</w:t>
      </w:r>
    </w:p>
    <w:p w14:paraId="53550330" w14:textId="77777777" w:rsidR="00E65F70" w:rsidDel="00A36F37" w:rsidRDefault="00E65F70" w:rsidP="00125A65">
      <w:pPr>
        <w:pStyle w:val="ListParagraph"/>
        <w:rPr>
          <w:del w:id="729" w:author="Bryan Harter" w:date="2017-05-13T16:25:00Z"/>
        </w:rPr>
      </w:pPr>
    </w:p>
    <w:p w14:paraId="59C6C627" w14:textId="627C3145" w:rsidR="00E65F70" w:rsidDel="00A36F37" w:rsidRDefault="00E65F70">
      <w:pPr>
        <w:rPr>
          <w:del w:id="730" w:author="Bryan Harter" w:date="2017-05-13T16:24:00Z"/>
        </w:rPr>
        <w:pPrChange w:id="731" w:author="Bryan Harter" w:date="2017-05-13T16:25:00Z">
          <w:pPr>
            <w:pStyle w:val="ListParagraph"/>
          </w:pPr>
        </w:pPrChange>
      </w:pPr>
      <w:del w:id="732" w:author="Bryan Harter" w:date="2017-05-13T16:24:00Z">
        <w:r w:rsidDel="00A36F37">
          <w:delText>For the reader unfamiliar with IDL, valued optional arguments must be passed using the syntax “</w:delText>
        </w:r>
        <w:r w:rsidRPr="00A36F37" w:rsidDel="00A36F37">
          <w:rPr>
            <w:rFonts w:ascii="Monaco" w:hAnsi="Monaco"/>
            <w:sz w:val="22"/>
            <w:szCs w:val="22"/>
          </w:rPr>
          <w:delText>argument=value</w:delText>
        </w:r>
        <w:r w:rsidDel="00A36F37">
          <w:delText>” while flags or Boolean arguments are passed using the syntax “</w:delText>
        </w:r>
        <w:r w:rsidRPr="00A36F37" w:rsidDel="00A36F37">
          <w:rPr>
            <w:rFonts w:ascii="Monaco" w:hAnsi="Monaco"/>
            <w:sz w:val="22"/>
            <w:szCs w:val="22"/>
          </w:rPr>
          <w:delText>/flag</w:delText>
        </w:r>
        <w:r w:rsidR="00602BF1" w:rsidDel="00A36F37">
          <w:delText xml:space="preserve">”. </w:delText>
        </w:r>
        <w:r w:rsidR="002C3CB3" w:rsidDel="00A36F37">
          <w:delText xml:space="preserve">  The ordering of </w:delText>
        </w:r>
        <w:r w:rsidR="002C3CB3" w:rsidRPr="00A36F37" w:rsidDel="00A36F37">
          <w:rPr>
            <w:b/>
          </w:rPr>
          <w:delText>required</w:delText>
        </w:r>
        <w:r w:rsidR="002C3CB3" w:rsidDel="00A36F37">
          <w:delText xml:space="preserve"> arguments must be preserved</w:delText>
        </w:r>
        <w:r w:rsidR="00B15F2E" w:rsidDel="00A36F37">
          <w:delText xml:space="preserve"> </w:delText>
        </w:r>
        <w:r w:rsidR="00B15F2E" w:rsidRPr="00A36F37" w:rsidDel="00A36F37">
          <w:rPr>
            <w:i/>
          </w:rPr>
          <w:delText>if data are being passed</w:delText>
        </w:r>
        <w:r w:rsidR="00B15F2E" w:rsidDel="00A36F37">
          <w:delText xml:space="preserve"> to or from the procedure</w:delText>
        </w:r>
        <w:r w:rsidR="002C3CB3" w:rsidDel="00A36F37">
          <w:delText xml:space="preserve">; </w:delText>
        </w:r>
        <w:r w:rsidR="004270A8" w:rsidDel="00A36F37">
          <w:delText xml:space="preserve">otherwise, </w:delText>
        </w:r>
        <w:r w:rsidR="002C3CB3" w:rsidDel="00A36F37">
          <w:delText>arguments may be listed in any order.</w:delText>
        </w:r>
      </w:del>
    </w:p>
    <w:p w14:paraId="1E4065C3" w14:textId="77777777" w:rsidR="00602BF1" w:rsidRDefault="00602BF1">
      <w:pPr>
        <w:pPrChange w:id="733" w:author="Bryan Harter" w:date="2017-05-13T16:25:00Z">
          <w:pPr>
            <w:pStyle w:val="ListParagraph"/>
          </w:pPr>
        </w:pPrChange>
      </w:pPr>
    </w:p>
    <w:p w14:paraId="5970531B" w14:textId="33F3DC6F" w:rsidR="00602BF1" w:rsidDel="00A36F37" w:rsidRDefault="00602BF1" w:rsidP="00125A65">
      <w:pPr>
        <w:pStyle w:val="ListParagraph"/>
        <w:rPr>
          <w:del w:id="734" w:author="Bryan Harter" w:date="2017-05-13T16:25:00Z"/>
        </w:rPr>
      </w:pPr>
      <w:del w:id="735" w:author="Bryan Harter" w:date="2017-05-13T16:25:00Z">
        <w:r w:rsidDel="00A36F37">
          <w:lastRenderedPageBreak/>
          <w:delText>For all of these procedures, issuing the command “</w:delText>
        </w:r>
        <w:r w:rsidRPr="00602BF1" w:rsidDel="00A36F37">
          <w:rPr>
            <w:rFonts w:ascii="Monaco" w:hAnsi="Monaco"/>
            <w:sz w:val="22"/>
            <w:szCs w:val="22"/>
          </w:rPr>
          <w:delText>&lt;</w:delText>
        </w:r>
        <w:r w:rsidRPr="000B1006" w:rsidDel="00A36F37">
          <w:rPr>
            <w:rFonts w:ascii="Monaco" w:hAnsi="Monaco"/>
            <w:sz w:val="22"/>
            <w:szCs w:val="22"/>
          </w:rPr>
          <w:delText>procedure_name</w:delText>
        </w:r>
        <w:r w:rsidRPr="00602BF1" w:rsidDel="00A36F37">
          <w:rPr>
            <w:rFonts w:ascii="Monaco" w:hAnsi="Monaco"/>
            <w:sz w:val="22"/>
            <w:szCs w:val="22"/>
          </w:rPr>
          <w:delText>&gt;,</w:delText>
        </w:r>
        <w:r w:rsidDel="00A36F37">
          <w:rPr>
            <w:rFonts w:ascii="Monaco" w:hAnsi="Monaco"/>
            <w:sz w:val="22"/>
            <w:szCs w:val="22"/>
          </w:rPr>
          <w:delText xml:space="preserve"> </w:delText>
        </w:r>
        <w:r w:rsidRPr="00602BF1" w:rsidDel="00A36F37">
          <w:rPr>
            <w:rFonts w:ascii="Monaco" w:hAnsi="Monaco"/>
            <w:color w:val="FF0000"/>
            <w:sz w:val="22"/>
            <w:szCs w:val="22"/>
          </w:rPr>
          <w:delText>/help</w:delText>
        </w:r>
        <w:r w:rsidDel="00A36F37">
          <w:delText>” will generate a brief listing of the information contained here.</w:delText>
        </w:r>
        <w:bookmarkStart w:id="736" w:name="_Toc482474151"/>
        <w:bookmarkStart w:id="737" w:name="_Toc482474636"/>
        <w:bookmarkEnd w:id="736"/>
        <w:bookmarkEnd w:id="737"/>
      </w:del>
    </w:p>
    <w:p w14:paraId="5E6CB631" w14:textId="79A51325" w:rsidR="00D2238E" w:rsidRDefault="00F0452B" w:rsidP="00125A65">
      <w:pPr>
        <w:pStyle w:val="Heading2"/>
      </w:pPr>
      <w:bookmarkStart w:id="738" w:name="_Toc482474637"/>
      <w:r>
        <w:t xml:space="preserve">Downloading </w:t>
      </w:r>
      <w:r w:rsidR="00125A65">
        <w:t>Data Using the Toolkit</w:t>
      </w:r>
      <w:bookmarkEnd w:id="738"/>
    </w:p>
    <w:p w14:paraId="4D9E46DF" w14:textId="4368A021" w:rsidR="00E65F70" w:rsidRDefault="00125A65" w:rsidP="00E65F70">
      <w:pPr>
        <w:pStyle w:val="Heading3"/>
      </w:pPr>
      <w:bookmarkStart w:id="739" w:name="_Toc482474638"/>
      <w:r>
        <w:t>mvn_kp_download_file</w:t>
      </w:r>
      <w:r w:rsidR="00E65F70">
        <w:t>s</w:t>
      </w:r>
      <w:bookmarkEnd w:id="739"/>
    </w:p>
    <w:p w14:paraId="651583C0" w14:textId="19A5A730" w:rsidR="00E65F70" w:rsidRPr="00E65F70" w:rsidRDefault="00E65F70" w:rsidP="00E65F70">
      <w:pPr>
        <w:pStyle w:val="Heading4"/>
      </w:pPr>
      <w:r>
        <w:t>Description</w:t>
      </w:r>
    </w:p>
    <w:p w14:paraId="0B96563D" w14:textId="74936D53" w:rsidR="00D2238E" w:rsidRDefault="000B1006" w:rsidP="00602BF1">
      <w:pPr>
        <w:pStyle w:val="ListParagraph"/>
        <w:ind w:left="1080"/>
      </w:pPr>
      <w:r>
        <w:t>This procedure downloads in-</w:t>
      </w:r>
      <w:r w:rsidR="00E65F70">
        <w:t>situ and/or IUVS Key Parameter (KP) data files from the MAVE</w:t>
      </w:r>
      <w:ins w:id="740" w:author="Bryan Harter" w:date="2017-05-13T16:40:00Z">
        <w:r w:rsidR="000914A5">
          <w:t>N</w:t>
        </w:r>
      </w:ins>
      <w:del w:id="741" w:author="Bryan Harter" w:date="2017-05-13T16:40:00Z">
        <w:r w:rsidR="00E65F70" w:rsidDel="000914A5">
          <w:delText>n</w:delText>
        </w:r>
      </w:del>
      <w:r w:rsidR="00E65F70">
        <w:t xml:space="preserve"> SDC web server</w:t>
      </w:r>
      <w:r w:rsidR="00602BF1">
        <w:t>.</w:t>
      </w:r>
    </w:p>
    <w:p w14:paraId="27045675" w14:textId="73661E53" w:rsidR="00602BF1" w:rsidRDefault="00602BF1" w:rsidP="00602BF1">
      <w:pPr>
        <w:pStyle w:val="Heading4"/>
      </w:pPr>
      <w:r>
        <w:t>Example Usage</w:t>
      </w:r>
    </w:p>
    <w:p w14:paraId="254B1295" w14:textId="5B228CB9" w:rsidR="008D5222" w:rsidRDefault="008D5222" w:rsidP="008D5222">
      <w:pPr>
        <w:pStyle w:val="ListParagraph"/>
        <w:numPr>
          <w:ilvl w:val="0"/>
          <w:numId w:val="25"/>
        </w:numPr>
        <w:ind w:left="990" w:hanging="270"/>
      </w:pPr>
      <w:r>
        <w:t xml:space="preserve">Download all available KP data files </w:t>
      </w:r>
      <w:del w:id="742" w:author="Bryan Harter" w:date="2017-05-13T16:53:00Z">
        <w:r w:rsidDel="009F3D8A">
          <w:delText xml:space="preserve">having CDF format </w:delText>
        </w:r>
      </w:del>
      <w:r>
        <w:t>for the in situ instruments between 1 January 2015 and 31 January 2015, inclusive:</w:t>
      </w:r>
    </w:p>
    <w:p w14:paraId="32B87EAE" w14:textId="77777777" w:rsidR="008D5222" w:rsidRPr="008D5222" w:rsidRDefault="008D5222" w:rsidP="008D5222">
      <w:pPr>
        <w:pStyle w:val="ListParagraph"/>
        <w:ind w:left="990"/>
      </w:pPr>
    </w:p>
    <w:p w14:paraId="535A3A11" w14:textId="2E9F54E3" w:rsidR="008D5222" w:rsidRDefault="00602BF1" w:rsidP="00B15F2E">
      <w:pPr>
        <w:ind w:left="990"/>
        <w:rPr>
          <w:rFonts w:ascii="Monaco" w:hAnsi="Monaco"/>
          <w:sz w:val="22"/>
          <w:szCs w:val="22"/>
        </w:rPr>
      </w:pPr>
      <w:del w:id="743" w:author="Bryan Harter" w:date="2017-05-13T16:54:00Z">
        <w:r w:rsidDel="009F3D8A">
          <w:rPr>
            <w:rFonts w:ascii="Monaco" w:hAnsi="Monaco"/>
            <w:sz w:val="22"/>
            <w:szCs w:val="22"/>
          </w:rPr>
          <w:delText>IDL&gt;</w:delText>
        </w:r>
      </w:del>
      <w:ins w:id="744" w:author="Bryan Harter" w:date="2017-05-13T16:54:00Z">
        <w:r w:rsidR="009F3D8A">
          <w:rPr>
            <w:rFonts w:ascii="Monaco" w:hAnsi="Monaco"/>
            <w:sz w:val="22"/>
            <w:szCs w:val="22"/>
          </w:rPr>
          <w:t>&gt;&gt;</w:t>
        </w:r>
      </w:ins>
      <w:r>
        <w:rPr>
          <w:rFonts w:ascii="Monaco" w:hAnsi="Monaco"/>
          <w:sz w:val="22"/>
          <w:szCs w:val="22"/>
        </w:rPr>
        <w:t xml:space="preserve"> </w:t>
      </w:r>
      <w:ins w:id="745" w:author="Bryan Harter" w:date="2017-05-13T16:57:00Z">
        <w:r w:rsidR="009F3D8A" w:rsidRPr="009F3D8A">
          <w:rPr>
            <w:rFonts w:ascii="Consolas" w:hAnsi="Consolas" w:cs="Consolas"/>
            <w:color w:val="000000"/>
            <w:sz w:val="20"/>
            <w:szCs w:val="20"/>
            <w:rPrChange w:id="746" w:author="Bryan Harter" w:date="2017-05-13T16:57:00Z">
              <w:rPr>
                <w:rFonts w:ascii="Consolas" w:hAnsi="Consolas" w:cs="Consolas"/>
                <w:color w:val="000000"/>
                <w:sz w:val="20"/>
                <w:szCs w:val="20"/>
                <w:highlight w:val="yellow"/>
              </w:rPr>
            </w:rPrChange>
          </w:rPr>
          <w:t>pydivide</w:t>
        </w:r>
        <w:r w:rsidR="009F3D8A" w:rsidRPr="009F3D8A">
          <w:rPr>
            <w:rFonts w:ascii="Consolas" w:hAnsi="Consolas" w:cs="Consolas"/>
            <w:color w:val="000000"/>
            <w:sz w:val="20"/>
            <w:szCs w:val="20"/>
            <w:rPrChange w:id="747" w:author="Bryan Harter" w:date="2017-05-13T16:57:00Z">
              <w:rPr>
                <w:rFonts w:ascii="Consolas" w:hAnsi="Consolas" w:cs="Consolas"/>
                <w:color w:val="000000"/>
                <w:sz w:val="20"/>
                <w:szCs w:val="20"/>
                <w:highlight w:val="blue"/>
              </w:rPr>
            </w:rPrChange>
          </w:rPr>
          <w:t>.mvn_kp_download_files(start_date=</w:t>
        </w:r>
        <w:r w:rsidR="009F3D8A" w:rsidRPr="009F3D8A">
          <w:rPr>
            <w:rFonts w:ascii="Consolas" w:hAnsi="Consolas" w:cs="Consolas"/>
            <w:i/>
            <w:iCs/>
            <w:color w:val="00AA00"/>
            <w:sz w:val="20"/>
            <w:szCs w:val="20"/>
            <w:rPrChange w:id="748" w:author="Bryan Harter" w:date="2017-05-13T16:57:00Z">
              <w:rPr>
                <w:rFonts w:ascii="Consolas" w:hAnsi="Consolas" w:cs="Consolas"/>
                <w:i/>
                <w:iCs/>
                <w:color w:val="00AA00"/>
                <w:sz w:val="20"/>
                <w:szCs w:val="20"/>
                <w:highlight w:val="blue"/>
              </w:rPr>
            </w:rPrChange>
          </w:rPr>
          <w:t>'2015-01-01'</w:t>
        </w:r>
        <w:r w:rsidR="009F3D8A" w:rsidRPr="009F3D8A">
          <w:rPr>
            <w:rFonts w:ascii="Consolas" w:hAnsi="Consolas" w:cs="Consolas"/>
            <w:color w:val="000000"/>
            <w:sz w:val="20"/>
            <w:szCs w:val="20"/>
            <w:rPrChange w:id="749" w:author="Bryan Harter" w:date="2017-05-13T16:57:00Z">
              <w:rPr>
                <w:rFonts w:ascii="Consolas" w:hAnsi="Consolas" w:cs="Consolas"/>
                <w:color w:val="000000"/>
                <w:sz w:val="20"/>
                <w:szCs w:val="20"/>
                <w:highlight w:val="blue"/>
              </w:rPr>
            </w:rPrChange>
          </w:rPr>
          <w:t>, end_date=</w:t>
        </w:r>
        <w:r w:rsidR="009F3D8A" w:rsidRPr="009F3D8A">
          <w:rPr>
            <w:rFonts w:ascii="Consolas" w:hAnsi="Consolas" w:cs="Consolas"/>
            <w:i/>
            <w:iCs/>
            <w:color w:val="00AA00"/>
            <w:sz w:val="20"/>
            <w:szCs w:val="20"/>
            <w:rPrChange w:id="750" w:author="Bryan Harter" w:date="2017-05-13T16:57:00Z">
              <w:rPr>
                <w:rFonts w:ascii="Consolas" w:hAnsi="Consolas" w:cs="Consolas"/>
                <w:i/>
                <w:iCs/>
                <w:color w:val="00AA00"/>
                <w:sz w:val="20"/>
                <w:szCs w:val="20"/>
                <w:highlight w:val="blue"/>
              </w:rPr>
            </w:rPrChange>
          </w:rPr>
          <w:t>'2015</w:t>
        </w:r>
      </w:ins>
      <w:ins w:id="751" w:author="Bryan Harter" w:date="2017-05-13T16:59:00Z">
        <w:r w:rsidR="009F3D8A">
          <w:rPr>
            <w:rFonts w:ascii="Consolas" w:hAnsi="Consolas" w:cs="Consolas"/>
            <w:i/>
            <w:iCs/>
            <w:color w:val="00AA00"/>
            <w:sz w:val="20"/>
            <w:szCs w:val="20"/>
          </w:rPr>
          <w:t>-</w:t>
        </w:r>
      </w:ins>
      <w:ins w:id="752" w:author="Bryan Harter" w:date="2017-05-13T16:57:00Z">
        <w:r w:rsidR="009F3D8A" w:rsidRPr="009F3D8A">
          <w:rPr>
            <w:rFonts w:ascii="Consolas" w:hAnsi="Consolas" w:cs="Consolas"/>
            <w:i/>
            <w:iCs/>
            <w:color w:val="00AA00"/>
            <w:sz w:val="20"/>
            <w:szCs w:val="20"/>
            <w:rPrChange w:id="753" w:author="Bryan Harter" w:date="2017-05-13T16:57:00Z">
              <w:rPr>
                <w:rFonts w:ascii="Consolas" w:hAnsi="Consolas" w:cs="Consolas"/>
                <w:i/>
                <w:iCs/>
                <w:color w:val="00AA00"/>
                <w:sz w:val="20"/>
                <w:szCs w:val="20"/>
                <w:highlight w:val="blue"/>
              </w:rPr>
            </w:rPrChange>
          </w:rPr>
          <w:t>01-31'</w:t>
        </w:r>
        <w:r w:rsidR="009F3D8A" w:rsidRPr="009F3D8A">
          <w:rPr>
            <w:rFonts w:ascii="Consolas" w:hAnsi="Consolas" w:cs="Consolas"/>
            <w:color w:val="000000"/>
            <w:sz w:val="20"/>
            <w:szCs w:val="20"/>
            <w:rPrChange w:id="754" w:author="Bryan Harter" w:date="2017-05-13T16:57:00Z">
              <w:rPr>
                <w:rFonts w:ascii="Consolas" w:hAnsi="Consolas" w:cs="Consolas"/>
                <w:color w:val="000000"/>
                <w:sz w:val="20"/>
                <w:szCs w:val="20"/>
                <w:highlight w:val="blue"/>
              </w:rPr>
            </w:rPrChange>
          </w:rPr>
          <w:t>, insitu=</w:t>
        </w:r>
        <w:r w:rsidR="009F3D8A" w:rsidRPr="009F3D8A">
          <w:rPr>
            <w:rFonts w:ascii="Consolas" w:hAnsi="Consolas" w:cs="Consolas"/>
            <w:color w:val="0000FF"/>
            <w:sz w:val="20"/>
            <w:szCs w:val="20"/>
            <w:rPrChange w:id="755" w:author="Bryan Harter" w:date="2017-05-13T16:57:00Z">
              <w:rPr>
                <w:rFonts w:ascii="Consolas" w:hAnsi="Consolas" w:cs="Consolas"/>
                <w:color w:val="0000FF"/>
                <w:sz w:val="20"/>
                <w:szCs w:val="20"/>
                <w:highlight w:val="blue"/>
              </w:rPr>
            </w:rPrChange>
          </w:rPr>
          <w:t>True</w:t>
        </w:r>
        <w:r w:rsidR="009F3D8A" w:rsidRPr="009F3D8A">
          <w:rPr>
            <w:rFonts w:ascii="Consolas" w:hAnsi="Consolas" w:cs="Consolas"/>
            <w:color w:val="000000"/>
            <w:sz w:val="20"/>
            <w:szCs w:val="20"/>
            <w:rPrChange w:id="756" w:author="Bryan Harter" w:date="2017-05-13T16:57:00Z">
              <w:rPr>
                <w:rFonts w:ascii="Consolas" w:hAnsi="Consolas" w:cs="Consolas"/>
                <w:color w:val="000000"/>
                <w:sz w:val="20"/>
                <w:szCs w:val="20"/>
                <w:highlight w:val="blue"/>
              </w:rPr>
            </w:rPrChange>
          </w:rPr>
          <w:t>)</w:t>
        </w:r>
      </w:ins>
      <w:del w:id="757" w:author="Bryan Harter" w:date="2017-05-13T16:57:00Z">
        <w:r w:rsidRPr="009F3D8A" w:rsidDel="009F3D8A">
          <w:rPr>
            <w:rFonts w:ascii="Monaco" w:hAnsi="Monaco"/>
            <w:b/>
            <w:color w:val="007F7F"/>
            <w:sz w:val="22"/>
            <w:szCs w:val="22"/>
          </w:rPr>
          <w:delText>mvn_kp_download_files</w:delText>
        </w:r>
      </w:del>
      <w:del w:id="758" w:author="Bryan Harter" w:date="2017-05-13T16:25:00Z">
        <w:r w:rsidRPr="009F3D8A" w:rsidDel="00A36F37">
          <w:rPr>
            <w:rFonts w:ascii="Monaco" w:hAnsi="Monaco"/>
            <w:sz w:val="22"/>
            <w:szCs w:val="22"/>
          </w:rPr>
          <w:delText xml:space="preserve">, </w:delText>
        </w:r>
      </w:del>
      <w:del w:id="759" w:author="Bryan Harter" w:date="2017-05-13T16:57:00Z">
        <w:r w:rsidRPr="009F3D8A" w:rsidDel="009F3D8A">
          <w:rPr>
            <w:rFonts w:ascii="Monaco" w:hAnsi="Monaco"/>
            <w:sz w:val="22"/>
            <w:szCs w:val="22"/>
          </w:rPr>
          <w:delText>start_date=</w:delText>
        </w:r>
      </w:del>
      <w:ins w:id="760" w:author="Kevin McGouldrick" w:date="2015-11-17T13:54:00Z">
        <w:del w:id="761" w:author="Bryan Harter" w:date="2017-05-13T16:57:00Z">
          <w:r w:rsidR="004A6AA8" w:rsidRPr="009F3D8A" w:rsidDel="009F3D8A">
            <w:rPr>
              <w:rFonts w:ascii="Monaco" w:hAnsi="Monaco"/>
              <w:color w:val="FF0000"/>
              <w:sz w:val="22"/>
              <w:szCs w:val="22"/>
            </w:rPr>
            <w:delText>‘</w:delText>
          </w:r>
        </w:del>
      </w:ins>
      <w:del w:id="762" w:author="Bryan Harter" w:date="2017-05-13T16:57:00Z">
        <w:r w:rsidRPr="009F3D8A" w:rsidDel="009F3D8A">
          <w:rPr>
            <w:rFonts w:ascii="Monaco" w:hAnsi="Monaco"/>
            <w:color w:val="FF0000"/>
            <w:sz w:val="22"/>
            <w:szCs w:val="22"/>
          </w:rPr>
          <w:delText>2015-01-01’</w:delText>
        </w:r>
        <w:r w:rsidRPr="009F3D8A" w:rsidDel="009F3D8A">
          <w:rPr>
            <w:rFonts w:ascii="Monaco" w:hAnsi="Monaco"/>
            <w:sz w:val="22"/>
            <w:szCs w:val="22"/>
          </w:rPr>
          <w:delText>, end_date=</w:delText>
        </w:r>
      </w:del>
      <w:ins w:id="763" w:author="Kevin McGouldrick" w:date="2015-11-17T13:54:00Z">
        <w:del w:id="764" w:author="Bryan Harter" w:date="2017-05-13T16:57:00Z">
          <w:r w:rsidR="004A6AA8" w:rsidRPr="009F3D8A" w:rsidDel="009F3D8A">
            <w:rPr>
              <w:rFonts w:ascii="Monaco" w:hAnsi="Monaco"/>
              <w:color w:val="FF0000"/>
              <w:sz w:val="22"/>
              <w:szCs w:val="22"/>
            </w:rPr>
            <w:delText>‘</w:delText>
          </w:r>
        </w:del>
      </w:ins>
      <w:del w:id="765" w:author="Bryan Harter" w:date="2017-05-13T16:57:00Z">
        <w:r w:rsidRPr="009F3D8A" w:rsidDel="009F3D8A">
          <w:rPr>
            <w:rFonts w:ascii="Monaco" w:hAnsi="Monaco"/>
            <w:color w:val="FF0000"/>
            <w:sz w:val="22"/>
            <w:szCs w:val="22"/>
          </w:rPr>
          <w:delText>2015-01-31’</w:delText>
        </w:r>
      </w:del>
      <w:del w:id="766" w:author="Bryan Harter" w:date="2017-05-13T16:51:00Z">
        <w:r w:rsidRPr="009F3D8A" w:rsidDel="009F3D8A">
          <w:rPr>
            <w:rFonts w:ascii="Monaco" w:hAnsi="Monaco"/>
            <w:sz w:val="22"/>
            <w:szCs w:val="22"/>
          </w:rPr>
          <w:delText xml:space="preserve">, </w:delText>
        </w:r>
        <w:r w:rsidRPr="009F3D8A" w:rsidDel="009F3D8A">
          <w:rPr>
            <w:rFonts w:ascii="Monaco" w:hAnsi="Monaco"/>
            <w:color w:val="FF0000"/>
            <w:sz w:val="22"/>
            <w:szCs w:val="22"/>
          </w:rPr>
          <w:delText>/insitu</w:delText>
        </w:r>
        <w:r w:rsidRPr="009F3D8A" w:rsidDel="009F3D8A">
          <w:rPr>
            <w:rFonts w:ascii="Monaco" w:hAnsi="Monaco"/>
            <w:sz w:val="22"/>
            <w:szCs w:val="22"/>
          </w:rPr>
          <w:delText xml:space="preserve">, </w:delText>
        </w:r>
        <w:r w:rsidRPr="009F3D8A" w:rsidDel="009F3D8A">
          <w:rPr>
            <w:rFonts w:ascii="Monaco" w:hAnsi="Monaco"/>
            <w:color w:val="FF0000"/>
            <w:sz w:val="22"/>
            <w:szCs w:val="22"/>
          </w:rPr>
          <w:delText>/cdf_files</w:delText>
        </w:r>
      </w:del>
    </w:p>
    <w:p w14:paraId="0D19E723" w14:textId="77777777" w:rsidR="008D5222" w:rsidRDefault="008D5222" w:rsidP="008D5222">
      <w:pPr>
        <w:ind w:left="720"/>
      </w:pPr>
    </w:p>
    <w:p w14:paraId="35C4E968" w14:textId="751DDF41" w:rsidR="008D5222" w:rsidRDefault="008D5222" w:rsidP="008D5222">
      <w:pPr>
        <w:pStyle w:val="ListParagraph"/>
        <w:numPr>
          <w:ilvl w:val="0"/>
          <w:numId w:val="25"/>
        </w:numPr>
        <w:ind w:left="990" w:hanging="270"/>
      </w:pPr>
      <w:r>
        <w:t>List all available CDF in-situ KP files on the server:</w:t>
      </w:r>
    </w:p>
    <w:p w14:paraId="31AA894A" w14:textId="77777777" w:rsidR="008D5222" w:rsidRDefault="008D5222" w:rsidP="008D5222">
      <w:pPr>
        <w:ind w:left="720"/>
      </w:pPr>
    </w:p>
    <w:p w14:paraId="425F64A5" w14:textId="77777777" w:rsidR="009F3D8A" w:rsidRDefault="008D5222" w:rsidP="009F3D8A">
      <w:pPr>
        <w:ind w:left="720" w:firstLine="270"/>
        <w:rPr>
          <w:ins w:id="767" w:author="Bryan Harter" w:date="2017-05-13T16:58:00Z"/>
          <w:rFonts w:ascii="Consolas" w:hAnsi="Consolas" w:cs="Consolas"/>
          <w:color w:val="000000"/>
          <w:sz w:val="20"/>
          <w:szCs w:val="20"/>
        </w:rPr>
      </w:pPr>
      <w:del w:id="768" w:author="Bryan Harter" w:date="2017-05-13T16:55:00Z">
        <w:r w:rsidDel="009F3D8A">
          <w:rPr>
            <w:rFonts w:ascii="Monaco" w:hAnsi="Monaco"/>
            <w:sz w:val="22"/>
            <w:szCs w:val="22"/>
          </w:rPr>
          <w:delText>IDL&gt;</w:delText>
        </w:r>
      </w:del>
      <w:ins w:id="769" w:author="Bryan Harter" w:date="2017-05-13T16:55:00Z">
        <w:r w:rsidR="009F3D8A">
          <w:rPr>
            <w:rFonts w:ascii="Monaco" w:hAnsi="Monaco"/>
            <w:sz w:val="22"/>
            <w:szCs w:val="22"/>
          </w:rPr>
          <w:t>&gt;&gt;</w:t>
        </w:r>
      </w:ins>
      <w:r>
        <w:rPr>
          <w:rFonts w:ascii="Monaco" w:hAnsi="Monaco"/>
          <w:sz w:val="22"/>
          <w:szCs w:val="22"/>
        </w:rPr>
        <w:t xml:space="preserve"> </w:t>
      </w:r>
      <w:ins w:id="770" w:author="Bryan Harter" w:date="2017-05-13T16:58:00Z">
        <w:r w:rsidR="009F3D8A" w:rsidRPr="009F3D8A">
          <w:rPr>
            <w:rFonts w:ascii="Consolas" w:hAnsi="Consolas" w:cs="Consolas"/>
            <w:color w:val="000000"/>
            <w:sz w:val="20"/>
            <w:szCs w:val="20"/>
            <w:rPrChange w:id="771" w:author="Bryan Harter" w:date="2017-05-13T16:58:00Z">
              <w:rPr>
                <w:rFonts w:ascii="Consolas" w:hAnsi="Consolas" w:cs="Consolas"/>
                <w:color w:val="000000"/>
                <w:sz w:val="20"/>
                <w:szCs w:val="20"/>
                <w:highlight w:val="blue"/>
              </w:rPr>
            </w:rPrChange>
          </w:rPr>
          <w:t>pydivide.mvn_kp_download_files(insitu=</w:t>
        </w:r>
        <w:r w:rsidR="009F3D8A" w:rsidRPr="009F3D8A">
          <w:rPr>
            <w:rFonts w:ascii="Consolas" w:hAnsi="Consolas" w:cs="Consolas"/>
            <w:color w:val="0000FF"/>
            <w:sz w:val="20"/>
            <w:szCs w:val="20"/>
            <w:rPrChange w:id="772" w:author="Bryan Harter" w:date="2017-05-13T16:58:00Z">
              <w:rPr>
                <w:rFonts w:ascii="Consolas" w:hAnsi="Consolas" w:cs="Consolas"/>
                <w:color w:val="0000FF"/>
                <w:sz w:val="20"/>
                <w:szCs w:val="20"/>
                <w:highlight w:val="yellow"/>
              </w:rPr>
            </w:rPrChange>
          </w:rPr>
          <w:t>True</w:t>
        </w:r>
        <w:r w:rsidR="009F3D8A" w:rsidRPr="009F3D8A">
          <w:rPr>
            <w:rFonts w:ascii="Consolas" w:hAnsi="Consolas" w:cs="Consolas"/>
            <w:color w:val="000000"/>
            <w:sz w:val="20"/>
            <w:szCs w:val="20"/>
            <w:rPrChange w:id="773" w:author="Bryan Harter" w:date="2017-05-13T16:58:00Z">
              <w:rPr>
                <w:rFonts w:ascii="Consolas" w:hAnsi="Consolas" w:cs="Consolas"/>
                <w:color w:val="000000"/>
                <w:sz w:val="20"/>
                <w:szCs w:val="20"/>
                <w:highlight w:val="blue"/>
              </w:rPr>
            </w:rPrChange>
          </w:rPr>
          <w:t>, list_files</w:t>
        </w:r>
        <w:r w:rsidR="009F3D8A" w:rsidRPr="009F3D8A">
          <w:rPr>
            <w:rFonts w:ascii="Consolas" w:hAnsi="Consolas" w:cs="Consolas"/>
            <w:color w:val="000000"/>
            <w:sz w:val="20"/>
            <w:szCs w:val="20"/>
            <w:u w:val="single"/>
            <w:rPrChange w:id="774" w:author="Bryan Harter" w:date="2017-05-13T16:58:00Z">
              <w:rPr>
                <w:rFonts w:ascii="Consolas" w:hAnsi="Consolas" w:cs="Consolas"/>
                <w:color w:val="000000"/>
                <w:sz w:val="20"/>
                <w:szCs w:val="20"/>
                <w:highlight w:val="blue"/>
                <w:u w:val="single"/>
              </w:rPr>
            </w:rPrChange>
          </w:rPr>
          <w:t>=</w:t>
        </w:r>
        <w:r w:rsidR="009F3D8A" w:rsidRPr="009F3D8A">
          <w:rPr>
            <w:rFonts w:ascii="Consolas" w:hAnsi="Consolas" w:cs="Consolas"/>
            <w:color w:val="0000FF"/>
            <w:sz w:val="20"/>
            <w:szCs w:val="20"/>
            <w:rPrChange w:id="775" w:author="Bryan Harter" w:date="2017-05-13T16:58:00Z">
              <w:rPr>
                <w:rFonts w:ascii="Consolas" w:hAnsi="Consolas" w:cs="Consolas"/>
                <w:color w:val="0000FF"/>
                <w:sz w:val="20"/>
                <w:szCs w:val="20"/>
                <w:highlight w:val="yellow"/>
              </w:rPr>
            </w:rPrChange>
          </w:rPr>
          <w:t>True</w:t>
        </w:r>
        <w:r w:rsidR="009F3D8A" w:rsidRPr="009F3D8A">
          <w:rPr>
            <w:rFonts w:ascii="Consolas" w:hAnsi="Consolas" w:cs="Consolas"/>
            <w:color w:val="000000"/>
            <w:sz w:val="20"/>
            <w:szCs w:val="20"/>
            <w:rPrChange w:id="776" w:author="Bryan Harter" w:date="2017-05-13T16:58:00Z">
              <w:rPr>
                <w:rFonts w:ascii="Consolas" w:hAnsi="Consolas" w:cs="Consolas"/>
                <w:color w:val="000000"/>
                <w:sz w:val="20"/>
                <w:szCs w:val="20"/>
                <w:highlight w:val="blue"/>
              </w:rPr>
            </w:rPrChange>
          </w:rPr>
          <w:t>)</w:t>
        </w:r>
      </w:ins>
    </w:p>
    <w:p w14:paraId="298C0ED4" w14:textId="60A4D57F" w:rsidR="008D5222" w:rsidDel="009F3D8A" w:rsidRDefault="008D5222" w:rsidP="00B15F2E">
      <w:pPr>
        <w:ind w:left="720" w:firstLine="270"/>
        <w:rPr>
          <w:del w:id="777" w:author="Bryan Harter" w:date="2017-05-13T16:58:00Z"/>
          <w:rFonts w:ascii="Monaco" w:hAnsi="Monaco"/>
          <w:sz w:val="22"/>
          <w:szCs w:val="22"/>
        </w:rPr>
      </w:pPr>
      <w:del w:id="778" w:author="Bryan Harter" w:date="2017-05-13T16:58:00Z">
        <w:r w:rsidRPr="009F3D8A" w:rsidDel="009F3D8A">
          <w:rPr>
            <w:rFonts w:ascii="Monaco" w:hAnsi="Monaco"/>
            <w:b/>
            <w:color w:val="007F7F"/>
            <w:sz w:val="22"/>
            <w:szCs w:val="22"/>
          </w:rPr>
          <w:delText>mvn_kp_download_files</w:delText>
        </w:r>
        <w:r w:rsidRPr="009F3D8A" w:rsidDel="009F3D8A">
          <w:rPr>
            <w:rFonts w:ascii="Monaco" w:hAnsi="Monaco"/>
            <w:sz w:val="22"/>
            <w:szCs w:val="22"/>
          </w:rPr>
          <w:delText xml:space="preserve">, </w:delText>
        </w:r>
        <w:r w:rsidRPr="009F3D8A" w:rsidDel="009F3D8A">
          <w:rPr>
            <w:rFonts w:ascii="Monaco" w:hAnsi="Monaco"/>
            <w:color w:val="FF0000"/>
            <w:sz w:val="22"/>
            <w:szCs w:val="22"/>
          </w:rPr>
          <w:delText>/insitu</w:delText>
        </w:r>
        <w:r w:rsidRPr="009F3D8A" w:rsidDel="009F3D8A">
          <w:rPr>
            <w:rFonts w:ascii="Monaco" w:hAnsi="Monaco"/>
            <w:sz w:val="22"/>
            <w:szCs w:val="22"/>
          </w:rPr>
          <w:delText xml:space="preserve">, </w:delText>
        </w:r>
        <w:r w:rsidRPr="009F3D8A" w:rsidDel="009F3D8A">
          <w:rPr>
            <w:rFonts w:ascii="Monaco" w:hAnsi="Monaco"/>
            <w:color w:val="FF0000"/>
            <w:sz w:val="22"/>
            <w:szCs w:val="22"/>
          </w:rPr>
          <w:delText>/cdf_files</w:delText>
        </w:r>
        <w:r w:rsidRPr="009F3D8A" w:rsidDel="009F3D8A">
          <w:rPr>
            <w:rFonts w:ascii="Monaco" w:hAnsi="Monaco"/>
            <w:sz w:val="22"/>
            <w:szCs w:val="22"/>
          </w:rPr>
          <w:delText xml:space="preserve">, </w:delText>
        </w:r>
        <w:r w:rsidRPr="009F3D8A" w:rsidDel="009F3D8A">
          <w:rPr>
            <w:rFonts w:ascii="Monaco" w:hAnsi="Monaco"/>
            <w:color w:val="FF0000"/>
            <w:sz w:val="22"/>
            <w:szCs w:val="22"/>
          </w:rPr>
          <w:delText>/list_files</w:delText>
        </w:r>
      </w:del>
    </w:p>
    <w:p w14:paraId="41A668AB" w14:textId="77777777" w:rsidR="008D5222" w:rsidRDefault="008D5222" w:rsidP="009F3D8A">
      <w:pPr>
        <w:ind w:left="720" w:firstLine="270"/>
      </w:pPr>
    </w:p>
    <w:p w14:paraId="50B1D99C" w14:textId="07BE5E9B" w:rsidR="008D5222" w:rsidRDefault="008D5222" w:rsidP="008D5222">
      <w:pPr>
        <w:pStyle w:val="ListParagraph"/>
        <w:numPr>
          <w:ilvl w:val="0"/>
          <w:numId w:val="25"/>
        </w:numPr>
        <w:ind w:left="990" w:hanging="270"/>
      </w:pPr>
      <w:r>
        <w:t xml:space="preserve">Download all </w:t>
      </w:r>
      <w:r w:rsidRPr="008D5222">
        <w:rPr>
          <w:b/>
        </w:rPr>
        <w:t>new</w:t>
      </w:r>
      <w:r>
        <w:t xml:space="preserve"> (those files on the server that are not found in your local data directory) text (ASCII) IUVS KP files through 6 April 2015:</w:t>
      </w:r>
    </w:p>
    <w:p w14:paraId="06AFFA38" w14:textId="77777777" w:rsidR="008D5222" w:rsidRDefault="008D5222" w:rsidP="008D5222">
      <w:pPr>
        <w:ind w:left="720"/>
      </w:pPr>
    </w:p>
    <w:p w14:paraId="0D9E2A03" w14:textId="54F78D05" w:rsidR="008D5222" w:rsidRPr="00D65716" w:rsidRDefault="008D5222" w:rsidP="00B15F2E">
      <w:pPr>
        <w:ind w:left="990"/>
        <w:rPr>
          <w:rFonts w:ascii="Monaco" w:hAnsi="Monaco"/>
          <w:sz w:val="22"/>
          <w:szCs w:val="22"/>
        </w:rPr>
      </w:pPr>
      <w:del w:id="779" w:author="Bryan Harter" w:date="2017-05-13T16:55:00Z">
        <w:r w:rsidDel="009F3D8A">
          <w:rPr>
            <w:rFonts w:ascii="Monaco" w:hAnsi="Monaco"/>
            <w:sz w:val="22"/>
            <w:szCs w:val="22"/>
          </w:rPr>
          <w:delText>IDL&gt;</w:delText>
        </w:r>
      </w:del>
      <w:ins w:id="780" w:author="Bryan Harter" w:date="2017-05-13T16:55:00Z">
        <w:r w:rsidR="009F3D8A">
          <w:rPr>
            <w:rFonts w:ascii="Monaco" w:hAnsi="Monaco"/>
            <w:sz w:val="22"/>
            <w:szCs w:val="22"/>
          </w:rPr>
          <w:t>&gt;&gt;</w:t>
        </w:r>
      </w:ins>
      <w:r>
        <w:rPr>
          <w:rFonts w:ascii="Monaco" w:hAnsi="Monaco"/>
          <w:sz w:val="22"/>
          <w:szCs w:val="22"/>
        </w:rPr>
        <w:t xml:space="preserve"> </w:t>
      </w:r>
      <w:ins w:id="781" w:author="Bryan Harter" w:date="2017-05-13T17:01:00Z">
        <w:r w:rsidR="00640D69" w:rsidRPr="00640D69">
          <w:rPr>
            <w:rFonts w:ascii="Consolas" w:hAnsi="Consolas" w:cs="Consolas"/>
            <w:color w:val="000000"/>
            <w:sz w:val="20"/>
            <w:szCs w:val="20"/>
            <w:rPrChange w:id="782" w:author="Bryan Harter" w:date="2017-05-13T17:01:00Z">
              <w:rPr>
                <w:rFonts w:ascii="Consolas" w:hAnsi="Consolas" w:cs="Consolas"/>
                <w:color w:val="000000"/>
                <w:sz w:val="20"/>
                <w:szCs w:val="20"/>
                <w:highlight w:val="blue"/>
              </w:rPr>
            </w:rPrChange>
          </w:rPr>
          <w:t>pydivide.mvn_kp_download_files(iuvs=</w:t>
        </w:r>
        <w:r w:rsidR="00640D69" w:rsidRPr="00640D69">
          <w:rPr>
            <w:rFonts w:ascii="Consolas" w:hAnsi="Consolas" w:cs="Consolas"/>
            <w:color w:val="0000FF"/>
            <w:sz w:val="20"/>
            <w:szCs w:val="20"/>
            <w:rPrChange w:id="783" w:author="Bryan Harter" w:date="2017-05-13T17:01:00Z">
              <w:rPr>
                <w:rFonts w:ascii="Consolas" w:hAnsi="Consolas" w:cs="Consolas"/>
                <w:color w:val="0000FF"/>
                <w:sz w:val="20"/>
                <w:szCs w:val="20"/>
                <w:highlight w:val="blue"/>
              </w:rPr>
            </w:rPrChange>
          </w:rPr>
          <w:t>True</w:t>
        </w:r>
        <w:r w:rsidR="00640D69" w:rsidRPr="00640D69">
          <w:rPr>
            <w:rFonts w:ascii="Consolas" w:hAnsi="Consolas" w:cs="Consolas"/>
            <w:color w:val="000000"/>
            <w:sz w:val="20"/>
            <w:szCs w:val="20"/>
            <w:rPrChange w:id="784" w:author="Bryan Harter" w:date="2017-05-13T17:01:00Z">
              <w:rPr>
                <w:rFonts w:ascii="Consolas" w:hAnsi="Consolas" w:cs="Consolas"/>
                <w:color w:val="000000"/>
                <w:sz w:val="20"/>
                <w:szCs w:val="20"/>
                <w:highlight w:val="blue"/>
              </w:rPr>
            </w:rPrChange>
          </w:rPr>
          <w:t>, new_files=</w:t>
        </w:r>
        <w:r w:rsidR="00640D69" w:rsidRPr="00640D69">
          <w:rPr>
            <w:rFonts w:ascii="Consolas" w:hAnsi="Consolas" w:cs="Consolas"/>
            <w:color w:val="0000FF"/>
            <w:sz w:val="20"/>
            <w:szCs w:val="20"/>
            <w:rPrChange w:id="785" w:author="Bryan Harter" w:date="2017-05-13T17:01:00Z">
              <w:rPr>
                <w:rFonts w:ascii="Consolas" w:hAnsi="Consolas" w:cs="Consolas"/>
                <w:color w:val="0000FF"/>
                <w:sz w:val="20"/>
                <w:szCs w:val="20"/>
                <w:highlight w:val="blue"/>
              </w:rPr>
            </w:rPrChange>
          </w:rPr>
          <w:t>True</w:t>
        </w:r>
        <w:r w:rsidR="00640D69" w:rsidRPr="00640D69">
          <w:rPr>
            <w:rFonts w:ascii="Consolas" w:hAnsi="Consolas" w:cs="Consolas"/>
            <w:color w:val="000000"/>
            <w:sz w:val="20"/>
            <w:szCs w:val="20"/>
            <w:rPrChange w:id="786" w:author="Bryan Harter" w:date="2017-05-13T17:01:00Z">
              <w:rPr>
                <w:rFonts w:ascii="Consolas" w:hAnsi="Consolas" w:cs="Consolas"/>
                <w:color w:val="000000"/>
                <w:sz w:val="20"/>
                <w:szCs w:val="20"/>
                <w:highlight w:val="blue"/>
              </w:rPr>
            </w:rPrChange>
          </w:rPr>
          <w:t>, end_date=</w:t>
        </w:r>
        <w:r w:rsidR="00640D69" w:rsidRPr="00640D69">
          <w:rPr>
            <w:rFonts w:ascii="Consolas" w:hAnsi="Consolas" w:cs="Consolas"/>
            <w:i/>
            <w:iCs/>
            <w:color w:val="00AA00"/>
            <w:sz w:val="20"/>
            <w:szCs w:val="20"/>
            <w:rPrChange w:id="787" w:author="Bryan Harter" w:date="2017-05-13T17:01:00Z">
              <w:rPr>
                <w:rFonts w:ascii="Consolas" w:hAnsi="Consolas" w:cs="Consolas"/>
                <w:i/>
                <w:iCs/>
                <w:color w:val="00AA00"/>
                <w:sz w:val="20"/>
                <w:szCs w:val="20"/>
                <w:highlight w:val="blue"/>
              </w:rPr>
            </w:rPrChange>
          </w:rPr>
          <w:t>'2015-04-06'</w:t>
        </w:r>
        <w:r w:rsidR="00640D69" w:rsidRPr="00640D69">
          <w:rPr>
            <w:rFonts w:ascii="Consolas" w:hAnsi="Consolas" w:cs="Consolas"/>
            <w:color w:val="000000"/>
            <w:sz w:val="20"/>
            <w:szCs w:val="20"/>
            <w:rPrChange w:id="788" w:author="Bryan Harter" w:date="2017-05-13T17:01:00Z">
              <w:rPr>
                <w:rFonts w:ascii="Consolas" w:hAnsi="Consolas" w:cs="Consolas"/>
                <w:color w:val="000000"/>
                <w:sz w:val="20"/>
                <w:szCs w:val="20"/>
                <w:highlight w:val="blue"/>
              </w:rPr>
            </w:rPrChange>
          </w:rPr>
          <w:t>)</w:t>
        </w:r>
      </w:ins>
      <w:del w:id="789" w:author="Bryan Harter" w:date="2017-05-13T17:01:00Z">
        <w:r w:rsidRPr="0030113C" w:rsidDel="00640D69">
          <w:rPr>
            <w:rFonts w:ascii="Monaco" w:hAnsi="Monaco"/>
            <w:b/>
            <w:color w:val="007F7F"/>
            <w:sz w:val="22"/>
            <w:szCs w:val="22"/>
          </w:rPr>
          <w:delText>mvn_kp_download_files</w:delText>
        </w:r>
        <w:r w:rsidDel="00640D69">
          <w:rPr>
            <w:rFonts w:ascii="Monaco" w:hAnsi="Monaco"/>
            <w:sz w:val="22"/>
            <w:szCs w:val="22"/>
          </w:rPr>
          <w:delText xml:space="preserve">, </w:delText>
        </w:r>
        <w:r w:rsidRPr="00D65716" w:rsidDel="00640D69">
          <w:rPr>
            <w:rFonts w:ascii="Monaco" w:hAnsi="Monaco"/>
            <w:color w:val="FF0000"/>
            <w:sz w:val="22"/>
            <w:szCs w:val="22"/>
          </w:rPr>
          <w:delText>/iuvs</w:delText>
        </w:r>
        <w:r w:rsidRPr="00602BF1" w:rsidDel="00640D69">
          <w:rPr>
            <w:rFonts w:ascii="Monaco" w:hAnsi="Monaco"/>
            <w:sz w:val="22"/>
            <w:szCs w:val="22"/>
          </w:rPr>
          <w:delText xml:space="preserve">, </w:delText>
        </w:r>
        <w:r w:rsidRPr="00D65716" w:rsidDel="00640D69">
          <w:rPr>
            <w:rFonts w:ascii="Monaco" w:hAnsi="Monaco"/>
            <w:color w:val="FF0000"/>
            <w:sz w:val="22"/>
            <w:szCs w:val="22"/>
          </w:rPr>
          <w:delText>/cdf_files</w:delText>
        </w:r>
        <w:r w:rsidDel="00640D69">
          <w:rPr>
            <w:rFonts w:ascii="Monaco" w:hAnsi="Monaco"/>
            <w:sz w:val="22"/>
            <w:szCs w:val="22"/>
          </w:rPr>
          <w:delText xml:space="preserve">, </w:delText>
        </w:r>
        <w:r w:rsidRPr="00D65716" w:rsidDel="00640D69">
          <w:rPr>
            <w:rFonts w:ascii="Monaco" w:hAnsi="Monaco"/>
            <w:color w:val="FF0000"/>
            <w:sz w:val="22"/>
            <w:szCs w:val="22"/>
          </w:rPr>
          <w:delText>/new_files</w:delText>
        </w:r>
        <w:r w:rsidDel="00640D69">
          <w:rPr>
            <w:rFonts w:ascii="Monaco" w:hAnsi="Monaco"/>
            <w:sz w:val="22"/>
            <w:szCs w:val="22"/>
          </w:rPr>
          <w:delText>, end_date=</w:delText>
        </w:r>
      </w:del>
      <w:ins w:id="790" w:author="Kevin McGouldrick" w:date="2015-11-17T13:54:00Z">
        <w:del w:id="791" w:author="Bryan Harter" w:date="2017-05-13T17:01:00Z">
          <w:r w:rsidR="004A6AA8" w:rsidDel="00640D69">
            <w:rPr>
              <w:rFonts w:ascii="Monaco" w:hAnsi="Monaco"/>
              <w:color w:val="FF0000"/>
              <w:sz w:val="22"/>
              <w:szCs w:val="22"/>
            </w:rPr>
            <w:delText>‘</w:delText>
          </w:r>
        </w:del>
      </w:ins>
      <w:del w:id="792" w:author="Bryan Harter" w:date="2017-05-13T17:01:00Z">
        <w:r w:rsidRPr="00D65716" w:rsidDel="00640D69">
          <w:rPr>
            <w:rFonts w:ascii="Monaco" w:hAnsi="Monaco"/>
            <w:color w:val="FF0000"/>
            <w:sz w:val="22"/>
            <w:szCs w:val="22"/>
          </w:rPr>
          <w:delText>2015-04-06’</w:delText>
        </w:r>
      </w:del>
    </w:p>
    <w:p w14:paraId="74E808BC" w14:textId="6CFA97E7" w:rsidR="00372316" w:rsidRDefault="00372316" w:rsidP="000B1006">
      <w:pPr>
        <w:pStyle w:val="Heading4"/>
      </w:pPr>
      <w:bookmarkStart w:id="793" w:name="_Required_Arguments"/>
      <w:bookmarkEnd w:id="793"/>
      <w:r>
        <w:t>Required Arguments</w:t>
      </w:r>
    </w:p>
    <w:p w14:paraId="64A257DA" w14:textId="76685713" w:rsidR="000B1006" w:rsidRDefault="000B1006" w:rsidP="000B1006">
      <w:pPr>
        <w:pStyle w:val="ListParagraph"/>
        <w:ind w:left="1080"/>
      </w:pPr>
      <w:r>
        <w:t xml:space="preserve">Either </w:t>
      </w:r>
      <w:del w:id="794" w:author="Bryan Harter" w:date="2017-05-13T17:01:00Z">
        <w:r w:rsidRPr="000B1006" w:rsidDel="00640D69">
          <w:rPr>
            <w:rFonts w:ascii="Monaco" w:hAnsi="Monaco"/>
            <w:b/>
            <w:color w:val="FF0000"/>
            <w:sz w:val="22"/>
            <w:szCs w:val="22"/>
          </w:rPr>
          <w:delText>/</w:delText>
        </w:r>
      </w:del>
      <w:r w:rsidRPr="000B1006">
        <w:rPr>
          <w:rFonts w:ascii="Monaco" w:hAnsi="Monaco"/>
          <w:b/>
          <w:color w:val="FF0000"/>
          <w:sz w:val="22"/>
          <w:szCs w:val="22"/>
        </w:rPr>
        <w:t>insitu</w:t>
      </w:r>
      <w:r>
        <w:t xml:space="preserve"> or </w:t>
      </w:r>
      <w:del w:id="795" w:author="Bryan Harter" w:date="2017-05-13T17:01:00Z">
        <w:r w:rsidRPr="000B1006" w:rsidDel="00640D69">
          <w:rPr>
            <w:rFonts w:ascii="Monaco" w:hAnsi="Monaco"/>
            <w:b/>
            <w:color w:val="FF0000"/>
            <w:sz w:val="22"/>
            <w:szCs w:val="22"/>
          </w:rPr>
          <w:delText>/</w:delText>
        </w:r>
      </w:del>
      <w:r w:rsidRPr="000B1006">
        <w:rPr>
          <w:rFonts w:ascii="Monaco" w:hAnsi="Monaco"/>
          <w:b/>
          <w:color w:val="FF0000"/>
          <w:sz w:val="22"/>
          <w:szCs w:val="22"/>
        </w:rPr>
        <w:t>iuvs</w:t>
      </w:r>
      <w:r>
        <w:t xml:space="preserve"> </w:t>
      </w:r>
      <w:r w:rsidRPr="000B1006">
        <w:rPr>
          <w:b/>
        </w:rPr>
        <w:t>must</w:t>
      </w:r>
      <w:r>
        <w:t xml:space="preserve"> be specified; but </w:t>
      </w:r>
      <w:r w:rsidRPr="000B1006">
        <w:rPr>
          <w:b/>
        </w:rPr>
        <w:t>not</w:t>
      </w:r>
      <w:r>
        <w:t xml:space="preserve"> both (at the present time)</w:t>
      </w:r>
      <w:r w:rsidR="006A000F">
        <w:t>.</w:t>
      </w:r>
    </w:p>
    <w:p w14:paraId="739E0A99" w14:textId="39B9BD98" w:rsidR="006A000F" w:rsidRPr="000B1006" w:rsidDel="00640D69" w:rsidRDefault="006A000F" w:rsidP="000B1006">
      <w:pPr>
        <w:pStyle w:val="ListParagraph"/>
        <w:ind w:left="1080"/>
        <w:rPr>
          <w:del w:id="796" w:author="Bryan Harter" w:date="2017-05-13T17:01:00Z"/>
        </w:rPr>
      </w:pPr>
      <w:del w:id="797" w:author="Bryan Harter" w:date="2017-05-13T17:01:00Z">
        <w:r w:rsidRPr="004270A8" w:rsidDel="00640D69">
          <w:rPr>
            <w:b/>
          </w:rPr>
          <w:delText>At least one</w:delText>
        </w:r>
        <w:r w:rsidDel="00640D69">
          <w:delText xml:space="preserve"> of </w:delText>
        </w:r>
        <w:r w:rsidRPr="006A000F" w:rsidDel="00640D69">
          <w:rPr>
            <w:rFonts w:ascii="Monaco" w:hAnsi="Monaco"/>
            <w:b/>
            <w:color w:val="FF0000"/>
            <w:sz w:val="22"/>
            <w:szCs w:val="22"/>
          </w:rPr>
          <w:delText>/text_files</w:delText>
        </w:r>
        <w:r w:rsidDel="00640D69">
          <w:delText xml:space="preserve"> or </w:delText>
        </w:r>
        <w:r w:rsidRPr="006A000F" w:rsidDel="00640D69">
          <w:rPr>
            <w:rFonts w:ascii="Monaco" w:hAnsi="Monaco"/>
            <w:b/>
            <w:color w:val="FF0000"/>
            <w:sz w:val="22"/>
            <w:szCs w:val="22"/>
          </w:rPr>
          <w:delText>/cdf_files</w:delText>
        </w:r>
        <w:r w:rsidDel="00640D69">
          <w:delText xml:space="preserve"> must be specified.</w:delText>
        </w:r>
      </w:del>
    </w:p>
    <w:p w14:paraId="016ABE8A" w14:textId="0F3F86B4" w:rsidR="00372316" w:rsidRDefault="000178D8" w:rsidP="00372316">
      <w:pPr>
        <w:pStyle w:val="Heading4"/>
      </w:pPr>
      <w:r>
        <w:t>List of all accepted</w:t>
      </w:r>
      <w:r w:rsidR="00372316">
        <w:t xml:space="preserve"> Arguments</w:t>
      </w:r>
    </w:p>
    <w:p w14:paraId="79431127" w14:textId="3E6BFCEB" w:rsidR="003720B2" w:rsidRDefault="003720B2" w:rsidP="003720B2">
      <w:pPr>
        <w:pStyle w:val="ListParagraph"/>
        <w:numPr>
          <w:ilvl w:val="0"/>
          <w:numId w:val="26"/>
        </w:numPr>
      </w:pPr>
      <w:del w:id="798" w:author="Bryan Harter" w:date="2017-05-13T17:02:00Z">
        <w:r w:rsidRPr="0030113C" w:rsidDel="00640D69">
          <w:rPr>
            <w:rFonts w:ascii="Monaco" w:hAnsi="Monaco"/>
            <w:b/>
            <w:color w:val="FF0000"/>
            <w:sz w:val="22"/>
            <w:szCs w:val="22"/>
          </w:rPr>
          <w:delText>/</w:delText>
        </w:r>
      </w:del>
      <w:r w:rsidRPr="0030113C">
        <w:rPr>
          <w:rFonts w:ascii="Monaco" w:hAnsi="Monaco"/>
          <w:b/>
          <w:color w:val="FF0000"/>
          <w:sz w:val="22"/>
          <w:szCs w:val="22"/>
        </w:rPr>
        <w:t>insitu</w:t>
      </w:r>
      <w:r>
        <w:t xml:space="preserve">: </w:t>
      </w:r>
      <w:ins w:id="799" w:author="Bryan Harter" w:date="2017-05-13T17:03:00Z">
        <w:r w:rsidR="00640D69">
          <w:t xml:space="preserve">Boolean variable. </w:t>
        </w:r>
      </w:ins>
      <w:ins w:id="800" w:author="Bryan Harter" w:date="2017-05-13T17:04:00Z">
        <w:r w:rsidR="00640D69">
          <w:t xml:space="preserve"> </w:t>
        </w:r>
      </w:ins>
      <w:r>
        <w:t>Search/download in-situ KP data files</w:t>
      </w:r>
    </w:p>
    <w:p w14:paraId="3EC8EBA8" w14:textId="0F5802B1" w:rsidR="003720B2" w:rsidRDefault="003720B2" w:rsidP="003720B2">
      <w:pPr>
        <w:pStyle w:val="ListParagraph"/>
        <w:numPr>
          <w:ilvl w:val="0"/>
          <w:numId w:val="26"/>
        </w:numPr>
      </w:pPr>
      <w:del w:id="801" w:author="Bryan Harter" w:date="2017-05-13T17:02:00Z">
        <w:r w:rsidRPr="0030113C" w:rsidDel="00640D69">
          <w:rPr>
            <w:rFonts w:ascii="Monaco" w:hAnsi="Monaco"/>
            <w:b/>
            <w:color w:val="FF0000"/>
            <w:sz w:val="22"/>
            <w:szCs w:val="22"/>
          </w:rPr>
          <w:delText>/</w:delText>
        </w:r>
      </w:del>
      <w:r w:rsidRPr="0030113C">
        <w:rPr>
          <w:rFonts w:ascii="Monaco" w:hAnsi="Monaco"/>
          <w:b/>
          <w:color w:val="FF0000"/>
          <w:sz w:val="22"/>
          <w:szCs w:val="22"/>
        </w:rPr>
        <w:t>iuvs</w:t>
      </w:r>
      <w:r>
        <w:t xml:space="preserve">: </w:t>
      </w:r>
      <w:ins w:id="802" w:author="Bryan Harter" w:date="2017-05-13T17:04:00Z">
        <w:r w:rsidR="00640D69">
          <w:t xml:space="preserve">Boolean variable.  </w:t>
        </w:r>
      </w:ins>
      <w:r>
        <w:t>Search/download IUVS KP data files</w:t>
      </w:r>
    </w:p>
    <w:p w14:paraId="10C928B7" w14:textId="2AC2D451" w:rsidR="003720B2" w:rsidRDefault="003720B2" w:rsidP="003720B2">
      <w:pPr>
        <w:pStyle w:val="ListParagraph"/>
        <w:numPr>
          <w:ilvl w:val="0"/>
          <w:numId w:val="26"/>
        </w:numPr>
      </w:pPr>
      <w:del w:id="803" w:author="Bryan Harter" w:date="2017-05-13T17:02:00Z">
        <w:r w:rsidRPr="0030113C" w:rsidDel="00640D69">
          <w:rPr>
            <w:rFonts w:ascii="Monaco" w:hAnsi="Monaco"/>
            <w:b/>
            <w:color w:val="FF0000"/>
            <w:sz w:val="22"/>
            <w:szCs w:val="22"/>
          </w:rPr>
          <w:delText>/</w:delText>
        </w:r>
      </w:del>
      <w:r w:rsidRPr="0030113C">
        <w:rPr>
          <w:rFonts w:ascii="Monaco" w:hAnsi="Monaco"/>
          <w:b/>
          <w:color w:val="FF0000"/>
          <w:sz w:val="22"/>
          <w:szCs w:val="22"/>
        </w:rPr>
        <w:t>cdf_files</w:t>
      </w:r>
      <w:r>
        <w:t xml:space="preserve">: </w:t>
      </w:r>
      <w:ins w:id="804" w:author="Bryan Harter" w:date="2017-05-13T17:04:00Z">
        <w:r w:rsidR="00640D69">
          <w:t xml:space="preserve">Boolean variable.  </w:t>
        </w:r>
      </w:ins>
      <w:r>
        <w:t>Search/download CDF formatted data files</w:t>
      </w:r>
      <w:r w:rsidR="000E4111">
        <w:t xml:space="preserve"> (</w:t>
      </w:r>
      <w:r w:rsidR="000E4111" w:rsidRPr="00E10E83">
        <w:rPr>
          <w:rFonts w:ascii="Monaco" w:hAnsi="Monaco"/>
          <w:sz w:val="22"/>
          <w:szCs w:val="22"/>
        </w:rPr>
        <w:t>*.cdf</w:t>
      </w:r>
      <w:r w:rsidR="000E4111">
        <w:t>)</w:t>
      </w:r>
    </w:p>
    <w:p w14:paraId="785DF693" w14:textId="6A96803F" w:rsidR="003720B2" w:rsidRDefault="003720B2" w:rsidP="003720B2">
      <w:pPr>
        <w:pStyle w:val="ListParagraph"/>
        <w:numPr>
          <w:ilvl w:val="0"/>
          <w:numId w:val="26"/>
        </w:numPr>
      </w:pPr>
      <w:del w:id="805" w:author="Bryan Harter" w:date="2017-05-13T17:02:00Z">
        <w:r w:rsidRPr="0030113C" w:rsidDel="00640D69">
          <w:rPr>
            <w:rFonts w:ascii="Monaco" w:hAnsi="Monaco"/>
            <w:b/>
            <w:color w:val="FF0000"/>
            <w:sz w:val="22"/>
            <w:szCs w:val="22"/>
          </w:rPr>
          <w:delText>/</w:delText>
        </w:r>
      </w:del>
      <w:r w:rsidRPr="0030113C">
        <w:rPr>
          <w:rFonts w:ascii="Monaco" w:hAnsi="Monaco"/>
          <w:b/>
          <w:color w:val="FF0000"/>
          <w:sz w:val="22"/>
          <w:szCs w:val="22"/>
        </w:rPr>
        <w:t>text_files</w:t>
      </w:r>
      <w:r w:rsidR="000E4111">
        <w:t xml:space="preserve">: </w:t>
      </w:r>
      <w:ins w:id="806" w:author="Bryan Harter" w:date="2017-05-13T17:04:00Z">
        <w:r w:rsidR="00640D69">
          <w:t xml:space="preserve">Boolean variable.  </w:t>
        </w:r>
      </w:ins>
      <w:r w:rsidR="000E4111">
        <w:t>Search/download ASCII formatted data files (</w:t>
      </w:r>
      <w:r w:rsidR="000E4111" w:rsidRPr="004270A8">
        <w:rPr>
          <w:rFonts w:ascii="Monaco" w:hAnsi="Monaco"/>
          <w:sz w:val="22"/>
          <w:szCs w:val="22"/>
        </w:rPr>
        <w:t>*.tab</w:t>
      </w:r>
      <w:r w:rsidR="000E4111">
        <w:t>)</w:t>
      </w:r>
    </w:p>
    <w:p w14:paraId="0C9076EA" w14:textId="7AA016C5" w:rsidR="005B1034" w:rsidRDefault="000E4111" w:rsidP="003720B2">
      <w:pPr>
        <w:pStyle w:val="ListParagraph"/>
        <w:numPr>
          <w:ilvl w:val="0"/>
          <w:numId w:val="26"/>
        </w:numPr>
      </w:pPr>
      <w:del w:id="807" w:author="Bryan Harter" w:date="2017-05-13T17:02:00Z">
        <w:r w:rsidRPr="0030113C" w:rsidDel="00640D69">
          <w:rPr>
            <w:rFonts w:ascii="Monaco" w:hAnsi="Monaco"/>
            <w:b/>
            <w:color w:val="FF0000"/>
            <w:sz w:val="22"/>
            <w:szCs w:val="22"/>
          </w:rPr>
          <w:delText>/</w:delText>
        </w:r>
      </w:del>
      <w:r w:rsidRPr="0030113C">
        <w:rPr>
          <w:rFonts w:ascii="Monaco" w:hAnsi="Monaco"/>
          <w:b/>
          <w:color w:val="FF0000"/>
          <w:sz w:val="22"/>
          <w:szCs w:val="22"/>
        </w:rPr>
        <w:t>new_files</w:t>
      </w:r>
      <w:r>
        <w:t xml:space="preserve">: </w:t>
      </w:r>
      <w:ins w:id="808" w:author="Bryan Harter" w:date="2017-05-13T17:04:00Z">
        <w:r w:rsidR="00640D69">
          <w:t xml:space="preserve">Boolean variable.  </w:t>
        </w:r>
      </w:ins>
      <w:r>
        <w:t>Search/download only files that exist on the server</w:t>
      </w:r>
    </w:p>
    <w:p w14:paraId="78D59BD4" w14:textId="22BAFD9C" w:rsidR="000E4111" w:rsidRDefault="005B1034" w:rsidP="003720B2">
      <w:pPr>
        <w:pStyle w:val="ListParagraph"/>
        <w:numPr>
          <w:ilvl w:val="0"/>
          <w:numId w:val="26"/>
        </w:numPr>
      </w:pPr>
      <w:del w:id="809" w:author="Bryan Harter" w:date="2017-05-13T17:02:00Z">
        <w:r w:rsidRPr="0030113C" w:rsidDel="00640D69">
          <w:rPr>
            <w:rFonts w:ascii="Monaco" w:hAnsi="Monaco"/>
            <w:b/>
            <w:color w:val="FF0000"/>
            <w:sz w:val="22"/>
            <w:szCs w:val="22"/>
          </w:rPr>
          <w:lastRenderedPageBreak/>
          <w:delText>/</w:delText>
        </w:r>
      </w:del>
      <w:r w:rsidRPr="0030113C">
        <w:rPr>
          <w:rFonts w:ascii="Monaco" w:hAnsi="Monaco"/>
          <w:b/>
          <w:color w:val="FF0000"/>
          <w:sz w:val="22"/>
          <w:szCs w:val="22"/>
        </w:rPr>
        <w:t>list_files</w:t>
      </w:r>
      <w:r>
        <w:t xml:space="preserve">: </w:t>
      </w:r>
      <w:ins w:id="810" w:author="Bryan Harter" w:date="2017-05-13T17:04:00Z">
        <w:r w:rsidR="00640D69">
          <w:t xml:space="preserve">Boolean variable.  </w:t>
        </w:r>
      </w:ins>
      <w:r>
        <w:t>I.e., “dry run.” List to standard output (usually, the screen) the files that would be downloaded based on the provided arguments; but do not download any data.</w:t>
      </w:r>
      <w:r w:rsidR="000E4111">
        <w:t xml:space="preserve"> </w:t>
      </w:r>
    </w:p>
    <w:p w14:paraId="13E970C0" w14:textId="7985F2A8" w:rsidR="00865A6A" w:rsidRDefault="00865A6A" w:rsidP="003720B2">
      <w:pPr>
        <w:pStyle w:val="ListParagraph"/>
        <w:numPr>
          <w:ilvl w:val="0"/>
          <w:numId w:val="26"/>
        </w:numPr>
      </w:pPr>
      <w:del w:id="811" w:author="Bryan Harter" w:date="2017-05-13T17:02:00Z">
        <w:r w:rsidRPr="0030113C" w:rsidDel="00640D69">
          <w:rPr>
            <w:rFonts w:ascii="Monaco" w:hAnsi="Monaco"/>
            <w:b/>
            <w:color w:val="FF0000"/>
            <w:sz w:val="22"/>
            <w:szCs w:val="22"/>
          </w:rPr>
          <w:delText>/</w:delText>
        </w:r>
      </w:del>
      <w:r w:rsidRPr="0030113C">
        <w:rPr>
          <w:rFonts w:ascii="Monaco" w:hAnsi="Monaco"/>
          <w:b/>
          <w:color w:val="FF0000"/>
          <w:sz w:val="22"/>
          <w:szCs w:val="22"/>
        </w:rPr>
        <w:t>update_prefs</w:t>
      </w:r>
      <w:r>
        <w:t xml:space="preserve">: </w:t>
      </w:r>
      <w:ins w:id="812" w:author="Bryan Harter" w:date="2017-05-13T17:04:00Z">
        <w:r w:rsidR="00640D69">
          <w:t xml:space="preserve">Boolean variable.  </w:t>
        </w:r>
      </w:ins>
      <w:r>
        <w:t xml:space="preserve">Before searching/downloading data, open up a dialogue window to allow the user to update the </w:t>
      </w:r>
      <w:r w:rsidRPr="007C20EB">
        <w:rPr>
          <w:rFonts w:ascii="Monaco" w:hAnsi="Monaco"/>
          <w:sz w:val="22"/>
          <w:szCs w:val="22"/>
        </w:rPr>
        <w:t>mvn_toolkit_prefs.txt</w:t>
      </w:r>
      <w:r>
        <w:t xml:space="preserve"> file containing the location of the ROOT_DATA_DIR.  Once the new path is selected, the search/download will proceed</w:t>
      </w:r>
      <w:r w:rsidR="005B1034">
        <w:t xml:space="preserve"> according to the remaining arguments</w:t>
      </w:r>
      <w:r>
        <w:t>.</w:t>
      </w:r>
    </w:p>
    <w:p w14:paraId="47BDE0D8" w14:textId="59B7C178" w:rsidR="00865A6A" w:rsidRDefault="00865A6A" w:rsidP="003720B2">
      <w:pPr>
        <w:pStyle w:val="ListParagraph"/>
        <w:numPr>
          <w:ilvl w:val="0"/>
          <w:numId w:val="26"/>
        </w:numPr>
      </w:pPr>
      <w:del w:id="813" w:author="Bryan Harter" w:date="2017-05-13T17:02:00Z">
        <w:r w:rsidRPr="0030113C" w:rsidDel="00640D69">
          <w:rPr>
            <w:rFonts w:ascii="Monaco" w:hAnsi="Monaco"/>
            <w:b/>
            <w:color w:val="FF0000"/>
            <w:sz w:val="22"/>
            <w:szCs w:val="22"/>
          </w:rPr>
          <w:delText>/</w:delText>
        </w:r>
      </w:del>
      <w:r w:rsidRPr="0030113C">
        <w:rPr>
          <w:rFonts w:ascii="Monaco" w:hAnsi="Monaco"/>
          <w:b/>
          <w:color w:val="FF0000"/>
          <w:sz w:val="22"/>
          <w:szCs w:val="22"/>
        </w:rPr>
        <w:t>only_update_prefs</w:t>
      </w:r>
      <w:r>
        <w:t xml:space="preserve">: </w:t>
      </w:r>
      <w:ins w:id="814" w:author="Bryan Harter" w:date="2017-05-13T17:04:00Z">
        <w:r w:rsidR="00640D69">
          <w:t xml:space="preserve">Boolean variable.  </w:t>
        </w:r>
      </w:ins>
      <w:r>
        <w:t xml:space="preserve">As </w:t>
      </w:r>
      <w:del w:id="815" w:author="Bryan Harter" w:date="2017-05-13T17:03:00Z">
        <w:r w:rsidRPr="005B1034" w:rsidDel="00640D69">
          <w:rPr>
            <w:rFonts w:ascii="Monaco" w:hAnsi="Monaco"/>
            <w:color w:val="FF0000"/>
            <w:sz w:val="22"/>
            <w:szCs w:val="22"/>
          </w:rPr>
          <w:delText>/</w:delText>
        </w:r>
      </w:del>
      <w:r w:rsidRPr="005B1034">
        <w:rPr>
          <w:rFonts w:ascii="Monaco" w:hAnsi="Monaco"/>
          <w:color w:val="FF0000"/>
          <w:sz w:val="22"/>
          <w:szCs w:val="22"/>
        </w:rPr>
        <w:t>update_prefs</w:t>
      </w:r>
      <w:ins w:id="816" w:author="Bryan Harter" w:date="2017-05-13T17:03:00Z">
        <w:r w:rsidR="00640D69">
          <w:rPr>
            <w:rFonts w:ascii="Monaco" w:hAnsi="Monaco"/>
            <w:color w:val="FF0000"/>
            <w:sz w:val="22"/>
            <w:szCs w:val="22"/>
          </w:rPr>
          <w:t>=True</w:t>
        </w:r>
      </w:ins>
      <w:r>
        <w:t>; but do not attempt to search download and data.</w:t>
      </w:r>
    </w:p>
    <w:p w14:paraId="5E547C68" w14:textId="5D9855C8" w:rsidR="005B1034" w:rsidDel="00640D69" w:rsidRDefault="005B1034" w:rsidP="003720B2">
      <w:pPr>
        <w:pStyle w:val="ListParagraph"/>
        <w:numPr>
          <w:ilvl w:val="0"/>
          <w:numId w:val="26"/>
        </w:numPr>
        <w:rPr>
          <w:del w:id="817" w:author="Bryan Harter" w:date="2017-05-13T17:02:00Z"/>
        </w:rPr>
      </w:pPr>
      <w:del w:id="818" w:author="Bryan Harter" w:date="2017-05-13T17:02:00Z">
        <w:r w:rsidRPr="0030113C" w:rsidDel="00640D69">
          <w:rPr>
            <w:rFonts w:ascii="Monaco" w:hAnsi="Monaco"/>
            <w:b/>
            <w:color w:val="FF0000"/>
            <w:sz w:val="22"/>
            <w:szCs w:val="22"/>
          </w:rPr>
          <w:delText>/</w:delText>
        </w:r>
      </w:del>
      <w:r w:rsidRPr="0030113C">
        <w:rPr>
          <w:rFonts w:ascii="Monaco" w:hAnsi="Monaco"/>
          <w:b/>
          <w:color w:val="FF0000"/>
          <w:sz w:val="22"/>
          <w:szCs w:val="22"/>
        </w:rPr>
        <w:t>exclude_orbit_file</w:t>
      </w:r>
      <w:r>
        <w:t xml:space="preserve">: </w:t>
      </w:r>
      <w:ins w:id="819" w:author="Bryan Harter" w:date="2017-05-13T17:05:00Z">
        <w:r w:rsidR="00640D69">
          <w:t xml:space="preserve">Boolean variable.  </w:t>
        </w:r>
      </w:ins>
      <w:r>
        <w:t xml:space="preserve">Do not download an updated version of the orbit number file from </w:t>
      </w:r>
      <w:hyperlink r:id="rId9" w:history="1">
        <w:r w:rsidR="007C20EB">
          <w:rPr>
            <w:rStyle w:val="Hyperlink"/>
          </w:rPr>
          <w:t>http://naif.jpl.nasa.gov/naif/</w:t>
        </w:r>
      </w:hyperlink>
      <w:r>
        <w:t>.</w:t>
      </w:r>
    </w:p>
    <w:p w14:paraId="2DA6C4C9" w14:textId="77777777" w:rsidR="00640D69" w:rsidRPr="00640D69" w:rsidRDefault="00640D69">
      <w:pPr>
        <w:pStyle w:val="ListParagraph"/>
        <w:numPr>
          <w:ilvl w:val="0"/>
          <w:numId w:val="26"/>
        </w:numPr>
        <w:rPr>
          <w:ins w:id="820" w:author="Bryan Harter" w:date="2017-05-13T17:02:00Z"/>
          <w:rPrChange w:id="821" w:author="Bryan Harter" w:date="2017-05-13T17:02:00Z">
            <w:rPr>
              <w:ins w:id="822" w:author="Bryan Harter" w:date="2017-05-13T17:02:00Z"/>
              <w:rFonts w:ascii="Monaco" w:hAnsi="Monaco"/>
              <w:b/>
              <w:color w:val="FF0000"/>
              <w:sz w:val="22"/>
              <w:szCs w:val="22"/>
            </w:rPr>
          </w:rPrChange>
        </w:rPr>
      </w:pPr>
    </w:p>
    <w:p w14:paraId="1A6D133F" w14:textId="4CB24852" w:rsidR="000E38C2" w:rsidRDefault="000E38C2" w:rsidP="003720B2">
      <w:pPr>
        <w:pStyle w:val="ListParagraph"/>
        <w:numPr>
          <w:ilvl w:val="0"/>
          <w:numId w:val="26"/>
        </w:numPr>
      </w:pPr>
      <w:r w:rsidRPr="0030113C">
        <w:rPr>
          <w:rFonts w:ascii="Monaco" w:hAnsi="Monaco"/>
          <w:b/>
          <w:color w:val="FF0000"/>
          <w:sz w:val="22"/>
          <w:szCs w:val="22"/>
        </w:rPr>
        <w:t>filenames</w:t>
      </w:r>
      <w:r>
        <w:t xml:space="preserve">: </w:t>
      </w:r>
      <w:r w:rsidR="00865A6A">
        <w:t>scalar or an array of specific filename strings to search/download</w:t>
      </w:r>
      <w:r w:rsidR="004270A8">
        <w:t>.  The full filename</w:t>
      </w:r>
      <w:r w:rsidR="00151F6E">
        <w:t xml:space="preserve"> must be provided (e.g., </w:t>
      </w:r>
      <w:r w:rsidR="00151F6E" w:rsidRPr="00151F6E">
        <w:rPr>
          <w:rFonts w:ascii="Monaco" w:hAnsi="Monaco"/>
          <w:sz w:val="22"/>
          <w:szCs w:val="22"/>
        </w:rPr>
        <w:t>mvn_kp_insitu_20150129_v00_r01.tab</w:t>
      </w:r>
      <w:r w:rsidR="00151F6E">
        <w:t>)</w:t>
      </w:r>
      <w:r w:rsidR="004270A8">
        <w:t xml:space="preserve">; wildcards are </w:t>
      </w:r>
      <w:r w:rsidR="004270A8" w:rsidRPr="00151F6E">
        <w:rPr>
          <w:b/>
        </w:rPr>
        <w:t>not</w:t>
      </w:r>
      <w:r w:rsidR="004270A8">
        <w:t xml:space="preserve"> recognized.</w:t>
      </w:r>
    </w:p>
    <w:p w14:paraId="6F777A5E" w14:textId="763A30D2" w:rsidR="00865A6A" w:rsidRDefault="00865A6A" w:rsidP="003720B2">
      <w:pPr>
        <w:pStyle w:val="ListParagraph"/>
        <w:numPr>
          <w:ilvl w:val="0"/>
          <w:numId w:val="26"/>
        </w:numPr>
      </w:pPr>
      <w:r w:rsidRPr="0030113C">
        <w:rPr>
          <w:rFonts w:ascii="Monaco" w:hAnsi="Monaco"/>
          <w:b/>
          <w:color w:val="FF0000"/>
          <w:sz w:val="22"/>
          <w:szCs w:val="22"/>
        </w:rPr>
        <w:t>start_date</w:t>
      </w:r>
      <w:r>
        <w:t>: (format=</w:t>
      </w:r>
      <w:ins w:id="823" w:author="Kevin McGouldrick" w:date="2015-11-17T13:54:00Z">
        <w:r w:rsidR="004A6AA8">
          <w:t>‘</w:t>
        </w:r>
      </w:ins>
      <w:r w:rsidRPr="007C20EB">
        <w:rPr>
          <w:rFonts w:ascii="Monaco" w:hAnsi="Monaco"/>
          <w:color w:val="FF0000"/>
          <w:sz w:val="22"/>
          <w:szCs w:val="22"/>
        </w:rPr>
        <w:t>YYYY-MM-DD</w:t>
      </w:r>
      <w:r>
        <w:t xml:space="preserve">’) Search/download only data from </w:t>
      </w:r>
      <w:r w:rsidRPr="007C20EB">
        <w:rPr>
          <w:rFonts w:ascii="Monaco" w:hAnsi="Monaco"/>
          <w:sz w:val="22"/>
          <w:szCs w:val="22"/>
        </w:rPr>
        <w:t>start_date</w:t>
      </w:r>
      <w:r>
        <w:t xml:space="preserve"> (inclusive) to present.</w:t>
      </w:r>
    </w:p>
    <w:p w14:paraId="02027A18" w14:textId="316FEC64" w:rsidR="00865A6A" w:rsidRDefault="00865A6A" w:rsidP="003720B2">
      <w:pPr>
        <w:pStyle w:val="ListParagraph"/>
        <w:numPr>
          <w:ilvl w:val="0"/>
          <w:numId w:val="26"/>
        </w:numPr>
      </w:pPr>
      <w:r w:rsidRPr="0030113C">
        <w:rPr>
          <w:rFonts w:ascii="Monaco" w:hAnsi="Monaco"/>
          <w:b/>
          <w:color w:val="FF0000"/>
          <w:sz w:val="22"/>
          <w:szCs w:val="22"/>
        </w:rPr>
        <w:t>end_date</w:t>
      </w:r>
      <w:r>
        <w:t>: (format=</w:t>
      </w:r>
      <w:ins w:id="824" w:author="Kevin McGouldrick" w:date="2015-11-17T13:54:00Z">
        <w:r w:rsidR="004A6AA8">
          <w:t>‘</w:t>
        </w:r>
      </w:ins>
      <w:r w:rsidRPr="007C20EB">
        <w:rPr>
          <w:rFonts w:ascii="Monaco" w:hAnsi="Monaco"/>
          <w:color w:val="FF0000"/>
          <w:sz w:val="22"/>
          <w:szCs w:val="22"/>
        </w:rPr>
        <w:t>YYYY-MM-DD</w:t>
      </w:r>
      <w:r>
        <w:t xml:space="preserve">’) Search/download only data from prior to </w:t>
      </w:r>
      <w:r w:rsidRPr="007C20EB">
        <w:rPr>
          <w:rFonts w:ascii="Monaco" w:hAnsi="Monaco"/>
          <w:sz w:val="22"/>
          <w:szCs w:val="22"/>
        </w:rPr>
        <w:t>end_date</w:t>
      </w:r>
      <w:r>
        <w:t xml:space="preserve"> (inclusive).</w:t>
      </w:r>
    </w:p>
    <w:p w14:paraId="2632D245" w14:textId="56B47AE2" w:rsidR="00865A6A" w:rsidRDefault="005B1034" w:rsidP="003720B2">
      <w:pPr>
        <w:pStyle w:val="ListParagraph"/>
        <w:numPr>
          <w:ilvl w:val="0"/>
          <w:numId w:val="26"/>
        </w:numPr>
      </w:pPr>
      <w:r w:rsidRPr="0030113C">
        <w:rPr>
          <w:rFonts w:ascii="Monaco" w:hAnsi="Monaco"/>
          <w:b/>
          <w:color w:val="FF0000"/>
          <w:sz w:val="22"/>
          <w:szCs w:val="22"/>
        </w:rPr>
        <w:t>local_dir</w:t>
      </w:r>
      <w:r>
        <w:t xml:space="preserve">: Specify a directory to which to download files.  This overrides (but does not overwrite) the target listed in the </w:t>
      </w:r>
      <w:r w:rsidRPr="007C20EB">
        <w:rPr>
          <w:rFonts w:ascii="Monaco" w:hAnsi="Monaco"/>
          <w:sz w:val="22"/>
          <w:szCs w:val="22"/>
        </w:rPr>
        <w:t>mvn_toolkit_prefs.txt</w:t>
      </w:r>
      <w:r>
        <w:t xml:space="preserve"> file.</w:t>
      </w:r>
    </w:p>
    <w:p w14:paraId="64DB1806" w14:textId="147CB57B" w:rsidR="005B1034" w:rsidDel="00640D69" w:rsidRDefault="005B1034" w:rsidP="003720B2">
      <w:pPr>
        <w:pStyle w:val="ListParagraph"/>
        <w:numPr>
          <w:ilvl w:val="0"/>
          <w:numId w:val="26"/>
        </w:numPr>
        <w:rPr>
          <w:del w:id="825" w:author="Bryan Harter" w:date="2017-05-13T17:02:00Z"/>
        </w:rPr>
      </w:pPr>
      <w:del w:id="826" w:author="Bryan Harter" w:date="2017-05-13T17:02:00Z">
        <w:r w:rsidRPr="0030113C" w:rsidDel="00640D69">
          <w:rPr>
            <w:rFonts w:ascii="Monaco" w:hAnsi="Monaco"/>
            <w:b/>
            <w:color w:val="FF0000"/>
            <w:sz w:val="22"/>
            <w:szCs w:val="22"/>
          </w:rPr>
          <w:delText>/debug</w:delText>
        </w:r>
        <w:r w:rsidDel="00640D69">
          <w:delText>: On error, “stop immediately at the offending statement and print the current program stack.”  I.e., a less graceful but more informative exit from the procedure upon the occasion of an error.</w:delText>
        </w:r>
        <w:bookmarkStart w:id="827" w:name="_Toc482474154"/>
        <w:bookmarkStart w:id="828" w:name="_Toc482474639"/>
        <w:bookmarkEnd w:id="827"/>
        <w:bookmarkEnd w:id="828"/>
      </w:del>
    </w:p>
    <w:p w14:paraId="22E6181F" w14:textId="2C4B0EBC" w:rsidR="00372316" w:rsidDel="00640D69" w:rsidRDefault="005B1034" w:rsidP="00372316">
      <w:pPr>
        <w:pStyle w:val="ListParagraph"/>
        <w:numPr>
          <w:ilvl w:val="0"/>
          <w:numId w:val="26"/>
        </w:numPr>
        <w:rPr>
          <w:del w:id="829" w:author="Bryan Harter" w:date="2017-05-13T17:02:00Z"/>
        </w:rPr>
      </w:pPr>
      <w:del w:id="830" w:author="Bryan Harter" w:date="2017-05-13T17:02:00Z">
        <w:r w:rsidRPr="0030113C" w:rsidDel="00640D69">
          <w:rPr>
            <w:rFonts w:ascii="Monaco" w:hAnsi="Monaco"/>
            <w:b/>
            <w:color w:val="FF0000"/>
            <w:sz w:val="22"/>
            <w:szCs w:val="22"/>
          </w:rPr>
          <w:delText>/help</w:delText>
        </w:r>
        <w:r w:rsidDel="00640D69">
          <w:delText>: Invoke this list.</w:delText>
        </w:r>
        <w:bookmarkStart w:id="831" w:name="_Toc482474155"/>
        <w:bookmarkStart w:id="832" w:name="_Toc482474640"/>
        <w:bookmarkEnd w:id="831"/>
        <w:bookmarkEnd w:id="832"/>
      </w:del>
    </w:p>
    <w:p w14:paraId="70381B00" w14:textId="381FAF3A" w:rsidR="00372316" w:rsidRDefault="004E0D0A" w:rsidP="004E0D0A">
      <w:pPr>
        <w:pStyle w:val="Heading3"/>
      </w:pPr>
      <w:bookmarkStart w:id="833" w:name="_Toc482474641"/>
      <w:r>
        <w:t>mvn_kp_download_</w:t>
      </w:r>
      <w:ins w:id="834" w:author="Bryan Harter" w:date="2017-05-13T17:05:00Z">
        <w:r w:rsidR="00640D69">
          <w:t>sci</w:t>
        </w:r>
      </w:ins>
      <w:del w:id="835" w:author="Bryan Harter" w:date="2017-05-13T17:05:00Z">
        <w:r w:rsidDel="00640D69">
          <w:delText>l2</w:delText>
        </w:r>
      </w:del>
      <w:r>
        <w:t>_files</w:t>
      </w:r>
      <w:bookmarkEnd w:id="833"/>
    </w:p>
    <w:p w14:paraId="1FF6E2F7" w14:textId="77777777" w:rsidR="004E0D0A" w:rsidRPr="00E65F70" w:rsidRDefault="004E0D0A" w:rsidP="004E0D0A">
      <w:pPr>
        <w:pStyle w:val="Heading4"/>
      </w:pPr>
      <w:r>
        <w:t>Description</w:t>
      </w:r>
    </w:p>
    <w:p w14:paraId="5D6DF2EC" w14:textId="5CB61986" w:rsidR="004E0D0A" w:rsidRDefault="007C20EB" w:rsidP="004E0D0A">
      <w:pPr>
        <w:pStyle w:val="ListParagraph"/>
        <w:ind w:left="1080"/>
      </w:pPr>
      <w:r>
        <w:t xml:space="preserve">This procedure downloads </w:t>
      </w:r>
      <w:del w:id="836" w:author="Bryan Harter" w:date="2017-05-13T17:05:00Z">
        <w:r w:rsidR="000C026A" w:rsidDel="00640D69">
          <w:delText>Level 2</w:delText>
        </w:r>
      </w:del>
      <w:ins w:id="837" w:author="Bryan Harter" w:date="2017-05-13T17:05:00Z">
        <w:r w:rsidR="00640D69">
          <w:t>science</w:t>
        </w:r>
      </w:ins>
      <w:r w:rsidR="004E0D0A">
        <w:t xml:space="preserve"> data file</w:t>
      </w:r>
      <w:r>
        <w:t xml:space="preserve">s </w:t>
      </w:r>
      <w:r w:rsidR="000C026A">
        <w:t xml:space="preserve">for any instrument </w:t>
      </w:r>
      <w:r>
        <w:t>from the MAVE</w:t>
      </w:r>
      <w:ins w:id="838" w:author="Bryan Harter" w:date="2017-05-13T17:05:00Z">
        <w:r w:rsidR="00640D69">
          <w:t>N</w:t>
        </w:r>
      </w:ins>
      <w:del w:id="839" w:author="Bryan Harter" w:date="2017-05-13T17:05:00Z">
        <w:r w:rsidDel="00640D69">
          <w:delText>n</w:delText>
        </w:r>
      </w:del>
      <w:r>
        <w:t xml:space="preserve"> SDC web server</w:t>
      </w:r>
      <w:r w:rsidR="004E0D0A">
        <w:t>.</w:t>
      </w:r>
      <w:r w:rsidR="00EB2A66">
        <w:t xml:space="preserve">  Upon the first invocation of this procedure, the required directory structure will be built up at the location of your ROOT_DATA_DIR, defined in your </w:t>
      </w:r>
      <w:r w:rsidR="00EB2A66" w:rsidRPr="00EB2A66">
        <w:rPr>
          <w:rFonts w:ascii="Monaco" w:hAnsi="Monaco"/>
          <w:sz w:val="22"/>
          <w:szCs w:val="22"/>
        </w:rPr>
        <w:t>maven_toolkit_prefs.txt</w:t>
      </w:r>
      <w:r w:rsidR="00EB2A66">
        <w:t xml:space="preserve"> file.</w:t>
      </w:r>
    </w:p>
    <w:p w14:paraId="5E0D35BA" w14:textId="77777777" w:rsidR="004E0D0A" w:rsidRDefault="004E0D0A" w:rsidP="004E0D0A">
      <w:pPr>
        <w:pStyle w:val="Heading4"/>
      </w:pPr>
      <w:r>
        <w:t>Example Usage</w:t>
      </w:r>
    </w:p>
    <w:p w14:paraId="6543D437" w14:textId="154C662C" w:rsidR="000C026A" w:rsidRDefault="000C026A" w:rsidP="000C026A">
      <w:pPr>
        <w:pStyle w:val="ListParagraph"/>
        <w:numPr>
          <w:ilvl w:val="0"/>
          <w:numId w:val="25"/>
        </w:numPr>
        <w:ind w:left="990" w:hanging="270"/>
      </w:pPr>
      <w:r>
        <w:t>List to screen all available Level 2 data files for the SWIA instrument.</w:t>
      </w:r>
    </w:p>
    <w:p w14:paraId="76313E82" w14:textId="77777777" w:rsidR="000C026A" w:rsidRPr="008D5222" w:rsidRDefault="000C026A" w:rsidP="000C026A">
      <w:pPr>
        <w:pStyle w:val="ListParagraph"/>
        <w:ind w:left="990"/>
      </w:pPr>
    </w:p>
    <w:p w14:paraId="4C871393" w14:textId="77777777" w:rsidR="00640D69" w:rsidRDefault="000C026A" w:rsidP="00640D69">
      <w:pPr>
        <w:ind w:left="990"/>
        <w:rPr>
          <w:ins w:id="840" w:author="Bryan Harter" w:date="2017-05-13T17:07:00Z"/>
          <w:rFonts w:ascii="Consolas" w:hAnsi="Consolas" w:cs="Consolas"/>
          <w:color w:val="000000"/>
          <w:sz w:val="20"/>
          <w:szCs w:val="20"/>
        </w:rPr>
      </w:pPr>
      <w:del w:id="841" w:author="Bryan Harter" w:date="2017-05-13T16:55:00Z">
        <w:r w:rsidDel="009F3D8A">
          <w:rPr>
            <w:rFonts w:ascii="Monaco" w:hAnsi="Monaco"/>
            <w:sz w:val="22"/>
            <w:szCs w:val="22"/>
          </w:rPr>
          <w:delText>IDL&gt;</w:delText>
        </w:r>
      </w:del>
      <w:ins w:id="842" w:author="Bryan Harter" w:date="2017-05-13T16:55:00Z">
        <w:r w:rsidR="009F3D8A">
          <w:rPr>
            <w:rFonts w:ascii="Monaco" w:hAnsi="Monaco"/>
            <w:sz w:val="22"/>
            <w:szCs w:val="22"/>
          </w:rPr>
          <w:t>&gt;&gt;</w:t>
        </w:r>
      </w:ins>
      <w:r>
        <w:rPr>
          <w:rFonts w:ascii="Monaco" w:hAnsi="Monaco"/>
          <w:sz w:val="22"/>
          <w:szCs w:val="22"/>
        </w:rPr>
        <w:t xml:space="preserve"> </w:t>
      </w:r>
      <w:ins w:id="843" w:author="Bryan Harter" w:date="2017-05-13T17:07:00Z">
        <w:r w:rsidR="00640D69" w:rsidRPr="00640D69">
          <w:rPr>
            <w:rFonts w:ascii="Consolas" w:hAnsi="Consolas" w:cs="Consolas"/>
            <w:color w:val="000000"/>
            <w:sz w:val="20"/>
            <w:szCs w:val="20"/>
            <w:rPrChange w:id="844" w:author="Bryan Harter" w:date="2017-05-13T17:07:00Z">
              <w:rPr>
                <w:rFonts w:ascii="Consolas" w:hAnsi="Consolas" w:cs="Consolas"/>
                <w:color w:val="000000"/>
                <w:sz w:val="20"/>
                <w:szCs w:val="20"/>
                <w:highlight w:val="blue"/>
              </w:rPr>
            </w:rPrChange>
          </w:rPr>
          <w:t>pydivide.mvn_kp_download_sci_files(instruments=</w:t>
        </w:r>
        <w:r w:rsidR="00640D69" w:rsidRPr="00640D69">
          <w:rPr>
            <w:rFonts w:ascii="Consolas" w:hAnsi="Consolas" w:cs="Consolas"/>
            <w:i/>
            <w:iCs/>
            <w:color w:val="00AA00"/>
            <w:sz w:val="20"/>
            <w:szCs w:val="20"/>
            <w:rPrChange w:id="845" w:author="Bryan Harter" w:date="2017-05-13T17:07:00Z">
              <w:rPr>
                <w:rFonts w:ascii="Consolas" w:hAnsi="Consolas" w:cs="Consolas"/>
                <w:i/>
                <w:iCs/>
                <w:color w:val="00AA00"/>
                <w:sz w:val="20"/>
                <w:szCs w:val="20"/>
                <w:highlight w:val="blue"/>
              </w:rPr>
            </w:rPrChange>
          </w:rPr>
          <w:t>'swi'</w:t>
        </w:r>
        <w:r w:rsidR="00640D69" w:rsidRPr="00640D69">
          <w:rPr>
            <w:rFonts w:ascii="Consolas" w:hAnsi="Consolas" w:cs="Consolas"/>
            <w:color w:val="000000"/>
            <w:sz w:val="20"/>
            <w:szCs w:val="20"/>
            <w:rPrChange w:id="846" w:author="Bryan Harter" w:date="2017-05-13T17:07:00Z">
              <w:rPr>
                <w:rFonts w:ascii="Consolas" w:hAnsi="Consolas" w:cs="Consolas"/>
                <w:color w:val="000000"/>
                <w:sz w:val="20"/>
                <w:szCs w:val="20"/>
                <w:highlight w:val="blue"/>
              </w:rPr>
            </w:rPrChange>
          </w:rPr>
          <w:t>, list_files=</w:t>
        </w:r>
        <w:r w:rsidR="00640D69" w:rsidRPr="00640D69">
          <w:rPr>
            <w:rFonts w:ascii="Consolas" w:hAnsi="Consolas" w:cs="Consolas"/>
            <w:color w:val="0000FF"/>
            <w:sz w:val="20"/>
            <w:szCs w:val="20"/>
            <w:rPrChange w:id="847" w:author="Bryan Harter" w:date="2017-05-13T17:07:00Z">
              <w:rPr>
                <w:rFonts w:ascii="Consolas" w:hAnsi="Consolas" w:cs="Consolas"/>
                <w:color w:val="0000FF"/>
                <w:sz w:val="20"/>
                <w:szCs w:val="20"/>
                <w:highlight w:val="blue"/>
              </w:rPr>
            </w:rPrChange>
          </w:rPr>
          <w:t>True</w:t>
        </w:r>
        <w:r w:rsidR="00640D69" w:rsidRPr="00640D69">
          <w:rPr>
            <w:rFonts w:ascii="Consolas" w:hAnsi="Consolas" w:cs="Consolas"/>
            <w:color w:val="000000"/>
            <w:sz w:val="20"/>
            <w:szCs w:val="20"/>
            <w:rPrChange w:id="848" w:author="Bryan Harter" w:date="2017-05-13T17:07:00Z">
              <w:rPr>
                <w:rFonts w:ascii="Consolas" w:hAnsi="Consolas" w:cs="Consolas"/>
                <w:color w:val="000000"/>
                <w:sz w:val="20"/>
                <w:szCs w:val="20"/>
                <w:highlight w:val="blue"/>
              </w:rPr>
            </w:rPrChange>
          </w:rPr>
          <w:t>, level=</w:t>
        </w:r>
        <w:r w:rsidR="00640D69" w:rsidRPr="00640D69">
          <w:rPr>
            <w:rFonts w:ascii="Consolas" w:hAnsi="Consolas" w:cs="Consolas"/>
            <w:i/>
            <w:iCs/>
            <w:color w:val="00AA00"/>
            <w:sz w:val="20"/>
            <w:szCs w:val="20"/>
            <w:rPrChange w:id="849" w:author="Bryan Harter" w:date="2017-05-13T17:07:00Z">
              <w:rPr>
                <w:rFonts w:ascii="Consolas" w:hAnsi="Consolas" w:cs="Consolas"/>
                <w:i/>
                <w:iCs/>
                <w:color w:val="00AA00"/>
                <w:sz w:val="20"/>
                <w:szCs w:val="20"/>
                <w:highlight w:val="blue"/>
              </w:rPr>
            </w:rPrChange>
          </w:rPr>
          <w:t>'l2'</w:t>
        </w:r>
        <w:r w:rsidR="00640D69" w:rsidRPr="00640D69">
          <w:rPr>
            <w:rFonts w:ascii="Consolas" w:hAnsi="Consolas" w:cs="Consolas"/>
            <w:color w:val="000000"/>
            <w:sz w:val="20"/>
            <w:szCs w:val="20"/>
            <w:rPrChange w:id="850" w:author="Bryan Harter" w:date="2017-05-13T17:07:00Z">
              <w:rPr>
                <w:rFonts w:ascii="Consolas" w:hAnsi="Consolas" w:cs="Consolas"/>
                <w:color w:val="000000"/>
                <w:sz w:val="20"/>
                <w:szCs w:val="20"/>
                <w:highlight w:val="blue"/>
              </w:rPr>
            </w:rPrChange>
          </w:rPr>
          <w:t>)</w:t>
        </w:r>
      </w:ins>
    </w:p>
    <w:p w14:paraId="5A37FD15" w14:textId="7506D0DB" w:rsidR="000C026A" w:rsidDel="00640D69" w:rsidRDefault="000C026A" w:rsidP="000C026A">
      <w:pPr>
        <w:ind w:left="990"/>
        <w:rPr>
          <w:del w:id="851" w:author="Bryan Harter" w:date="2017-05-13T17:06:00Z"/>
          <w:rFonts w:ascii="Monaco" w:hAnsi="Monaco"/>
          <w:sz w:val="22"/>
          <w:szCs w:val="22"/>
        </w:rPr>
      </w:pPr>
      <w:del w:id="852" w:author="Bryan Harter" w:date="2017-05-13T17:06:00Z">
        <w:r w:rsidRPr="0030113C" w:rsidDel="00640D69">
          <w:rPr>
            <w:rFonts w:ascii="Monaco" w:hAnsi="Monaco"/>
            <w:b/>
            <w:color w:val="007F7F"/>
            <w:sz w:val="22"/>
            <w:szCs w:val="22"/>
          </w:rPr>
          <w:delText>mvn_kp_download_l2_files</w:delText>
        </w:r>
        <w:r w:rsidRPr="00602BF1" w:rsidDel="00640D69">
          <w:rPr>
            <w:rFonts w:ascii="Monaco" w:hAnsi="Monaco"/>
            <w:sz w:val="22"/>
            <w:szCs w:val="22"/>
          </w:rPr>
          <w:delText xml:space="preserve">, </w:delText>
        </w:r>
        <w:r w:rsidDel="00640D69">
          <w:rPr>
            <w:rFonts w:ascii="Monaco" w:hAnsi="Monaco"/>
            <w:sz w:val="22"/>
            <w:szCs w:val="22"/>
          </w:rPr>
          <w:delText>instrument=</w:delText>
        </w:r>
      </w:del>
      <w:ins w:id="853" w:author="Kevin McGouldrick" w:date="2015-11-17T13:55:00Z">
        <w:del w:id="854" w:author="Bryan Harter" w:date="2017-05-13T17:06:00Z">
          <w:r w:rsidR="004A6AA8" w:rsidDel="00640D69">
            <w:rPr>
              <w:rFonts w:ascii="Monaco" w:hAnsi="Monaco"/>
              <w:sz w:val="22"/>
              <w:szCs w:val="22"/>
            </w:rPr>
            <w:delText>‘</w:delText>
          </w:r>
        </w:del>
      </w:ins>
      <w:del w:id="855" w:author="Bryan Harter" w:date="2017-05-13T17:06:00Z">
        <w:r w:rsidRPr="000C026A" w:rsidDel="00640D69">
          <w:rPr>
            <w:rFonts w:ascii="Monaco" w:hAnsi="Monaco"/>
            <w:color w:val="FF0000"/>
            <w:sz w:val="22"/>
            <w:szCs w:val="22"/>
          </w:rPr>
          <w:delText>swi</w:delText>
        </w:r>
        <w:r w:rsidDel="00640D69">
          <w:rPr>
            <w:rFonts w:ascii="Monaco" w:hAnsi="Monaco"/>
            <w:sz w:val="22"/>
            <w:szCs w:val="22"/>
          </w:rPr>
          <w:delText>’,</w:delText>
        </w:r>
        <w:r w:rsidRPr="00602BF1" w:rsidDel="00640D69">
          <w:rPr>
            <w:rFonts w:ascii="Monaco" w:hAnsi="Monaco"/>
            <w:sz w:val="22"/>
            <w:szCs w:val="22"/>
          </w:rPr>
          <w:delText xml:space="preserve"> </w:delText>
        </w:r>
        <w:r w:rsidDel="00640D69">
          <w:rPr>
            <w:rFonts w:ascii="Monaco" w:hAnsi="Monaco"/>
            <w:color w:val="FF0000"/>
            <w:sz w:val="22"/>
            <w:szCs w:val="22"/>
          </w:rPr>
          <w:delText>/list</w:delText>
        </w:r>
        <w:r w:rsidRPr="00D65716" w:rsidDel="00640D69">
          <w:rPr>
            <w:rFonts w:ascii="Monaco" w:hAnsi="Monaco"/>
            <w:color w:val="FF0000"/>
            <w:sz w:val="22"/>
            <w:szCs w:val="22"/>
          </w:rPr>
          <w:delText>_files</w:delText>
        </w:r>
      </w:del>
    </w:p>
    <w:p w14:paraId="30F4F236" w14:textId="77777777" w:rsidR="000C026A" w:rsidRDefault="000C026A" w:rsidP="00640D69">
      <w:pPr>
        <w:ind w:left="990"/>
        <w:rPr>
          <w:rFonts w:ascii="Monaco" w:hAnsi="Monaco"/>
          <w:sz w:val="22"/>
          <w:szCs w:val="22"/>
        </w:rPr>
      </w:pPr>
    </w:p>
    <w:p w14:paraId="3030A94B" w14:textId="7463B2C8" w:rsidR="000C026A" w:rsidRDefault="000C026A" w:rsidP="000C026A">
      <w:pPr>
        <w:pStyle w:val="ListParagraph"/>
        <w:numPr>
          <w:ilvl w:val="0"/>
          <w:numId w:val="25"/>
        </w:numPr>
        <w:ind w:left="990" w:hanging="270"/>
      </w:pPr>
      <w:r>
        <w:t>List all available Level 2 data files for the SWIA instrument for the month of January, 2015.</w:t>
      </w:r>
    </w:p>
    <w:p w14:paraId="55DB71BE" w14:textId="77777777" w:rsidR="000C026A" w:rsidRPr="008D5222" w:rsidRDefault="000C026A" w:rsidP="000C026A">
      <w:pPr>
        <w:pStyle w:val="ListParagraph"/>
        <w:ind w:left="990"/>
      </w:pPr>
    </w:p>
    <w:p w14:paraId="3C448760" w14:textId="77777777" w:rsidR="00640D69" w:rsidRDefault="000C026A" w:rsidP="000C026A">
      <w:pPr>
        <w:ind w:left="990"/>
        <w:rPr>
          <w:ins w:id="856" w:author="Bryan Harter" w:date="2017-05-13T17:08:00Z"/>
          <w:rFonts w:ascii="Consolas" w:hAnsi="Consolas" w:cs="Consolas"/>
          <w:color w:val="000000"/>
          <w:sz w:val="20"/>
          <w:szCs w:val="20"/>
        </w:rPr>
      </w:pPr>
      <w:del w:id="857" w:author="Bryan Harter" w:date="2017-05-13T16:55:00Z">
        <w:r w:rsidDel="009F3D8A">
          <w:rPr>
            <w:rFonts w:ascii="Monaco" w:hAnsi="Monaco"/>
            <w:sz w:val="22"/>
            <w:szCs w:val="22"/>
          </w:rPr>
          <w:delText>IDL&gt;</w:delText>
        </w:r>
      </w:del>
      <w:ins w:id="858" w:author="Bryan Harter" w:date="2017-05-13T16:55:00Z">
        <w:r w:rsidR="009F3D8A">
          <w:rPr>
            <w:rFonts w:ascii="Monaco" w:hAnsi="Monaco"/>
            <w:sz w:val="22"/>
            <w:szCs w:val="22"/>
          </w:rPr>
          <w:t>&gt;&gt;</w:t>
        </w:r>
      </w:ins>
      <w:r>
        <w:rPr>
          <w:rFonts w:ascii="Monaco" w:hAnsi="Monaco"/>
          <w:sz w:val="22"/>
          <w:szCs w:val="22"/>
        </w:rPr>
        <w:t xml:space="preserve"> </w:t>
      </w:r>
      <w:ins w:id="859" w:author="Bryan Harter" w:date="2017-05-13T17:08:00Z">
        <w:r w:rsidR="00640D69" w:rsidRPr="00640D69">
          <w:rPr>
            <w:rFonts w:ascii="Consolas" w:hAnsi="Consolas" w:cs="Consolas"/>
            <w:color w:val="000000"/>
            <w:sz w:val="20"/>
            <w:szCs w:val="20"/>
            <w:rPrChange w:id="860" w:author="Bryan Harter" w:date="2017-05-13T17:08:00Z">
              <w:rPr>
                <w:rFonts w:ascii="Consolas" w:hAnsi="Consolas" w:cs="Consolas"/>
                <w:color w:val="000000"/>
                <w:sz w:val="20"/>
                <w:szCs w:val="20"/>
                <w:highlight w:val="blue"/>
              </w:rPr>
            </w:rPrChange>
          </w:rPr>
          <w:t>pydivide.mvn_kp_download_sci_files(start_date=</w:t>
        </w:r>
        <w:r w:rsidR="00640D69" w:rsidRPr="00640D69">
          <w:rPr>
            <w:rFonts w:ascii="Consolas" w:hAnsi="Consolas" w:cs="Consolas"/>
            <w:i/>
            <w:iCs/>
            <w:color w:val="00AA00"/>
            <w:sz w:val="20"/>
            <w:szCs w:val="20"/>
            <w:rPrChange w:id="861" w:author="Bryan Harter" w:date="2017-05-13T17:08:00Z">
              <w:rPr>
                <w:rFonts w:ascii="Consolas" w:hAnsi="Consolas" w:cs="Consolas"/>
                <w:i/>
                <w:iCs/>
                <w:color w:val="00AA00"/>
                <w:sz w:val="20"/>
                <w:szCs w:val="20"/>
                <w:highlight w:val="blue"/>
              </w:rPr>
            </w:rPrChange>
          </w:rPr>
          <w:t>'2015-01-01'</w:t>
        </w:r>
        <w:r w:rsidR="00640D69" w:rsidRPr="00640D69">
          <w:rPr>
            <w:rFonts w:ascii="Consolas" w:hAnsi="Consolas" w:cs="Consolas"/>
            <w:color w:val="000000"/>
            <w:sz w:val="20"/>
            <w:szCs w:val="20"/>
            <w:rPrChange w:id="862" w:author="Bryan Harter" w:date="2017-05-13T17:08:00Z">
              <w:rPr>
                <w:rFonts w:ascii="Consolas" w:hAnsi="Consolas" w:cs="Consolas"/>
                <w:color w:val="000000"/>
                <w:sz w:val="20"/>
                <w:szCs w:val="20"/>
                <w:highlight w:val="blue"/>
              </w:rPr>
            </w:rPrChange>
          </w:rPr>
          <w:t>, end_date=</w:t>
        </w:r>
        <w:r w:rsidR="00640D69" w:rsidRPr="00640D69">
          <w:rPr>
            <w:rFonts w:ascii="Consolas" w:hAnsi="Consolas" w:cs="Consolas"/>
            <w:i/>
            <w:iCs/>
            <w:color w:val="00AA00"/>
            <w:sz w:val="20"/>
            <w:szCs w:val="20"/>
            <w:rPrChange w:id="863" w:author="Bryan Harter" w:date="2017-05-13T17:08:00Z">
              <w:rPr>
                <w:rFonts w:ascii="Consolas" w:hAnsi="Consolas" w:cs="Consolas"/>
                <w:i/>
                <w:iCs/>
                <w:color w:val="00AA00"/>
                <w:sz w:val="20"/>
                <w:szCs w:val="20"/>
                <w:highlight w:val="blue"/>
              </w:rPr>
            </w:rPrChange>
          </w:rPr>
          <w:t>'2015-01-31'</w:t>
        </w:r>
        <w:r w:rsidR="00640D69" w:rsidRPr="00640D69">
          <w:rPr>
            <w:rFonts w:ascii="Consolas" w:hAnsi="Consolas" w:cs="Consolas"/>
            <w:color w:val="000000"/>
            <w:sz w:val="20"/>
            <w:szCs w:val="20"/>
            <w:rPrChange w:id="864" w:author="Bryan Harter" w:date="2017-05-13T17:08:00Z">
              <w:rPr>
                <w:rFonts w:ascii="Consolas" w:hAnsi="Consolas" w:cs="Consolas"/>
                <w:color w:val="000000"/>
                <w:sz w:val="20"/>
                <w:szCs w:val="20"/>
                <w:highlight w:val="blue"/>
              </w:rPr>
            </w:rPrChange>
          </w:rPr>
          <w:t>, instruments=</w:t>
        </w:r>
        <w:r w:rsidR="00640D69" w:rsidRPr="00640D69">
          <w:rPr>
            <w:rFonts w:ascii="Consolas" w:hAnsi="Consolas" w:cs="Consolas"/>
            <w:i/>
            <w:iCs/>
            <w:color w:val="00AA00"/>
            <w:sz w:val="20"/>
            <w:szCs w:val="20"/>
            <w:rPrChange w:id="865" w:author="Bryan Harter" w:date="2017-05-13T17:08:00Z">
              <w:rPr>
                <w:rFonts w:ascii="Consolas" w:hAnsi="Consolas" w:cs="Consolas"/>
                <w:i/>
                <w:iCs/>
                <w:color w:val="00AA00"/>
                <w:sz w:val="20"/>
                <w:szCs w:val="20"/>
                <w:highlight w:val="blue"/>
              </w:rPr>
            </w:rPrChange>
          </w:rPr>
          <w:t>'swi'</w:t>
        </w:r>
        <w:r w:rsidR="00640D69" w:rsidRPr="00640D69">
          <w:rPr>
            <w:rFonts w:ascii="Consolas" w:hAnsi="Consolas" w:cs="Consolas"/>
            <w:color w:val="000000"/>
            <w:sz w:val="20"/>
            <w:szCs w:val="20"/>
            <w:rPrChange w:id="866" w:author="Bryan Harter" w:date="2017-05-13T17:08:00Z">
              <w:rPr>
                <w:rFonts w:ascii="Consolas" w:hAnsi="Consolas" w:cs="Consolas"/>
                <w:color w:val="000000"/>
                <w:sz w:val="20"/>
                <w:szCs w:val="20"/>
                <w:highlight w:val="blue"/>
              </w:rPr>
            </w:rPrChange>
          </w:rPr>
          <w:t>, list_files=</w:t>
        </w:r>
        <w:r w:rsidR="00640D69" w:rsidRPr="00640D69">
          <w:rPr>
            <w:rFonts w:ascii="Consolas" w:hAnsi="Consolas" w:cs="Consolas"/>
            <w:color w:val="0000FF"/>
            <w:sz w:val="20"/>
            <w:szCs w:val="20"/>
            <w:rPrChange w:id="867" w:author="Bryan Harter" w:date="2017-05-13T17:08:00Z">
              <w:rPr>
                <w:rFonts w:ascii="Consolas" w:hAnsi="Consolas" w:cs="Consolas"/>
                <w:color w:val="0000FF"/>
                <w:sz w:val="20"/>
                <w:szCs w:val="20"/>
                <w:highlight w:val="blue"/>
              </w:rPr>
            </w:rPrChange>
          </w:rPr>
          <w:t>True</w:t>
        </w:r>
        <w:r w:rsidR="00640D69" w:rsidRPr="00640D69">
          <w:rPr>
            <w:rFonts w:ascii="Consolas" w:hAnsi="Consolas" w:cs="Consolas"/>
            <w:color w:val="000000"/>
            <w:sz w:val="20"/>
            <w:szCs w:val="20"/>
            <w:rPrChange w:id="868" w:author="Bryan Harter" w:date="2017-05-13T17:08:00Z">
              <w:rPr>
                <w:rFonts w:ascii="Consolas" w:hAnsi="Consolas" w:cs="Consolas"/>
                <w:color w:val="000000"/>
                <w:sz w:val="20"/>
                <w:szCs w:val="20"/>
                <w:highlight w:val="blue"/>
              </w:rPr>
            </w:rPrChange>
          </w:rPr>
          <w:t>, level=</w:t>
        </w:r>
        <w:r w:rsidR="00640D69" w:rsidRPr="00640D69">
          <w:rPr>
            <w:rFonts w:ascii="Consolas" w:hAnsi="Consolas" w:cs="Consolas"/>
            <w:i/>
            <w:iCs/>
            <w:color w:val="00AA00"/>
            <w:sz w:val="20"/>
            <w:szCs w:val="20"/>
            <w:rPrChange w:id="869" w:author="Bryan Harter" w:date="2017-05-13T17:08:00Z">
              <w:rPr>
                <w:rFonts w:ascii="Consolas" w:hAnsi="Consolas" w:cs="Consolas"/>
                <w:i/>
                <w:iCs/>
                <w:color w:val="00AA00"/>
                <w:sz w:val="20"/>
                <w:szCs w:val="20"/>
                <w:highlight w:val="blue"/>
              </w:rPr>
            </w:rPrChange>
          </w:rPr>
          <w:t>'l2'</w:t>
        </w:r>
        <w:r w:rsidR="00640D69" w:rsidRPr="00640D69">
          <w:rPr>
            <w:rFonts w:ascii="Consolas" w:hAnsi="Consolas" w:cs="Consolas"/>
            <w:color w:val="000000"/>
            <w:sz w:val="20"/>
            <w:szCs w:val="20"/>
            <w:rPrChange w:id="870" w:author="Bryan Harter" w:date="2017-05-13T17:08:00Z">
              <w:rPr>
                <w:rFonts w:ascii="Consolas" w:hAnsi="Consolas" w:cs="Consolas"/>
                <w:color w:val="000000"/>
                <w:sz w:val="20"/>
                <w:szCs w:val="20"/>
                <w:highlight w:val="blue"/>
              </w:rPr>
            </w:rPrChange>
          </w:rPr>
          <w:t>)</w:t>
        </w:r>
      </w:ins>
    </w:p>
    <w:p w14:paraId="5EA77B82" w14:textId="2C0A4924" w:rsidR="000C026A" w:rsidRPr="000C026A" w:rsidDel="00640D69" w:rsidRDefault="000C026A" w:rsidP="000C026A">
      <w:pPr>
        <w:ind w:left="990"/>
        <w:rPr>
          <w:del w:id="871" w:author="Bryan Harter" w:date="2017-05-13T17:08:00Z"/>
          <w:rFonts w:ascii="Monaco" w:hAnsi="Monaco"/>
          <w:sz w:val="22"/>
          <w:szCs w:val="22"/>
        </w:rPr>
      </w:pPr>
      <w:del w:id="872" w:author="Bryan Harter" w:date="2017-05-13T17:08:00Z">
        <w:r w:rsidRPr="0030113C" w:rsidDel="00640D69">
          <w:rPr>
            <w:rFonts w:ascii="Monaco" w:hAnsi="Monaco"/>
            <w:b/>
            <w:color w:val="007F7F"/>
            <w:sz w:val="22"/>
            <w:szCs w:val="22"/>
          </w:rPr>
          <w:delText>mvn_kp_download_l2_files</w:delText>
        </w:r>
        <w:r w:rsidRPr="00602BF1" w:rsidDel="00640D69">
          <w:rPr>
            <w:rFonts w:ascii="Monaco" w:hAnsi="Monaco"/>
            <w:sz w:val="22"/>
            <w:szCs w:val="22"/>
          </w:rPr>
          <w:delText xml:space="preserve">, </w:delText>
        </w:r>
        <w:r w:rsidDel="00640D69">
          <w:rPr>
            <w:rFonts w:ascii="Monaco" w:hAnsi="Monaco"/>
            <w:sz w:val="22"/>
            <w:szCs w:val="22"/>
          </w:rPr>
          <w:delText>instrument=</w:delText>
        </w:r>
      </w:del>
      <w:ins w:id="873" w:author="Kevin McGouldrick" w:date="2015-11-17T13:55:00Z">
        <w:del w:id="874" w:author="Bryan Harter" w:date="2017-05-13T17:08:00Z">
          <w:r w:rsidR="004A6AA8" w:rsidDel="00640D69">
            <w:rPr>
              <w:rFonts w:ascii="Monaco" w:hAnsi="Monaco"/>
              <w:sz w:val="22"/>
              <w:szCs w:val="22"/>
            </w:rPr>
            <w:delText>‘</w:delText>
          </w:r>
        </w:del>
      </w:ins>
      <w:del w:id="875" w:author="Bryan Harter" w:date="2017-05-13T17:08:00Z">
        <w:r w:rsidRPr="000C026A" w:rsidDel="00640D69">
          <w:rPr>
            <w:rFonts w:ascii="Monaco" w:hAnsi="Monaco"/>
            <w:color w:val="FF0000"/>
            <w:sz w:val="22"/>
            <w:szCs w:val="22"/>
          </w:rPr>
          <w:delText>swi</w:delText>
        </w:r>
        <w:r w:rsidDel="00640D69">
          <w:rPr>
            <w:rFonts w:ascii="Monaco" w:hAnsi="Monaco"/>
            <w:sz w:val="22"/>
            <w:szCs w:val="22"/>
          </w:rPr>
          <w:delText>’,</w:delText>
        </w:r>
        <w:r w:rsidRPr="00602BF1" w:rsidDel="00640D69">
          <w:rPr>
            <w:rFonts w:ascii="Monaco" w:hAnsi="Monaco"/>
            <w:sz w:val="22"/>
            <w:szCs w:val="22"/>
          </w:rPr>
          <w:delText xml:space="preserve"> </w:delText>
        </w:r>
        <w:r w:rsidDel="00640D69">
          <w:rPr>
            <w:rFonts w:ascii="Monaco" w:hAnsi="Monaco"/>
            <w:color w:val="FF0000"/>
            <w:sz w:val="22"/>
            <w:szCs w:val="22"/>
          </w:rPr>
          <w:delText>/list</w:delText>
        </w:r>
        <w:r w:rsidRPr="00D65716" w:rsidDel="00640D69">
          <w:rPr>
            <w:rFonts w:ascii="Monaco" w:hAnsi="Monaco"/>
            <w:color w:val="FF0000"/>
            <w:sz w:val="22"/>
            <w:szCs w:val="22"/>
          </w:rPr>
          <w:delText>_files</w:delText>
        </w:r>
        <w:r w:rsidDel="00640D69">
          <w:rPr>
            <w:rFonts w:ascii="Monaco" w:hAnsi="Monaco"/>
            <w:sz w:val="22"/>
            <w:szCs w:val="22"/>
          </w:rPr>
          <w:delText>, start_date=</w:delText>
        </w:r>
      </w:del>
      <w:ins w:id="876" w:author="Kevin McGouldrick" w:date="2015-11-17T13:55:00Z">
        <w:del w:id="877" w:author="Bryan Harter" w:date="2017-05-13T17:08:00Z">
          <w:r w:rsidR="004A6AA8" w:rsidDel="00640D69">
            <w:rPr>
              <w:rFonts w:ascii="Monaco" w:hAnsi="Monaco"/>
              <w:sz w:val="22"/>
              <w:szCs w:val="22"/>
            </w:rPr>
            <w:delText>‘</w:delText>
          </w:r>
        </w:del>
      </w:ins>
      <w:del w:id="878" w:author="Bryan Harter" w:date="2017-05-13T17:08:00Z">
        <w:r w:rsidRPr="000C026A" w:rsidDel="00640D69">
          <w:rPr>
            <w:rFonts w:ascii="Monaco" w:hAnsi="Monaco"/>
            <w:color w:val="FF0000"/>
            <w:sz w:val="22"/>
            <w:szCs w:val="22"/>
          </w:rPr>
          <w:delText>2015-01-01</w:delText>
        </w:r>
        <w:r w:rsidDel="00640D69">
          <w:rPr>
            <w:rFonts w:ascii="Monaco" w:hAnsi="Monaco"/>
            <w:sz w:val="22"/>
            <w:szCs w:val="22"/>
          </w:rPr>
          <w:delText>’, end_date=</w:delText>
        </w:r>
      </w:del>
      <w:ins w:id="879" w:author="Kevin McGouldrick" w:date="2015-11-17T13:55:00Z">
        <w:del w:id="880" w:author="Bryan Harter" w:date="2017-05-13T17:08:00Z">
          <w:r w:rsidR="004A6AA8" w:rsidDel="00640D69">
            <w:rPr>
              <w:rFonts w:ascii="Monaco" w:hAnsi="Monaco"/>
              <w:sz w:val="22"/>
              <w:szCs w:val="22"/>
            </w:rPr>
            <w:delText>‘</w:delText>
          </w:r>
        </w:del>
      </w:ins>
      <w:del w:id="881" w:author="Bryan Harter" w:date="2017-05-13T17:08:00Z">
        <w:r w:rsidRPr="000C026A" w:rsidDel="00640D69">
          <w:rPr>
            <w:rFonts w:ascii="Monaco" w:hAnsi="Monaco"/>
            <w:color w:val="FF0000"/>
            <w:sz w:val="22"/>
            <w:szCs w:val="22"/>
          </w:rPr>
          <w:delText>2015-01-31</w:delText>
        </w:r>
        <w:r w:rsidDel="00640D69">
          <w:rPr>
            <w:rFonts w:ascii="Monaco" w:hAnsi="Monaco"/>
            <w:sz w:val="22"/>
            <w:szCs w:val="22"/>
          </w:rPr>
          <w:delText>’</w:delText>
        </w:r>
      </w:del>
    </w:p>
    <w:p w14:paraId="495B5E08" w14:textId="77777777" w:rsidR="000C026A" w:rsidRDefault="000C026A" w:rsidP="000C026A">
      <w:pPr>
        <w:ind w:left="990"/>
        <w:rPr>
          <w:rFonts w:ascii="Monaco" w:hAnsi="Monaco"/>
          <w:sz w:val="22"/>
          <w:szCs w:val="22"/>
        </w:rPr>
      </w:pPr>
    </w:p>
    <w:p w14:paraId="67147A67" w14:textId="24702220" w:rsidR="000C026A" w:rsidRDefault="000C026A" w:rsidP="000C026A">
      <w:pPr>
        <w:pStyle w:val="ListParagraph"/>
        <w:numPr>
          <w:ilvl w:val="0"/>
          <w:numId w:val="25"/>
        </w:numPr>
        <w:ind w:left="990" w:hanging="270"/>
      </w:pPr>
      <w:r>
        <w:t>Download all available Level 2 data files for the NGIMS, STATIC, and EUV instruments that currently exist at the SDC server, but not in your local data directory.</w:t>
      </w:r>
    </w:p>
    <w:p w14:paraId="17A8C093" w14:textId="77777777" w:rsidR="000C026A" w:rsidRPr="008D5222" w:rsidRDefault="000C026A" w:rsidP="000C026A">
      <w:pPr>
        <w:pStyle w:val="ListParagraph"/>
        <w:ind w:left="990"/>
      </w:pPr>
    </w:p>
    <w:p w14:paraId="090E2B40" w14:textId="450B437E" w:rsidR="000C026A" w:rsidRDefault="000C026A" w:rsidP="000C026A">
      <w:pPr>
        <w:ind w:left="990"/>
        <w:rPr>
          <w:rFonts w:ascii="Monaco" w:hAnsi="Monaco"/>
          <w:sz w:val="22"/>
          <w:szCs w:val="22"/>
        </w:rPr>
      </w:pPr>
      <w:del w:id="882" w:author="Bryan Harter" w:date="2017-05-13T16:55:00Z">
        <w:r w:rsidDel="009F3D8A">
          <w:rPr>
            <w:rFonts w:ascii="Monaco" w:hAnsi="Monaco"/>
            <w:sz w:val="22"/>
            <w:szCs w:val="22"/>
          </w:rPr>
          <w:delText>IDL&gt;</w:delText>
        </w:r>
      </w:del>
      <w:ins w:id="883" w:author="Bryan Harter" w:date="2017-05-13T16:55:00Z">
        <w:r w:rsidR="009F3D8A">
          <w:rPr>
            <w:rFonts w:ascii="Monaco" w:hAnsi="Monaco"/>
            <w:sz w:val="22"/>
            <w:szCs w:val="22"/>
          </w:rPr>
          <w:t>&gt;&gt;</w:t>
        </w:r>
      </w:ins>
      <w:r>
        <w:rPr>
          <w:rFonts w:ascii="Monaco" w:hAnsi="Monaco"/>
          <w:sz w:val="22"/>
          <w:szCs w:val="22"/>
        </w:rPr>
        <w:t xml:space="preserve"> </w:t>
      </w:r>
      <w:ins w:id="884" w:author="Bryan Harter" w:date="2017-05-13T17:09:00Z">
        <w:r w:rsidR="00640D69" w:rsidRPr="00640D69">
          <w:rPr>
            <w:rFonts w:ascii="Consolas" w:hAnsi="Consolas" w:cs="Consolas"/>
            <w:color w:val="000000"/>
            <w:sz w:val="20"/>
            <w:szCs w:val="20"/>
            <w:rPrChange w:id="885" w:author="Bryan Harter" w:date="2017-05-13T17:09:00Z">
              <w:rPr>
                <w:rFonts w:ascii="Consolas" w:hAnsi="Consolas" w:cs="Consolas"/>
                <w:color w:val="000000"/>
                <w:sz w:val="20"/>
                <w:szCs w:val="20"/>
                <w:highlight w:val="blue"/>
              </w:rPr>
            </w:rPrChange>
          </w:rPr>
          <w:t>pydivide.mvn_kp_download_sci_files(instruments=[</w:t>
        </w:r>
        <w:r w:rsidR="00640D69" w:rsidRPr="00640D69">
          <w:rPr>
            <w:rFonts w:ascii="Consolas" w:hAnsi="Consolas" w:cs="Consolas"/>
            <w:i/>
            <w:iCs/>
            <w:color w:val="00AA00"/>
            <w:sz w:val="20"/>
            <w:szCs w:val="20"/>
            <w:rPrChange w:id="886" w:author="Bryan Harter" w:date="2017-05-13T17:09:00Z">
              <w:rPr>
                <w:rFonts w:ascii="Consolas" w:hAnsi="Consolas" w:cs="Consolas"/>
                <w:i/>
                <w:iCs/>
                <w:color w:val="00AA00"/>
                <w:sz w:val="20"/>
                <w:szCs w:val="20"/>
                <w:highlight w:val="blue"/>
              </w:rPr>
            </w:rPrChange>
          </w:rPr>
          <w:t>'ngi'</w:t>
        </w:r>
        <w:r w:rsidR="00640D69" w:rsidRPr="00640D69">
          <w:rPr>
            <w:rFonts w:ascii="Consolas" w:hAnsi="Consolas" w:cs="Consolas"/>
            <w:color w:val="000000"/>
            <w:sz w:val="20"/>
            <w:szCs w:val="20"/>
            <w:rPrChange w:id="887" w:author="Bryan Harter" w:date="2017-05-13T17:09:00Z">
              <w:rPr>
                <w:rFonts w:ascii="Consolas" w:hAnsi="Consolas" w:cs="Consolas"/>
                <w:color w:val="000000"/>
                <w:sz w:val="20"/>
                <w:szCs w:val="20"/>
                <w:highlight w:val="blue"/>
              </w:rPr>
            </w:rPrChange>
          </w:rPr>
          <w:t xml:space="preserve">, </w:t>
        </w:r>
        <w:r w:rsidR="00640D69" w:rsidRPr="00640D69">
          <w:rPr>
            <w:rFonts w:ascii="Consolas" w:hAnsi="Consolas" w:cs="Consolas"/>
            <w:i/>
            <w:iCs/>
            <w:color w:val="00AA00"/>
            <w:sz w:val="20"/>
            <w:szCs w:val="20"/>
            <w:rPrChange w:id="888" w:author="Bryan Harter" w:date="2017-05-13T17:09:00Z">
              <w:rPr>
                <w:rFonts w:ascii="Consolas" w:hAnsi="Consolas" w:cs="Consolas"/>
                <w:i/>
                <w:iCs/>
                <w:color w:val="00AA00"/>
                <w:sz w:val="20"/>
                <w:szCs w:val="20"/>
                <w:highlight w:val="blue"/>
              </w:rPr>
            </w:rPrChange>
          </w:rPr>
          <w:t>'sta'</w:t>
        </w:r>
        <w:r w:rsidR="00640D69" w:rsidRPr="00640D69">
          <w:rPr>
            <w:rFonts w:ascii="Consolas" w:hAnsi="Consolas" w:cs="Consolas"/>
            <w:color w:val="000000"/>
            <w:sz w:val="20"/>
            <w:szCs w:val="20"/>
            <w:rPrChange w:id="889" w:author="Bryan Harter" w:date="2017-05-13T17:09:00Z">
              <w:rPr>
                <w:rFonts w:ascii="Consolas" w:hAnsi="Consolas" w:cs="Consolas"/>
                <w:color w:val="000000"/>
                <w:sz w:val="20"/>
                <w:szCs w:val="20"/>
                <w:highlight w:val="blue"/>
              </w:rPr>
            </w:rPrChange>
          </w:rPr>
          <w:t xml:space="preserve">, </w:t>
        </w:r>
        <w:r w:rsidR="00640D69" w:rsidRPr="00640D69">
          <w:rPr>
            <w:rFonts w:ascii="Consolas" w:hAnsi="Consolas" w:cs="Consolas"/>
            <w:i/>
            <w:iCs/>
            <w:color w:val="00AA00"/>
            <w:sz w:val="20"/>
            <w:szCs w:val="20"/>
            <w:rPrChange w:id="890" w:author="Bryan Harter" w:date="2017-05-13T17:09:00Z">
              <w:rPr>
                <w:rFonts w:ascii="Consolas" w:hAnsi="Consolas" w:cs="Consolas"/>
                <w:i/>
                <w:iCs/>
                <w:color w:val="00AA00"/>
                <w:sz w:val="20"/>
                <w:szCs w:val="20"/>
                <w:highlight w:val="blue"/>
              </w:rPr>
            </w:rPrChange>
          </w:rPr>
          <w:t>'euv'</w:t>
        </w:r>
        <w:r w:rsidR="00640D69" w:rsidRPr="00640D69">
          <w:rPr>
            <w:rFonts w:ascii="Consolas" w:hAnsi="Consolas" w:cs="Consolas"/>
            <w:color w:val="000000"/>
            <w:sz w:val="20"/>
            <w:szCs w:val="20"/>
            <w:rPrChange w:id="891" w:author="Bryan Harter" w:date="2017-05-13T17:09:00Z">
              <w:rPr>
                <w:rFonts w:ascii="Consolas" w:hAnsi="Consolas" w:cs="Consolas"/>
                <w:color w:val="000000"/>
                <w:sz w:val="20"/>
                <w:szCs w:val="20"/>
                <w:highlight w:val="blue"/>
              </w:rPr>
            </w:rPrChange>
          </w:rPr>
          <w:t>], new_files=</w:t>
        </w:r>
        <w:r w:rsidR="00640D69" w:rsidRPr="00640D69">
          <w:rPr>
            <w:rFonts w:ascii="Consolas" w:hAnsi="Consolas" w:cs="Consolas"/>
            <w:color w:val="0000FF"/>
            <w:sz w:val="20"/>
            <w:szCs w:val="20"/>
            <w:rPrChange w:id="892" w:author="Bryan Harter" w:date="2017-05-13T17:09:00Z">
              <w:rPr>
                <w:rFonts w:ascii="Consolas" w:hAnsi="Consolas" w:cs="Consolas"/>
                <w:color w:val="0000FF"/>
                <w:sz w:val="20"/>
                <w:szCs w:val="20"/>
                <w:highlight w:val="blue"/>
              </w:rPr>
            </w:rPrChange>
          </w:rPr>
          <w:t>True</w:t>
        </w:r>
        <w:r w:rsidR="00640D69" w:rsidRPr="00640D69">
          <w:rPr>
            <w:rFonts w:ascii="Consolas" w:hAnsi="Consolas" w:cs="Consolas"/>
            <w:color w:val="000000"/>
            <w:sz w:val="20"/>
            <w:szCs w:val="20"/>
            <w:rPrChange w:id="893" w:author="Bryan Harter" w:date="2017-05-13T17:09:00Z">
              <w:rPr>
                <w:rFonts w:ascii="Consolas" w:hAnsi="Consolas" w:cs="Consolas"/>
                <w:color w:val="000000"/>
                <w:sz w:val="20"/>
                <w:szCs w:val="20"/>
                <w:highlight w:val="blue"/>
              </w:rPr>
            </w:rPrChange>
          </w:rPr>
          <w:t>)</w:t>
        </w:r>
      </w:ins>
      <w:del w:id="894" w:author="Bryan Harter" w:date="2017-05-13T17:09:00Z">
        <w:r w:rsidRPr="0030113C" w:rsidDel="00640D69">
          <w:rPr>
            <w:rFonts w:ascii="Monaco" w:hAnsi="Monaco"/>
            <w:b/>
            <w:color w:val="007F7F"/>
            <w:sz w:val="22"/>
            <w:szCs w:val="22"/>
          </w:rPr>
          <w:delText>mvn_kp_download_l2_files</w:delText>
        </w:r>
        <w:r w:rsidRPr="00602BF1" w:rsidDel="00640D69">
          <w:rPr>
            <w:rFonts w:ascii="Monaco" w:hAnsi="Monaco"/>
            <w:sz w:val="22"/>
            <w:szCs w:val="22"/>
          </w:rPr>
          <w:delText xml:space="preserve">, </w:delText>
        </w:r>
        <w:r w:rsidDel="00640D69">
          <w:rPr>
            <w:rFonts w:ascii="Monaco" w:hAnsi="Monaco"/>
            <w:sz w:val="22"/>
            <w:szCs w:val="22"/>
          </w:rPr>
          <w:delText>instrument</w:delText>
        </w:r>
        <w:r w:rsidR="00FD03F8" w:rsidDel="00640D69">
          <w:rPr>
            <w:rFonts w:ascii="Monaco" w:hAnsi="Monaco"/>
            <w:sz w:val="22"/>
            <w:szCs w:val="22"/>
          </w:rPr>
          <w:delText>s</w:delText>
        </w:r>
        <w:r w:rsidDel="00640D69">
          <w:rPr>
            <w:rFonts w:ascii="Monaco" w:hAnsi="Monaco"/>
            <w:sz w:val="22"/>
            <w:szCs w:val="22"/>
          </w:rPr>
          <w:delText>=[</w:delText>
        </w:r>
      </w:del>
      <w:ins w:id="895" w:author="Kevin McGouldrick" w:date="2015-11-17T13:55:00Z">
        <w:del w:id="896" w:author="Bryan Harter" w:date="2017-05-13T17:09:00Z">
          <w:r w:rsidR="004A6AA8" w:rsidDel="00640D69">
            <w:rPr>
              <w:rFonts w:ascii="Monaco" w:hAnsi="Monaco"/>
              <w:sz w:val="22"/>
              <w:szCs w:val="22"/>
            </w:rPr>
            <w:delText>‘</w:delText>
          </w:r>
        </w:del>
      </w:ins>
      <w:del w:id="897" w:author="Bryan Harter" w:date="2017-05-13T17:09:00Z">
        <w:r w:rsidDel="00640D69">
          <w:rPr>
            <w:rFonts w:ascii="Monaco" w:hAnsi="Monaco"/>
            <w:color w:val="FF0000"/>
            <w:sz w:val="22"/>
            <w:szCs w:val="22"/>
          </w:rPr>
          <w:delText>ngi</w:delText>
        </w:r>
        <w:r w:rsidDel="00640D69">
          <w:rPr>
            <w:rFonts w:ascii="Monaco" w:hAnsi="Monaco"/>
            <w:sz w:val="22"/>
            <w:szCs w:val="22"/>
          </w:rPr>
          <w:delText>’,</w:delText>
        </w:r>
      </w:del>
      <w:ins w:id="898" w:author="Kevin McGouldrick" w:date="2015-11-17T13:55:00Z">
        <w:del w:id="899" w:author="Bryan Harter" w:date="2017-05-13T17:09:00Z">
          <w:r w:rsidR="004A6AA8" w:rsidDel="00640D69">
            <w:rPr>
              <w:rFonts w:ascii="Monaco" w:hAnsi="Monaco"/>
              <w:sz w:val="22"/>
              <w:szCs w:val="22"/>
            </w:rPr>
            <w:delText>‘</w:delText>
          </w:r>
        </w:del>
      </w:ins>
      <w:del w:id="900" w:author="Bryan Harter" w:date="2017-05-13T17:09:00Z">
        <w:r w:rsidRPr="000C026A" w:rsidDel="00640D69">
          <w:rPr>
            <w:rFonts w:ascii="Monaco" w:hAnsi="Monaco"/>
            <w:color w:val="FF0000"/>
            <w:sz w:val="22"/>
            <w:szCs w:val="22"/>
          </w:rPr>
          <w:delText>sta</w:delText>
        </w:r>
        <w:r w:rsidDel="00640D69">
          <w:rPr>
            <w:rFonts w:ascii="Monaco" w:hAnsi="Monaco"/>
            <w:sz w:val="22"/>
            <w:szCs w:val="22"/>
          </w:rPr>
          <w:delText>’,</w:delText>
        </w:r>
      </w:del>
      <w:ins w:id="901" w:author="Kevin McGouldrick" w:date="2015-11-17T13:55:00Z">
        <w:del w:id="902" w:author="Bryan Harter" w:date="2017-05-13T17:09:00Z">
          <w:r w:rsidR="004A6AA8" w:rsidDel="00640D69">
            <w:rPr>
              <w:rFonts w:ascii="Monaco" w:hAnsi="Monaco"/>
              <w:sz w:val="22"/>
              <w:szCs w:val="22"/>
            </w:rPr>
            <w:delText>‘</w:delText>
          </w:r>
        </w:del>
      </w:ins>
      <w:del w:id="903" w:author="Bryan Harter" w:date="2017-05-13T17:09:00Z">
        <w:r w:rsidRPr="000C026A" w:rsidDel="00640D69">
          <w:rPr>
            <w:rFonts w:ascii="Monaco" w:hAnsi="Monaco"/>
            <w:color w:val="FF0000"/>
            <w:sz w:val="22"/>
            <w:szCs w:val="22"/>
          </w:rPr>
          <w:delText>euv</w:delText>
        </w:r>
        <w:r w:rsidDel="00640D69">
          <w:rPr>
            <w:rFonts w:ascii="Monaco" w:hAnsi="Monaco"/>
            <w:sz w:val="22"/>
            <w:szCs w:val="22"/>
          </w:rPr>
          <w:delText>’],</w:delText>
        </w:r>
        <w:r w:rsidRPr="00602BF1" w:rsidDel="00640D69">
          <w:rPr>
            <w:rFonts w:ascii="Monaco" w:hAnsi="Monaco"/>
            <w:sz w:val="22"/>
            <w:szCs w:val="22"/>
          </w:rPr>
          <w:delText xml:space="preserve"> </w:delText>
        </w:r>
        <w:r w:rsidDel="00640D69">
          <w:rPr>
            <w:rFonts w:ascii="Monaco" w:hAnsi="Monaco"/>
            <w:color w:val="FF0000"/>
            <w:sz w:val="22"/>
            <w:szCs w:val="22"/>
          </w:rPr>
          <w:delText>/new</w:delText>
        </w:r>
        <w:r w:rsidRPr="00D65716" w:rsidDel="00640D69">
          <w:rPr>
            <w:rFonts w:ascii="Monaco" w:hAnsi="Monaco"/>
            <w:color w:val="FF0000"/>
            <w:sz w:val="22"/>
            <w:szCs w:val="22"/>
          </w:rPr>
          <w:delText>_files</w:delText>
        </w:r>
      </w:del>
    </w:p>
    <w:p w14:paraId="2B97B4E2" w14:textId="77777777" w:rsidR="004E0D0A" w:rsidRDefault="004E0D0A" w:rsidP="004E0D0A">
      <w:pPr>
        <w:pStyle w:val="Heading4"/>
      </w:pPr>
      <w:r>
        <w:t>Required Arguments</w:t>
      </w:r>
    </w:p>
    <w:p w14:paraId="6C712AF8" w14:textId="4F9585F3" w:rsidR="004E0D0A" w:rsidRDefault="004E0D0A" w:rsidP="000C026A">
      <w:r>
        <w:tab/>
      </w:r>
      <w:r w:rsidR="000C026A">
        <w:t xml:space="preserve">At least one </w:t>
      </w:r>
      <w:r w:rsidR="000C026A" w:rsidRPr="000C026A">
        <w:rPr>
          <w:rFonts w:ascii="Monaco" w:hAnsi="Monaco"/>
          <w:b/>
          <w:color w:val="FF0000"/>
          <w:sz w:val="22"/>
          <w:szCs w:val="22"/>
        </w:rPr>
        <w:t>instrument</w:t>
      </w:r>
      <w:r w:rsidR="000C026A">
        <w:t xml:space="preserve"> must be provided.</w:t>
      </w:r>
    </w:p>
    <w:p w14:paraId="68491EB0" w14:textId="77777777" w:rsidR="000C026A" w:rsidRDefault="000C026A" w:rsidP="000C026A">
      <w:pPr>
        <w:pStyle w:val="Heading4"/>
      </w:pPr>
      <w:r>
        <w:t>List of all accepted Arguments</w:t>
      </w:r>
    </w:p>
    <w:p w14:paraId="2DFD8146" w14:textId="40335817" w:rsidR="000C026A" w:rsidRDefault="00EB2A66" w:rsidP="000C026A">
      <w:pPr>
        <w:pStyle w:val="ListParagraph"/>
        <w:numPr>
          <w:ilvl w:val="0"/>
          <w:numId w:val="26"/>
        </w:numPr>
      </w:pPr>
      <w:r w:rsidRPr="0030113C">
        <w:rPr>
          <w:rFonts w:ascii="Monaco" w:hAnsi="Monaco"/>
          <w:b/>
          <w:color w:val="FF0000"/>
          <w:sz w:val="22"/>
          <w:szCs w:val="22"/>
        </w:rPr>
        <w:t>ins</w:t>
      </w:r>
      <w:r w:rsidR="000C026A" w:rsidRPr="0030113C">
        <w:rPr>
          <w:rFonts w:ascii="Monaco" w:hAnsi="Monaco"/>
          <w:b/>
          <w:color w:val="FF0000"/>
          <w:sz w:val="22"/>
          <w:szCs w:val="22"/>
        </w:rPr>
        <w:t>t</w:t>
      </w:r>
      <w:r w:rsidRPr="0030113C">
        <w:rPr>
          <w:rFonts w:ascii="Monaco" w:hAnsi="Monaco"/>
          <w:b/>
          <w:color w:val="FF0000"/>
          <w:sz w:val="22"/>
          <w:szCs w:val="22"/>
        </w:rPr>
        <w:t>r</w:t>
      </w:r>
      <w:r w:rsidR="000C026A" w:rsidRPr="0030113C">
        <w:rPr>
          <w:rFonts w:ascii="Monaco" w:hAnsi="Monaco"/>
          <w:b/>
          <w:color w:val="FF0000"/>
          <w:sz w:val="22"/>
          <w:szCs w:val="22"/>
        </w:rPr>
        <w:t>u</w:t>
      </w:r>
      <w:r w:rsidRPr="0030113C">
        <w:rPr>
          <w:rFonts w:ascii="Monaco" w:hAnsi="Monaco"/>
          <w:b/>
          <w:color w:val="FF0000"/>
          <w:sz w:val="22"/>
          <w:szCs w:val="22"/>
        </w:rPr>
        <w:t>ment</w:t>
      </w:r>
      <w:r w:rsidR="00151F6E">
        <w:rPr>
          <w:rFonts w:ascii="Monaco" w:hAnsi="Monaco"/>
          <w:b/>
          <w:color w:val="FF0000"/>
          <w:sz w:val="22"/>
          <w:szCs w:val="22"/>
        </w:rPr>
        <w:t>s</w:t>
      </w:r>
      <w:r w:rsidR="000C026A">
        <w:t xml:space="preserve">: </w:t>
      </w:r>
      <w:r>
        <w:t xml:space="preserve">Scalar or an array of 3-character string abbreviations </w:t>
      </w:r>
      <w:r w:rsidR="00372C4A">
        <w:t xml:space="preserve">(the instrument-specific directory names in the </w:t>
      </w:r>
      <w:hyperlink w:anchor="_Required_Data_Directory_1" w:history="1">
        <w:r w:rsidR="00372C4A" w:rsidRPr="00372C4A">
          <w:rPr>
            <w:rStyle w:val="Hyperlink"/>
          </w:rPr>
          <w:t>directory structure</w:t>
        </w:r>
      </w:hyperlink>
      <w:r w:rsidR="00372C4A">
        <w:t xml:space="preserve">) </w:t>
      </w:r>
      <w:r>
        <w:t>of instruments for which the data are to be downloaded/searched.</w:t>
      </w:r>
    </w:p>
    <w:p w14:paraId="30882CD2" w14:textId="1DDE7E32" w:rsidR="000C026A" w:rsidRDefault="000C026A" w:rsidP="000C026A">
      <w:pPr>
        <w:pStyle w:val="ListParagraph"/>
        <w:numPr>
          <w:ilvl w:val="0"/>
          <w:numId w:val="26"/>
        </w:numPr>
      </w:pPr>
      <w:del w:id="904" w:author="Bryan Harter" w:date="2017-05-13T17:10:00Z">
        <w:r w:rsidRPr="0030113C" w:rsidDel="006E4C9B">
          <w:rPr>
            <w:rFonts w:ascii="Monaco" w:hAnsi="Monaco"/>
            <w:b/>
            <w:color w:val="FF0000"/>
            <w:sz w:val="22"/>
            <w:szCs w:val="22"/>
          </w:rPr>
          <w:delText>/</w:delText>
        </w:r>
      </w:del>
      <w:r w:rsidRPr="0030113C">
        <w:rPr>
          <w:rFonts w:ascii="Monaco" w:hAnsi="Monaco"/>
          <w:b/>
          <w:color w:val="FF0000"/>
          <w:sz w:val="22"/>
          <w:szCs w:val="22"/>
        </w:rPr>
        <w:t>new_files</w:t>
      </w:r>
      <w:r>
        <w:t xml:space="preserve">: </w:t>
      </w:r>
      <w:ins w:id="905" w:author="Bryan Harter" w:date="2017-05-13T17:10:00Z">
        <w:r w:rsidR="006E4C9B">
          <w:t xml:space="preserve">Boolean variable.  </w:t>
        </w:r>
      </w:ins>
      <w:r>
        <w:t>Search/download only files that exist on the server</w:t>
      </w:r>
    </w:p>
    <w:p w14:paraId="732C450F" w14:textId="7B9C12B0" w:rsidR="000C026A" w:rsidRDefault="000C026A" w:rsidP="000C026A">
      <w:pPr>
        <w:pStyle w:val="ListParagraph"/>
        <w:numPr>
          <w:ilvl w:val="0"/>
          <w:numId w:val="26"/>
        </w:numPr>
      </w:pPr>
      <w:del w:id="906" w:author="Bryan Harter" w:date="2017-05-13T17:10:00Z">
        <w:r w:rsidRPr="0030113C" w:rsidDel="006E4C9B">
          <w:rPr>
            <w:rFonts w:ascii="Monaco" w:hAnsi="Monaco"/>
            <w:b/>
            <w:color w:val="FF0000"/>
            <w:sz w:val="22"/>
            <w:szCs w:val="22"/>
          </w:rPr>
          <w:delText>/</w:delText>
        </w:r>
      </w:del>
      <w:r w:rsidRPr="0030113C">
        <w:rPr>
          <w:rFonts w:ascii="Monaco" w:hAnsi="Monaco"/>
          <w:b/>
          <w:color w:val="FF0000"/>
          <w:sz w:val="22"/>
          <w:szCs w:val="22"/>
        </w:rPr>
        <w:t>list_files</w:t>
      </w:r>
      <w:r>
        <w:t xml:space="preserve">: </w:t>
      </w:r>
      <w:ins w:id="907" w:author="Bryan Harter" w:date="2017-05-13T17:10:00Z">
        <w:r w:rsidR="006E4C9B">
          <w:t xml:space="preserve">Boolean variable.  </w:t>
        </w:r>
      </w:ins>
      <w:r>
        <w:t xml:space="preserve">I.e., “dry run.” List to standard output (usually, the screen) the files that would be downloaded based on the provided arguments; but do not download any data. </w:t>
      </w:r>
    </w:p>
    <w:p w14:paraId="04624950" w14:textId="209BC060" w:rsidR="000C026A" w:rsidRDefault="000C026A" w:rsidP="000C026A">
      <w:pPr>
        <w:pStyle w:val="ListParagraph"/>
        <w:numPr>
          <w:ilvl w:val="0"/>
          <w:numId w:val="26"/>
        </w:numPr>
      </w:pPr>
      <w:del w:id="908" w:author="Bryan Harter" w:date="2017-05-13T17:10:00Z">
        <w:r w:rsidRPr="0030113C" w:rsidDel="006E4C9B">
          <w:rPr>
            <w:rFonts w:ascii="Monaco" w:hAnsi="Monaco"/>
            <w:b/>
            <w:color w:val="FF0000"/>
            <w:sz w:val="22"/>
            <w:szCs w:val="22"/>
          </w:rPr>
          <w:delText>/</w:delText>
        </w:r>
      </w:del>
      <w:r w:rsidRPr="0030113C">
        <w:rPr>
          <w:rFonts w:ascii="Monaco" w:hAnsi="Monaco"/>
          <w:b/>
          <w:color w:val="FF0000"/>
          <w:sz w:val="22"/>
          <w:szCs w:val="22"/>
        </w:rPr>
        <w:t>update_prefs</w:t>
      </w:r>
      <w:r>
        <w:t xml:space="preserve">: </w:t>
      </w:r>
      <w:ins w:id="909" w:author="Bryan Harter" w:date="2017-05-13T17:10:00Z">
        <w:r w:rsidR="006E4C9B">
          <w:t xml:space="preserve">Boolean variable.  </w:t>
        </w:r>
      </w:ins>
      <w:r>
        <w:t xml:space="preserve">Before searching/downloading data, open up a dialogue window to allow the user to update the </w:t>
      </w:r>
      <w:r w:rsidRPr="007C20EB">
        <w:rPr>
          <w:rFonts w:ascii="Monaco" w:hAnsi="Monaco"/>
          <w:sz w:val="22"/>
          <w:szCs w:val="22"/>
        </w:rPr>
        <w:t>mvn_toolkit_prefs.txt</w:t>
      </w:r>
      <w:r>
        <w:t xml:space="preserve"> file containing the location of the ROOT_DATA_DIR.  Once the new path is selected, the search/download will proceed according to the remaining arguments.</w:t>
      </w:r>
    </w:p>
    <w:p w14:paraId="49A33517" w14:textId="47EB1545" w:rsidR="000C026A" w:rsidRDefault="000C026A" w:rsidP="000C026A">
      <w:pPr>
        <w:pStyle w:val="ListParagraph"/>
        <w:numPr>
          <w:ilvl w:val="0"/>
          <w:numId w:val="26"/>
        </w:numPr>
      </w:pPr>
      <w:del w:id="910" w:author="Bryan Harter" w:date="2017-05-13T17:10:00Z">
        <w:r w:rsidRPr="0030113C" w:rsidDel="006E4C9B">
          <w:rPr>
            <w:rFonts w:ascii="Monaco" w:hAnsi="Monaco"/>
            <w:b/>
            <w:color w:val="FF0000"/>
            <w:sz w:val="22"/>
            <w:szCs w:val="22"/>
          </w:rPr>
          <w:delText>/</w:delText>
        </w:r>
      </w:del>
      <w:r w:rsidRPr="0030113C">
        <w:rPr>
          <w:rFonts w:ascii="Monaco" w:hAnsi="Monaco"/>
          <w:b/>
          <w:color w:val="FF0000"/>
          <w:sz w:val="22"/>
          <w:szCs w:val="22"/>
        </w:rPr>
        <w:t>only_update_prefs</w:t>
      </w:r>
      <w:r>
        <w:t xml:space="preserve">: </w:t>
      </w:r>
      <w:ins w:id="911" w:author="Bryan Harter" w:date="2017-05-13T17:10:00Z">
        <w:r w:rsidR="006E4C9B">
          <w:t xml:space="preserve">Boolean variable.  </w:t>
        </w:r>
      </w:ins>
      <w:r>
        <w:t xml:space="preserve">As </w:t>
      </w:r>
      <w:r w:rsidRPr="005B1034">
        <w:rPr>
          <w:rFonts w:ascii="Monaco" w:hAnsi="Monaco"/>
          <w:color w:val="FF0000"/>
          <w:sz w:val="22"/>
          <w:szCs w:val="22"/>
        </w:rPr>
        <w:t>/update_prefs</w:t>
      </w:r>
      <w:ins w:id="912" w:author="Bryan Harter" w:date="2017-05-13T17:10:00Z">
        <w:r w:rsidR="006E4C9B">
          <w:rPr>
            <w:rFonts w:ascii="Monaco" w:hAnsi="Monaco"/>
            <w:color w:val="FF0000"/>
            <w:sz w:val="22"/>
            <w:szCs w:val="22"/>
          </w:rPr>
          <w:t>=True</w:t>
        </w:r>
      </w:ins>
      <w:r>
        <w:t>; but do not attempt to search download and data.</w:t>
      </w:r>
    </w:p>
    <w:p w14:paraId="15388195" w14:textId="38E295B1" w:rsidR="000C026A" w:rsidRDefault="000C026A" w:rsidP="000C026A">
      <w:pPr>
        <w:pStyle w:val="ListParagraph"/>
        <w:numPr>
          <w:ilvl w:val="0"/>
          <w:numId w:val="26"/>
        </w:numPr>
      </w:pPr>
      <w:del w:id="913" w:author="Bryan Harter" w:date="2017-05-13T17:10:00Z">
        <w:r w:rsidRPr="0030113C" w:rsidDel="006E4C9B">
          <w:rPr>
            <w:rFonts w:ascii="Monaco" w:hAnsi="Monaco"/>
            <w:b/>
            <w:color w:val="FF0000"/>
            <w:sz w:val="22"/>
            <w:szCs w:val="22"/>
          </w:rPr>
          <w:delText>/</w:delText>
        </w:r>
      </w:del>
      <w:r w:rsidRPr="0030113C">
        <w:rPr>
          <w:rFonts w:ascii="Monaco" w:hAnsi="Monaco"/>
          <w:b/>
          <w:color w:val="FF0000"/>
          <w:sz w:val="22"/>
          <w:szCs w:val="22"/>
        </w:rPr>
        <w:t>exclude_orbit_file</w:t>
      </w:r>
      <w:r>
        <w:t xml:space="preserve">: </w:t>
      </w:r>
      <w:ins w:id="914" w:author="Bryan Harter" w:date="2017-05-13T17:10:00Z">
        <w:r w:rsidR="006E4C9B">
          <w:t xml:space="preserve">Boolean variable.  </w:t>
        </w:r>
      </w:ins>
      <w:r>
        <w:t xml:space="preserve">Do not download an updated version of the orbit number file from </w:t>
      </w:r>
      <w:hyperlink r:id="rId10" w:history="1">
        <w:r>
          <w:rPr>
            <w:rStyle w:val="Hyperlink"/>
          </w:rPr>
          <w:t>http://naif.jpl.nasa.gov/naif/</w:t>
        </w:r>
      </w:hyperlink>
      <w:r>
        <w:t>.</w:t>
      </w:r>
    </w:p>
    <w:p w14:paraId="33CFFCE2" w14:textId="77777777" w:rsidR="000C026A" w:rsidRDefault="000C026A" w:rsidP="000C026A">
      <w:pPr>
        <w:pStyle w:val="ListParagraph"/>
        <w:numPr>
          <w:ilvl w:val="0"/>
          <w:numId w:val="26"/>
        </w:numPr>
      </w:pPr>
      <w:r w:rsidRPr="0030113C">
        <w:rPr>
          <w:rFonts w:ascii="Monaco" w:hAnsi="Monaco"/>
          <w:b/>
          <w:color w:val="FF0000"/>
          <w:sz w:val="22"/>
          <w:szCs w:val="22"/>
        </w:rPr>
        <w:t>filenames</w:t>
      </w:r>
      <w:r>
        <w:t>: scalar or an array of specific filename strings to search/download</w:t>
      </w:r>
    </w:p>
    <w:p w14:paraId="4D253614" w14:textId="33990FF8" w:rsidR="000C026A" w:rsidRDefault="000C026A" w:rsidP="000C026A">
      <w:pPr>
        <w:pStyle w:val="ListParagraph"/>
        <w:numPr>
          <w:ilvl w:val="0"/>
          <w:numId w:val="26"/>
        </w:numPr>
      </w:pPr>
      <w:r w:rsidRPr="0030113C">
        <w:rPr>
          <w:rFonts w:ascii="Monaco" w:hAnsi="Monaco"/>
          <w:b/>
          <w:color w:val="FF0000"/>
          <w:sz w:val="22"/>
          <w:szCs w:val="22"/>
        </w:rPr>
        <w:t>start_date</w:t>
      </w:r>
      <w:r>
        <w:t>: (format=</w:t>
      </w:r>
      <w:ins w:id="915" w:author="Kevin McGouldrick" w:date="2015-11-17T13:55:00Z">
        <w:r w:rsidR="004A6AA8">
          <w:t>‘</w:t>
        </w:r>
      </w:ins>
      <w:r w:rsidRPr="007C20EB">
        <w:rPr>
          <w:rFonts w:ascii="Monaco" w:hAnsi="Monaco"/>
          <w:color w:val="FF0000"/>
          <w:sz w:val="22"/>
          <w:szCs w:val="22"/>
        </w:rPr>
        <w:t>YYYY-MM-DD</w:t>
      </w:r>
      <w:r>
        <w:t xml:space="preserve">’) Search/download only data from </w:t>
      </w:r>
      <w:r w:rsidRPr="007C20EB">
        <w:rPr>
          <w:rFonts w:ascii="Monaco" w:hAnsi="Monaco"/>
          <w:sz w:val="22"/>
          <w:szCs w:val="22"/>
        </w:rPr>
        <w:t>start_date</w:t>
      </w:r>
      <w:r>
        <w:t xml:space="preserve"> (inclusive) to present.</w:t>
      </w:r>
    </w:p>
    <w:p w14:paraId="27987E26" w14:textId="120668ED" w:rsidR="000C026A" w:rsidRDefault="000C026A" w:rsidP="000C026A">
      <w:pPr>
        <w:pStyle w:val="ListParagraph"/>
        <w:numPr>
          <w:ilvl w:val="0"/>
          <w:numId w:val="26"/>
        </w:numPr>
      </w:pPr>
      <w:r w:rsidRPr="0030113C">
        <w:rPr>
          <w:rFonts w:ascii="Monaco" w:hAnsi="Monaco"/>
          <w:b/>
          <w:color w:val="FF0000"/>
          <w:sz w:val="22"/>
          <w:szCs w:val="22"/>
        </w:rPr>
        <w:t>end_date</w:t>
      </w:r>
      <w:r>
        <w:t>: (format=</w:t>
      </w:r>
      <w:ins w:id="916" w:author="Kevin McGouldrick" w:date="2015-11-17T13:55:00Z">
        <w:r w:rsidR="004A6AA8">
          <w:t>‘</w:t>
        </w:r>
      </w:ins>
      <w:r w:rsidRPr="007C20EB">
        <w:rPr>
          <w:rFonts w:ascii="Monaco" w:hAnsi="Monaco"/>
          <w:color w:val="FF0000"/>
          <w:sz w:val="22"/>
          <w:szCs w:val="22"/>
        </w:rPr>
        <w:t>YYYY-MM-DD</w:t>
      </w:r>
      <w:r>
        <w:t xml:space="preserve">’) Search/download only data from prior to </w:t>
      </w:r>
      <w:r w:rsidRPr="007C20EB">
        <w:rPr>
          <w:rFonts w:ascii="Monaco" w:hAnsi="Monaco"/>
          <w:sz w:val="22"/>
          <w:szCs w:val="22"/>
        </w:rPr>
        <w:t>end_date</w:t>
      </w:r>
      <w:r>
        <w:t xml:space="preserve"> (inclusive).</w:t>
      </w:r>
    </w:p>
    <w:p w14:paraId="5E78E1CB" w14:textId="074F5141" w:rsidR="000C026A" w:rsidDel="006E4C9B" w:rsidRDefault="000C026A" w:rsidP="000C026A">
      <w:pPr>
        <w:pStyle w:val="ListParagraph"/>
        <w:numPr>
          <w:ilvl w:val="0"/>
          <w:numId w:val="26"/>
        </w:numPr>
        <w:rPr>
          <w:del w:id="917" w:author="Bryan Harter" w:date="2017-05-13T17:10:00Z"/>
        </w:rPr>
      </w:pPr>
      <w:del w:id="918" w:author="Bryan Harter" w:date="2017-05-13T17:10:00Z">
        <w:r w:rsidRPr="0030113C" w:rsidDel="006E4C9B">
          <w:rPr>
            <w:rFonts w:ascii="Monaco" w:hAnsi="Monaco"/>
            <w:b/>
            <w:color w:val="FF0000"/>
            <w:sz w:val="22"/>
            <w:szCs w:val="22"/>
          </w:rPr>
          <w:delText>/debug</w:delText>
        </w:r>
        <w:r w:rsidDel="006E4C9B">
          <w:delText>: On error, “stop immediately at the offending statement and print the current program stack.”  I.e., a less graceful but more informative exit from the procedure upon the occasion of an error.</w:delText>
        </w:r>
        <w:bookmarkStart w:id="919" w:name="_Toc482474157"/>
        <w:bookmarkStart w:id="920" w:name="_Toc482474642"/>
        <w:bookmarkEnd w:id="919"/>
        <w:bookmarkEnd w:id="920"/>
      </w:del>
    </w:p>
    <w:p w14:paraId="5E7B1A30" w14:textId="04303197" w:rsidR="000C026A" w:rsidDel="006E4C9B" w:rsidRDefault="000C026A" w:rsidP="000C026A">
      <w:pPr>
        <w:pStyle w:val="ListParagraph"/>
        <w:numPr>
          <w:ilvl w:val="0"/>
          <w:numId w:val="26"/>
        </w:numPr>
        <w:rPr>
          <w:del w:id="921" w:author="Bryan Harter" w:date="2017-05-13T17:10:00Z"/>
        </w:rPr>
      </w:pPr>
      <w:del w:id="922" w:author="Bryan Harter" w:date="2017-05-13T17:10:00Z">
        <w:r w:rsidRPr="0030113C" w:rsidDel="006E4C9B">
          <w:rPr>
            <w:rFonts w:ascii="Monaco" w:hAnsi="Monaco"/>
            <w:b/>
            <w:color w:val="FF0000"/>
            <w:sz w:val="22"/>
            <w:szCs w:val="22"/>
          </w:rPr>
          <w:delText>/help</w:delText>
        </w:r>
        <w:r w:rsidDel="006E4C9B">
          <w:delText>: Invoke this list.</w:delText>
        </w:r>
        <w:bookmarkStart w:id="923" w:name="_Toc482474158"/>
        <w:bookmarkStart w:id="924" w:name="_Toc482474643"/>
        <w:bookmarkEnd w:id="923"/>
        <w:bookmarkEnd w:id="924"/>
      </w:del>
    </w:p>
    <w:p w14:paraId="53C79E11" w14:textId="61FA80AD" w:rsidR="005C20E7" w:rsidDel="00AC52F9" w:rsidRDefault="005C20E7" w:rsidP="005C20E7">
      <w:pPr>
        <w:pStyle w:val="Heading3"/>
        <w:rPr>
          <w:del w:id="925" w:author="Bryan Harter" w:date="2017-05-13T17:11:00Z"/>
        </w:rPr>
      </w:pPr>
      <w:del w:id="926" w:author="Bryan Harter" w:date="2017-05-13T17:11:00Z">
        <w:r w:rsidDel="00AC52F9">
          <w:lastRenderedPageBreak/>
          <w:delText>mvn_kp_download_orbit_file</w:delText>
        </w:r>
        <w:bookmarkStart w:id="927" w:name="_Toc482474159"/>
        <w:bookmarkStart w:id="928" w:name="_Toc482474644"/>
        <w:bookmarkEnd w:id="927"/>
        <w:bookmarkEnd w:id="928"/>
      </w:del>
    </w:p>
    <w:p w14:paraId="2C07E2CB" w14:textId="1C2AED6F" w:rsidR="005C20E7" w:rsidRPr="00E65F70" w:rsidDel="00AC52F9" w:rsidRDefault="005C20E7" w:rsidP="005C20E7">
      <w:pPr>
        <w:pStyle w:val="Heading4"/>
        <w:rPr>
          <w:del w:id="929" w:author="Bryan Harter" w:date="2017-05-13T17:11:00Z"/>
        </w:rPr>
      </w:pPr>
      <w:del w:id="930" w:author="Bryan Harter" w:date="2017-05-13T17:11:00Z">
        <w:r w:rsidDel="00AC52F9">
          <w:delText>Description</w:delText>
        </w:r>
        <w:bookmarkStart w:id="931" w:name="_Toc482474160"/>
        <w:bookmarkStart w:id="932" w:name="_Toc482474645"/>
        <w:bookmarkEnd w:id="931"/>
        <w:bookmarkEnd w:id="932"/>
      </w:del>
    </w:p>
    <w:p w14:paraId="45945FCF" w14:textId="0A3F0DB8" w:rsidR="005C20E7" w:rsidRPr="007B2645" w:rsidDel="00AC52F9" w:rsidRDefault="005C20E7" w:rsidP="005C20E7">
      <w:pPr>
        <w:pStyle w:val="ListParagraph"/>
        <w:ind w:left="1080"/>
        <w:rPr>
          <w:del w:id="933" w:author="Bryan Harter" w:date="2017-05-13T17:11:00Z"/>
        </w:rPr>
      </w:pPr>
      <w:del w:id="934" w:author="Bryan Harter" w:date="2017-05-13T17:11:00Z">
        <w:r w:rsidDel="00AC52F9">
          <w:rPr>
            <w:rFonts w:cs="Monaco"/>
          </w:rPr>
          <w:delText>This will download an orbit number file from JPL into the toolkit installation directory. If the orbit file already exists, this will overwrite it with the most up-to-date orbit number file.  This file is necessary if one wants to read in with orbit number for time range</w:delText>
        </w:r>
        <w:r w:rsidDel="00AC52F9">
          <w:delText>.</w:delText>
        </w:r>
        <w:bookmarkStart w:id="935" w:name="_Toc482474161"/>
        <w:bookmarkStart w:id="936" w:name="_Toc482474646"/>
        <w:bookmarkEnd w:id="935"/>
        <w:bookmarkEnd w:id="936"/>
      </w:del>
    </w:p>
    <w:p w14:paraId="682C6EC6" w14:textId="4001C9E6" w:rsidR="005C20E7" w:rsidRPr="008D5222" w:rsidDel="00AC52F9" w:rsidRDefault="005C20E7" w:rsidP="005C20E7">
      <w:pPr>
        <w:pStyle w:val="Heading4"/>
        <w:rPr>
          <w:del w:id="937" w:author="Bryan Harter" w:date="2017-05-13T17:11:00Z"/>
        </w:rPr>
      </w:pPr>
      <w:del w:id="938" w:author="Bryan Harter" w:date="2017-05-13T17:11:00Z">
        <w:r w:rsidDel="00AC52F9">
          <w:delText>Example Usage</w:delText>
        </w:r>
        <w:bookmarkStart w:id="939" w:name="_Toc482474162"/>
        <w:bookmarkStart w:id="940" w:name="_Toc482474647"/>
        <w:bookmarkEnd w:id="939"/>
        <w:bookmarkEnd w:id="940"/>
      </w:del>
    </w:p>
    <w:p w14:paraId="0BA29553" w14:textId="26411A0B" w:rsidR="005C20E7" w:rsidRPr="007B2645" w:rsidDel="00AC52F9" w:rsidRDefault="005C20E7" w:rsidP="005C20E7">
      <w:pPr>
        <w:ind w:left="990"/>
        <w:rPr>
          <w:del w:id="941" w:author="Bryan Harter" w:date="2017-05-13T17:11:00Z"/>
          <w:rFonts w:ascii="Monaco" w:hAnsi="Monaco"/>
          <w:sz w:val="22"/>
          <w:szCs w:val="22"/>
        </w:rPr>
      </w:pPr>
      <w:del w:id="942" w:author="Bryan Harter" w:date="2017-05-13T16:55:00Z">
        <w:r w:rsidDel="009F3D8A">
          <w:rPr>
            <w:rFonts w:ascii="Monaco" w:hAnsi="Monaco"/>
            <w:sz w:val="22"/>
            <w:szCs w:val="22"/>
          </w:rPr>
          <w:delText>IDL&gt;</w:delText>
        </w:r>
      </w:del>
      <w:del w:id="943" w:author="Bryan Harter" w:date="2017-05-13T17:11:00Z">
        <w:r w:rsidDel="00AC52F9">
          <w:rPr>
            <w:rFonts w:ascii="Monaco" w:hAnsi="Monaco"/>
            <w:sz w:val="22"/>
            <w:szCs w:val="22"/>
          </w:rPr>
          <w:delText xml:space="preserve"> </w:delText>
        </w:r>
        <w:r w:rsidRPr="0030113C" w:rsidDel="00AC52F9">
          <w:rPr>
            <w:rFonts w:ascii="Monaco" w:hAnsi="Monaco"/>
            <w:b/>
            <w:color w:val="007F7F"/>
            <w:sz w:val="22"/>
            <w:szCs w:val="22"/>
          </w:rPr>
          <w:delText>mvn_kp_download_orbit_file</w:delText>
        </w:r>
        <w:bookmarkStart w:id="944" w:name="_Toc482474163"/>
        <w:bookmarkStart w:id="945" w:name="_Toc482474648"/>
        <w:bookmarkEnd w:id="944"/>
        <w:bookmarkEnd w:id="945"/>
      </w:del>
    </w:p>
    <w:p w14:paraId="77473A23" w14:textId="2A90EFD0" w:rsidR="005C20E7" w:rsidDel="00AC52F9" w:rsidRDefault="005C20E7" w:rsidP="005C20E7">
      <w:pPr>
        <w:pStyle w:val="Heading4"/>
        <w:rPr>
          <w:del w:id="946" w:author="Bryan Harter" w:date="2017-05-13T17:11:00Z"/>
        </w:rPr>
      </w:pPr>
      <w:del w:id="947" w:author="Bryan Harter" w:date="2017-05-13T17:11:00Z">
        <w:r w:rsidDel="00AC52F9">
          <w:delText>Required Arguments</w:delText>
        </w:r>
        <w:bookmarkStart w:id="948" w:name="_Toc482474164"/>
        <w:bookmarkStart w:id="949" w:name="_Toc482474649"/>
        <w:bookmarkEnd w:id="948"/>
        <w:bookmarkEnd w:id="949"/>
      </w:del>
    </w:p>
    <w:p w14:paraId="028E3845" w14:textId="3F6A40DA" w:rsidR="005C20E7" w:rsidRPr="000B1006" w:rsidDel="00AC52F9" w:rsidRDefault="005C20E7" w:rsidP="005C20E7">
      <w:pPr>
        <w:pStyle w:val="ListParagraph"/>
        <w:ind w:left="1080"/>
        <w:rPr>
          <w:del w:id="950" w:author="Bryan Harter" w:date="2017-05-13T17:11:00Z"/>
        </w:rPr>
      </w:pPr>
      <w:del w:id="951" w:author="Bryan Harter" w:date="2017-05-13T17:11:00Z">
        <w:r w:rsidDel="00AC52F9">
          <w:delText>None</w:delText>
        </w:r>
        <w:bookmarkStart w:id="952" w:name="_Toc482474165"/>
        <w:bookmarkStart w:id="953" w:name="_Toc482474650"/>
        <w:bookmarkEnd w:id="952"/>
        <w:bookmarkEnd w:id="953"/>
      </w:del>
    </w:p>
    <w:p w14:paraId="251163BE" w14:textId="6A46AF4E" w:rsidR="005C20E7" w:rsidDel="00AC52F9" w:rsidRDefault="005C20E7" w:rsidP="005C20E7">
      <w:pPr>
        <w:pStyle w:val="Heading4"/>
        <w:rPr>
          <w:del w:id="954" w:author="Bryan Harter" w:date="2017-05-13T17:11:00Z"/>
        </w:rPr>
      </w:pPr>
      <w:del w:id="955" w:author="Bryan Harter" w:date="2017-05-13T17:11:00Z">
        <w:r w:rsidDel="00AC52F9">
          <w:delText>List of all accepted Arguments</w:delText>
        </w:r>
        <w:bookmarkStart w:id="956" w:name="_Toc482474166"/>
        <w:bookmarkStart w:id="957" w:name="_Toc482474651"/>
        <w:bookmarkEnd w:id="956"/>
        <w:bookmarkEnd w:id="957"/>
      </w:del>
    </w:p>
    <w:p w14:paraId="272C3E1A" w14:textId="497641F9" w:rsidR="005C20E7" w:rsidDel="00AC52F9" w:rsidRDefault="005C20E7" w:rsidP="005C20E7">
      <w:pPr>
        <w:pStyle w:val="ListParagraph"/>
        <w:numPr>
          <w:ilvl w:val="0"/>
          <w:numId w:val="26"/>
        </w:numPr>
        <w:rPr>
          <w:del w:id="958" w:author="Bryan Harter" w:date="2017-05-13T17:11:00Z"/>
        </w:rPr>
      </w:pPr>
      <w:del w:id="959" w:author="Bryan Harter" w:date="2017-05-13T17:11:00Z">
        <w:r w:rsidRPr="0030113C" w:rsidDel="00AC52F9">
          <w:rPr>
            <w:rFonts w:ascii="Monaco" w:hAnsi="Monaco"/>
            <w:b/>
            <w:color w:val="FF0000"/>
            <w:sz w:val="22"/>
            <w:szCs w:val="22"/>
          </w:rPr>
          <w:delText>/debug</w:delText>
        </w:r>
        <w:r w:rsidDel="00AC52F9">
          <w:delText>: On error, “stop immediately at the offending statement and print the current program stack.”  I.e., a less graceful but more informative exit from the procedure upon the occasion of an error.</w:delText>
        </w:r>
        <w:bookmarkStart w:id="960" w:name="_Toc482474167"/>
        <w:bookmarkStart w:id="961" w:name="_Toc482474652"/>
        <w:bookmarkEnd w:id="960"/>
        <w:bookmarkEnd w:id="961"/>
      </w:del>
    </w:p>
    <w:p w14:paraId="20C6D3F2" w14:textId="28FEE955" w:rsidR="004E0D0A" w:rsidDel="00AC52F9" w:rsidRDefault="005C20E7" w:rsidP="004E0D0A">
      <w:pPr>
        <w:pStyle w:val="ListParagraph"/>
        <w:numPr>
          <w:ilvl w:val="0"/>
          <w:numId w:val="26"/>
        </w:numPr>
        <w:rPr>
          <w:del w:id="962" w:author="Bryan Harter" w:date="2017-05-13T17:11:00Z"/>
        </w:rPr>
      </w:pPr>
      <w:del w:id="963" w:author="Bryan Harter" w:date="2017-05-13T17:11:00Z">
        <w:r w:rsidRPr="0030113C" w:rsidDel="00AC52F9">
          <w:rPr>
            <w:rFonts w:ascii="Monaco" w:hAnsi="Monaco"/>
            <w:b/>
            <w:color w:val="FF0000"/>
            <w:sz w:val="22"/>
            <w:szCs w:val="22"/>
          </w:rPr>
          <w:delText>/help</w:delText>
        </w:r>
        <w:r w:rsidDel="00AC52F9">
          <w:delText>: Invoke this list.</w:delText>
        </w:r>
        <w:bookmarkStart w:id="964" w:name="_Toc482474168"/>
        <w:bookmarkStart w:id="965" w:name="_Toc482474653"/>
        <w:bookmarkEnd w:id="964"/>
        <w:bookmarkEnd w:id="965"/>
      </w:del>
    </w:p>
    <w:p w14:paraId="61D2E73B" w14:textId="16B5B114" w:rsidR="004E0D0A" w:rsidRDefault="004E0D0A" w:rsidP="004E0D0A">
      <w:pPr>
        <w:pStyle w:val="Heading2"/>
      </w:pPr>
      <w:bookmarkStart w:id="966" w:name="_Toc482474654"/>
      <w:r>
        <w:t xml:space="preserve">Reading </w:t>
      </w:r>
      <w:r w:rsidR="00C1632C">
        <w:t xml:space="preserve">data </w:t>
      </w:r>
      <w:r>
        <w:t xml:space="preserve">into </w:t>
      </w:r>
      <w:ins w:id="967" w:author="Bryan Harter" w:date="2017-05-13T21:25:00Z">
        <w:r w:rsidR="00D05694">
          <w:t>Python</w:t>
        </w:r>
      </w:ins>
      <w:del w:id="968" w:author="Bryan Harter" w:date="2017-05-13T21:25:00Z">
        <w:r w:rsidDel="00D05694">
          <w:delText>IDL</w:delText>
        </w:r>
      </w:del>
      <w:r>
        <w:t xml:space="preserve"> Memory</w:t>
      </w:r>
      <w:bookmarkEnd w:id="966"/>
    </w:p>
    <w:p w14:paraId="09E3C569" w14:textId="65EFC21A" w:rsidR="004E0D0A" w:rsidRDefault="004E0D0A" w:rsidP="004E0D0A">
      <w:pPr>
        <w:pStyle w:val="Heading3"/>
      </w:pPr>
      <w:bookmarkStart w:id="969" w:name="_mvn_kp_read"/>
      <w:bookmarkStart w:id="970" w:name="_mvn_kp_read_1"/>
      <w:bookmarkStart w:id="971" w:name="_mvn_kp_read_2"/>
      <w:bookmarkStart w:id="972" w:name="_mvn_kp_read_3"/>
      <w:bookmarkStart w:id="973" w:name="_mvn_kp_read_4"/>
      <w:bookmarkStart w:id="974" w:name="_mvn_kp_read_5"/>
      <w:bookmarkStart w:id="975" w:name="_mvn_kp_read_6"/>
      <w:bookmarkStart w:id="976" w:name="_mvn_kp_read_7"/>
      <w:bookmarkStart w:id="977" w:name="_mvn_kp_read_8"/>
      <w:bookmarkStart w:id="978" w:name="_Toc482474655"/>
      <w:bookmarkEnd w:id="969"/>
      <w:bookmarkEnd w:id="970"/>
      <w:bookmarkEnd w:id="971"/>
      <w:bookmarkEnd w:id="972"/>
      <w:bookmarkEnd w:id="973"/>
      <w:bookmarkEnd w:id="974"/>
      <w:bookmarkEnd w:id="975"/>
      <w:bookmarkEnd w:id="976"/>
      <w:bookmarkEnd w:id="977"/>
      <w:r>
        <w:t>mvn_kp_read</w:t>
      </w:r>
      <w:bookmarkEnd w:id="978"/>
    </w:p>
    <w:p w14:paraId="15C0B105" w14:textId="77777777" w:rsidR="004E0D0A" w:rsidRPr="00E65F70" w:rsidRDefault="004E0D0A" w:rsidP="004E0D0A">
      <w:pPr>
        <w:pStyle w:val="Heading4"/>
      </w:pPr>
      <w:r>
        <w:t>Description</w:t>
      </w:r>
    </w:p>
    <w:p w14:paraId="1C53D19A" w14:textId="564A3A85" w:rsidR="004E0D0A" w:rsidRDefault="004E0D0A" w:rsidP="004E0D0A">
      <w:pPr>
        <w:pStyle w:val="ListParagraph"/>
        <w:ind w:left="1080"/>
      </w:pPr>
      <w:r>
        <w:t xml:space="preserve">This procedure </w:t>
      </w:r>
      <w:r w:rsidR="000D46F7">
        <w:t xml:space="preserve">ingests </w:t>
      </w:r>
      <w:r w:rsidR="006A3312">
        <w:t xml:space="preserve">a subset of locally available KP data into one or two data structures in </w:t>
      </w:r>
      <w:ins w:id="979" w:author="Bryan Harter" w:date="2017-05-13T17:12:00Z">
        <w:r w:rsidR="00AC52F9">
          <w:t>python</w:t>
        </w:r>
      </w:ins>
      <w:del w:id="980" w:author="Bryan Harter" w:date="2017-05-13T17:11:00Z">
        <w:r w:rsidR="006A3312" w:rsidDel="00AC52F9">
          <w:delText>IDL</w:delText>
        </w:r>
      </w:del>
      <w:r w:rsidR="006A3312">
        <w:t xml:space="preserve"> memory (depending on the provided arguments).  The data structure variables thus produced are the primary inputs to the various plotting routines contained within this Toolkit.</w:t>
      </w:r>
    </w:p>
    <w:p w14:paraId="4F603374" w14:textId="77777777" w:rsidR="006A3312" w:rsidRDefault="006A3312" w:rsidP="004E0D0A">
      <w:pPr>
        <w:pStyle w:val="ListParagraph"/>
        <w:ind w:left="1080"/>
      </w:pPr>
    </w:p>
    <w:p w14:paraId="63BE6A2E" w14:textId="77777777" w:rsidR="006A3312" w:rsidRPr="006A3312" w:rsidRDefault="006A3312" w:rsidP="006A3312">
      <w:pPr>
        <w:pStyle w:val="ListParagraph"/>
        <w:ind w:left="1080"/>
      </w:pPr>
      <w:r w:rsidRPr="006A3312">
        <w:t>In its simplest form, the read routine will quickly and efficiently return all MAVEN KP data with a single command. Through the use of a variety of keywords and options, however, the user may use the same routine to extract any subset of KP data according to their needs.</w:t>
      </w:r>
    </w:p>
    <w:p w14:paraId="4F82E4C8" w14:textId="77777777" w:rsidR="006A3312" w:rsidRDefault="006A3312" w:rsidP="006A3312">
      <w:pPr>
        <w:pStyle w:val="ListParagraph"/>
        <w:ind w:left="1080"/>
      </w:pPr>
    </w:p>
    <w:p w14:paraId="1AFC3FF4" w14:textId="762A3459" w:rsidR="006A3312" w:rsidRPr="006A3312" w:rsidRDefault="006A3312" w:rsidP="006A3312">
      <w:pPr>
        <w:pStyle w:val="ListParagraph"/>
        <w:ind w:left="1080"/>
      </w:pPr>
      <w:r w:rsidRPr="006A3312">
        <w:t xml:space="preserve">The first time a user calls </w:t>
      </w:r>
      <w:r w:rsidRPr="0030113C">
        <w:rPr>
          <w:rFonts w:ascii="Monaco" w:hAnsi="Monaco"/>
          <w:b/>
          <w:color w:val="007F7F"/>
          <w:sz w:val="22"/>
          <w:szCs w:val="22"/>
        </w:rPr>
        <w:t>mvn_kp_read</w:t>
      </w:r>
      <w:r w:rsidRPr="006A3312">
        <w:t xml:space="preserve">, a dialog will appear that ask for the location for ROOT_DATA_DIR, where on their machine MAVEN KP data is stored (see </w:t>
      </w:r>
      <w:hyperlink w:anchor="_Required_Data_Directory" w:history="1">
        <w:r w:rsidR="009B6CBC" w:rsidRPr="009B6CBC">
          <w:rPr>
            <w:rStyle w:val="Hyperlink"/>
          </w:rPr>
          <w:t xml:space="preserve">Required </w:t>
        </w:r>
        <w:r w:rsidRPr="009B6CBC">
          <w:rPr>
            <w:rStyle w:val="Hyperlink"/>
          </w:rPr>
          <w:t>Directory Structure</w:t>
        </w:r>
      </w:hyperlink>
      <w:r w:rsidR="009B6CBC">
        <w:t>)</w:t>
      </w:r>
      <w:r w:rsidRPr="006A3312">
        <w:t>. If a user has already run a download routine, then this selection has already been made and saved.</w:t>
      </w:r>
    </w:p>
    <w:p w14:paraId="7FFD4BE6" w14:textId="77777777" w:rsidR="006A3312" w:rsidRDefault="006A3312" w:rsidP="006A3312">
      <w:pPr>
        <w:pStyle w:val="ListParagraph"/>
        <w:ind w:left="1080"/>
      </w:pPr>
    </w:p>
    <w:p w14:paraId="56C8ACBC" w14:textId="6B8FA016" w:rsidR="006A3312" w:rsidRDefault="006A3312" w:rsidP="006A3312">
      <w:pPr>
        <w:pStyle w:val="ListParagraph"/>
        <w:ind w:left="1080"/>
      </w:pPr>
      <w:r w:rsidRPr="006A3312">
        <w:t>After the first time, the Toolkit routines will remember this location and not prompt the user again. However, should the user wish to change this, or access KP data in an alternate directory, they can re-enter this dialog via optional keywords (below).</w:t>
      </w:r>
    </w:p>
    <w:p w14:paraId="16DE710D" w14:textId="6EA3C04F" w:rsidR="00D1063A" w:rsidRDefault="00D1063A" w:rsidP="00D1063A">
      <w:pPr>
        <w:pStyle w:val="Heading4"/>
      </w:pPr>
      <w:r>
        <w:t>Example Usage</w:t>
      </w:r>
    </w:p>
    <w:p w14:paraId="53D7C6C8" w14:textId="1C4004FE" w:rsidR="00DC0549" w:rsidRDefault="001F69F7" w:rsidP="00DC0549">
      <w:pPr>
        <w:pStyle w:val="ListParagraph"/>
        <w:numPr>
          <w:ilvl w:val="0"/>
          <w:numId w:val="25"/>
        </w:numPr>
        <w:ind w:left="990" w:hanging="270"/>
      </w:pPr>
      <w:r>
        <w:t>Read one day’s worth (10 April 2015) of in-situ and IUVS KP data</w:t>
      </w:r>
    </w:p>
    <w:p w14:paraId="17F1B8B5" w14:textId="77777777" w:rsidR="00DC0549" w:rsidRPr="008D5222" w:rsidRDefault="00DC0549" w:rsidP="00DC0549">
      <w:pPr>
        <w:pStyle w:val="ListParagraph"/>
        <w:ind w:left="990"/>
      </w:pPr>
    </w:p>
    <w:p w14:paraId="2F47A743" w14:textId="22B33907" w:rsidR="00DC0549" w:rsidRDefault="00DC0549" w:rsidP="00DC0549">
      <w:pPr>
        <w:ind w:left="990"/>
        <w:rPr>
          <w:rFonts w:ascii="Monaco" w:hAnsi="Monaco"/>
          <w:sz w:val="22"/>
          <w:szCs w:val="22"/>
        </w:rPr>
      </w:pPr>
      <w:del w:id="981" w:author="Bryan Harter" w:date="2017-05-13T16:55:00Z">
        <w:r w:rsidDel="009F3D8A">
          <w:rPr>
            <w:rFonts w:ascii="Monaco" w:hAnsi="Monaco"/>
            <w:sz w:val="22"/>
            <w:szCs w:val="22"/>
          </w:rPr>
          <w:delText>IDL&gt;</w:delText>
        </w:r>
      </w:del>
      <w:ins w:id="982" w:author="Bryan Harter" w:date="2017-05-13T16:55:00Z">
        <w:r w:rsidR="009F3D8A">
          <w:rPr>
            <w:rFonts w:ascii="Monaco" w:hAnsi="Monaco"/>
            <w:sz w:val="22"/>
            <w:szCs w:val="22"/>
          </w:rPr>
          <w:t>&gt;&gt;</w:t>
        </w:r>
      </w:ins>
      <w:r>
        <w:rPr>
          <w:rFonts w:ascii="Monaco" w:hAnsi="Monaco"/>
          <w:sz w:val="22"/>
          <w:szCs w:val="22"/>
        </w:rPr>
        <w:t xml:space="preserve"> </w:t>
      </w:r>
      <w:ins w:id="983" w:author="Bryan Harter" w:date="2017-05-13T17:12:00Z">
        <w:r w:rsidR="00AC52F9" w:rsidRPr="00AC52F9">
          <w:rPr>
            <w:rFonts w:ascii="Consolas" w:hAnsi="Consolas" w:cs="Consolas"/>
            <w:color w:val="000000"/>
            <w:sz w:val="20"/>
            <w:szCs w:val="20"/>
            <w:rPrChange w:id="984" w:author="Bryan Harter" w:date="2017-05-13T17:13:00Z">
              <w:rPr>
                <w:rFonts w:ascii="Consolas" w:hAnsi="Consolas" w:cs="Consolas"/>
                <w:color w:val="000000"/>
                <w:sz w:val="20"/>
                <w:szCs w:val="20"/>
                <w:highlight w:val="blue"/>
              </w:rPr>
            </w:rPrChange>
          </w:rPr>
          <w:t>insitu, iuvs = pydivide.mvn_kp_read(</w:t>
        </w:r>
        <w:r w:rsidR="00AC52F9" w:rsidRPr="00AC52F9">
          <w:rPr>
            <w:rFonts w:ascii="Consolas" w:hAnsi="Consolas" w:cs="Consolas"/>
            <w:i/>
            <w:iCs/>
            <w:color w:val="00AA00"/>
            <w:sz w:val="20"/>
            <w:szCs w:val="20"/>
            <w:rPrChange w:id="985" w:author="Bryan Harter" w:date="2017-05-13T17:13:00Z">
              <w:rPr>
                <w:rFonts w:ascii="Consolas" w:hAnsi="Consolas" w:cs="Consolas"/>
                <w:i/>
                <w:iCs/>
                <w:color w:val="00AA00"/>
                <w:sz w:val="20"/>
                <w:szCs w:val="20"/>
                <w:highlight w:val="blue"/>
              </w:rPr>
            </w:rPrChange>
          </w:rPr>
          <w:t>'2015-04-10'</w:t>
        </w:r>
        <w:r w:rsidR="00AC52F9" w:rsidRPr="00AC52F9">
          <w:rPr>
            <w:rFonts w:ascii="Consolas" w:hAnsi="Consolas" w:cs="Consolas"/>
            <w:color w:val="000000"/>
            <w:sz w:val="20"/>
            <w:szCs w:val="20"/>
            <w:rPrChange w:id="986" w:author="Bryan Harter" w:date="2017-05-13T17:13:00Z">
              <w:rPr>
                <w:rFonts w:ascii="Consolas" w:hAnsi="Consolas" w:cs="Consolas"/>
                <w:color w:val="000000"/>
                <w:sz w:val="20"/>
                <w:szCs w:val="20"/>
                <w:highlight w:val="blue"/>
              </w:rPr>
            </w:rPrChange>
          </w:rPr>
          <w:t>)</w:t>
        </w:r>
      </w:ins>
      <w:del w:id="987" w:author="Bryan Harter" w:date="2017-05-13T17:12:00Z">
        <w:r w:rsidRPr="00AC52F9" w:rsidDel="00AC52F9">
          <w:rPr>
            <w:rFonts w:ascii="Monaco" w:hAnsi="Monaco"/>
            <w:b/>
            <w:color w:val="007F7F"/>
            <w:sz w:val="22"/>
            <w:szCs w:val="22"/>
          </w:rPr>
          <w:delText>mvn_kp_</w:delText>
        </w:r>
        <w:r w:rsidR="00D1063A" w:rsidRPr="00AC52F9" w:rsidDel="00AC52F9">
          <w:rPr>
            <w:rFonts w:ascii="Monaco" w:hAnsi="Monaco"/>
            <w:b/>
            <w:color w:val="007F7F"/>
            <w:sz w:val="22"/>
            <w:szCs w:val="22"/>
          </w:rPr>
          <w:delText>read</w:delText>
        </w:r>
        <w:r w:rsidRPr="00AC52F9" w:rsidDel="00AC52F9">
          <w:rPr>
            <w:rFonts w:ascii="Monaco" w:hAnsi="Monaco"/>
            <w:sz w:val="22"/>
            <w:szCs w:val="22"/>
          </w:rPr>
          <w:delText xml:space="preserve">, </w:delText>
        </w:r>
        <w:r w:rsidR="001F69F7" w:rsidRPr="00AC52F9" w:rsidDel="00AC52F9">
          <w:rPr>
            <w:rFonts w:ascii="Monaco" w:hAnsi="Monaco"/>
            <w:sz w:val="22"/>
            <w:szCs w:val="22"/>
          </w:rPr>
          <w:delText>‘</w:delText>
        </w:r>
        <w:r w:rsidR="001F69F7" w:rsidRPr="00AC52F9" w:rsidDel="00AC52F9">
          <w:rPr>
            <w:rFonts w:ascii="Monaco" w:hAnsi="Monaco"/>
            <w:color w:val="FF0000"/>
            <w:sz w:val="22"/>
            <w:szCs w:val="22"/>
          </w:rPr>
          <w:delText>2015-04-10</w:delText>
        </w:r>
        <w:r w:rsidR="001F69F7" w:rsidRPr="00AC52F9" w:rsidDel="00AC52F9">
          <w:rPr>
            <w:rFonts w:ascii="Monaco" w:hAnsi="Monaco"/>
            <w:sz w:val="22"/>
            <w:szCs w:val="22"/>
          </w:rPr>
          <w:delText>’, insitu, iuvs</w:delText>
        </w:r>
      </w:del>
    </w:p>
    <w:p w14:paraId="6AE86EF5" w14:textId="77777777" w:rsidR="00DC0549" w:rsidRDefault="00DC0549" w:rsidP="00DC0549">
      <w:pPr>
        <w:ind w:left="720"/>
        <w:rPr>
          <w:rFonts w:ascii="Monaco" w:hAnsi="Monaco"/>
          <w:sz w:val="22"/>
          <w:szCs w:val="22"/>
        </w:rPr>
      </w:pPr>
    </w:p>
    <w:p w14:paraId="71F5A0FD" w14:textId="13783CED" w:rsidR="00DC0549" w:rsidRDefault="001F69F7" w:rsidP="00DC0549">
      <w:pPr>
        <w:pStyle w:val="ListParagraph"/>
        <w:numPr>
          <w:ilvl w:val="0"/>
          <w:numId w:val="25"/>
        </w:numPr>
        <w:ind w:left="990" w:hanging="270"/>
      </w:pPr>
      <w:r>
        <w:t>Read in-situ and IUVS KP data from a given start time (1:05:01 on 5 April 2015) to a given end time (14:22:11 on 22 April 2015)</w:t>
      </w:r>
      <w:r w:rsidR="00041BA2">
        <w:t xml:space="preserve">. </w:t>
      </w:r>
      <w:r w:rsidR="00041BA2">
        <w:rPr>
          <w:b/>
        </w:rPr>
        <w:t xml:space="preserve">NB, the procedure also accepts time/date strings in the </w:t>
      </w:r>
      <w:ins w:id="988" w:author="Bryan Harter" w:date="2017-05-13T17:13:00Z">
        <w:r w:rsidR="00AC52F9">
          <w:rPr>
            <w:b/>
          </w:rPr>
          <w:t>following</w:t>
        </w:r>
      </w:ins>
      <w:del w:id="989" w:author="Bryan Harter" w:date="2017-05-13T17:13:00Z">
        <w:r w:rsidR="00041BA2" w:rsidDel="00AC52F9">
          <w:rPr>
            <w:b/>
          </w:rPr>
          <w:delText>PDS</w:delText>
        </w:r>
      </w:del>
      <w:r w:rsidR="00041BA2">
        <w:rPr>
          <w:b/>
        </w:rPr>
        <w:t xml:space="preserve"> convention: ‘yyyy-mm-dd</w:t>
      </w:r>
      <w:ins w:id="990" w:author="Bryan Harter" w:date="2017-05-13T17:13:00Z">
        <w:r w:rsidR="00AC52F9">
          <w:rPr>
            <w:b/>
          </w:rPr>
          <w:t xml:space="preserve"> </w:t>
        </w:r>
      </w:ins>
      <w:del w:id="991" w:author="Bryan Harter" w:date="2017-05-13T17:13:00Z">
        <w:r w:rsidR="00041BA2" w:rsidDel="00AC52F9">
          <w:rPr>
            <w:b/>
          </w:rPr>
          <w:delText>T</w:delText>
        </w:r>
      </w:del>
      <w:r w:rsidR="00041BA2">
        <w:rPr>
          <w:b/>
        </w:rPr>
        <w:t>hh:mm:ss’</w:t>
      </w:r>
      <w:r w:rsidR="00041BA2">
        <w:t>.</w:t>
      </w:r>
    </w:p>
    <w:p w14:paraId="772E1101" w14:textId="77777777" w:rsidR="00DC0549" w:rsidRPr="008D5222" w:rsidRDefault="00DC0549" w:rsidP="00DC0549">
      <w:pPr>
        <w:pStyle w:val="ListParagraph"/>
        <w:ind w:left="990"/>
      </w:pPr>
    </w:p>
    <w:p w14:paraId="3D4F4062" w14:textId="0EB7AF83" w:rsidR="00DC0549" w:rsidRPr="000C026A" w:rsidRDefault="00DC0549" w:rsidP="00DC0549">
      <w:pPr>
        <w:ind w:left="990"/>
        <w:rPr>
          <w:rFonts w:ascii="Monaco" w:hAnsi="Monaco"/>
          <w:sz w:val="22"/>
          <w:szCs w:val="22"/>
        </w:rPr>
      </w:pPr>
      <w:del w:id="992" w:author="Bryan Harter" w:date="2017-05-13T16:55:00Z">
        <w:r w:rsidDel="009F3D8A">
          <w:rPr>
            <w:rFonts w:ascii="Monaco" w:hAnsi="Monaco"/>
            <w:sz w:val="22"/>
            <w:szCs w:val="22"/>
          </w:rPr>
          <w:delText>IDL&gt;</w:delText>
        </w:r>
      </w:del>
      <w:ins w:id="993" w:author="Bryan Harter" w:date="2017-05-13T16:55:00Z">
        <w:r w:rsidR="009F3D8A">
          <w:rPr>
            <w:rFonts w:ascii="Monaco" w:hAnsi="Monaco"/>
            <w:sz w:val="22"/>
            <w:szCs w:val="22"/>
          </w:rPr>
          <w:t>&gt;&gt;</w:t>
        </w:r>
      </w:ins>
      <w:r>
        <w:rPr>
          <w:rFonts w:ascii="Monaco" w:hAnsi="Monaco"/>
          <w:sz w:val="22"/>
          <w:szCs w:val="22"/>
        </w:rPr>
        <w:t xml:space="preserve"> </w:t>
      </w:r>
      <w:ins w:id="994" w:author="Bryan Harter" w:date="2017-05-13T17:14:00Z">
        <w:r w:rsidR="00AC52F9" w:rsidRPr="00AC52F9">
          <w:rPr>
            <w:rFonts w:ascii="Consolas" w:hAnsi="Consolas" w:cs="Consolas"/>
            <w:color w:val="000000"/>
            <w:sz w:val="20"/>
            <w:szCs w:val="20"/>
            <w:rPrChange w:id="995" w:author="Bryan Harter" w:date="2017-05-13T17:14:00Z">
              <w:rPr>
                <w:rFonts w:ascii="Consolas" w:hAnsi="Consolas" w:cs="Consolas"/>
                <w:color w:val="000000"/>
                <w:sz w:val="20"/>
                <w:szCs w:val="20"/>
                <w:highlight w:val="blue"/>
              </w:rPr>
            </w:rPrChange>
          </w:rPr>
          <w:t>insitu, iuvs = pydivide.mvn_kp_read([</w:t>
        </w:r>
        <w:r w:rsidR="00AC52F9" w:rsidRPr="00AC52F9">
          <w:rPr>
            <w:rFonts w:ascii="Consolas" w:hAnsi="Consolas" w:cs="Consolas"/>
            <w:i/>
            <w:iCs/>
            <w:color w:val="00AA00"/>
            <w:sz w:val="20"/>
            <w:szCs w:val="20"/>
            <w:rPrChange w:id="996" w:author="Bryan Harter" w:date="2017-05-13T17:14:00Z">
              <w:rPr>
                <w:rFonts w:ascii="Consolas" w:hAnsi="Consolas" w:cs="Consolas"/>
                <w:i/>
                <w:iCs/>
                <w:color w:val="00AA00"/>
                <w:sz w:val="20"/>
                <w:szCs w:val="20"/>
                <w:highlight w:val="blue"/>
              </w:rPr>
            </w:rPrChange>
          </w:rPr>
          <w:t>'2015-04-10 01:05:01'</w:t>
        </w:r>
        <w:r w:rsidR="00AC52F9" w:rsidRPr="00AC52F9">
          <w:rPr>
            <w:rFonts w:ascii="Consolas" w:hAnsi="Consolas" w:cs="Consolas"/>
            <w:color w:val="000000"/>
            <w:sz w:val="20"/>
            <w:szCs w:val="20"/>
            <w:rPrChange w:id="997" w:author="Bryan Harter" w:date="2017-05-13T17:14:00Z">
              <w:rPr>
                <w:rFonts w:ascii="Consolas" w:hAnsi="Consolas" w:cs="Consolas"/>
                <w:color w:val="000000"/>
                <w:sz w:val="20"/>
                <w:szCs w:val="20"/>
                <w:highlight w:val="blue"/>
              </w:rPr>
            </w:rPrChange>
          </w:rPr>
          <w:t xml:space="preserve">, </w:t>
        </w:r>
        <w:r w:rsidR="00AC52F9" w:rsidRPr="00AC52F9">
          <w:rPr>
            <w:rFonts w:ascii="Consolas" w:hAnsi="Consolas" w:cs="Consolas"/>
            <w:i/>
            <w:iCs/>
            <w:color w:val="00AA00"/>
            <w:sz w:val="20"/>
            <w:szCs w:val="20"/>
            <w:rPrChange w:id="998" w:author="Bryan Harter" w:date="2017-05-13T17:14:00Z">
              <w:rPr>
                <w:rFonts w:ascii="Consolas" w:hAnsi="Consolas" w:cs="Consolas"/>
                <w:i/>
                <w:iCs/>
                <w:color w:val="00AA00"/>
                <w:sz w:val="20"/>
                <w:szCs w:val="20"/>
                <w:highlight w:val="blue"/>
              </w:rPr>
            </w:rPrChange>
          </w:rPr>
          <w:t>'2015-05-22 14:22:11'</w:t>
        </w:r>
        <w:r w:rsidR="00AC52F9" w:rsidRPr="00AC52F9">
          <w:rPr>
            <w:rFonts w:ascii="Consolas" w:hAnsi="Consolas" w:cs="Consolas"/>
            <w:color w:val="000000"/>
            <w:sz w:val="20"/>
            <w:szCs w:val="20"/>
            <w:rPrChange w:id="999" w:author="Bryan Harter" w:date="2017-05-13T17:14:00Z">
              <w:rPr>
                <w:rFonts w:ascii="Consolas" w:hAnsi="Consolas" w:cs="Consolas"/>
                <w:color w:val="000000"/>
                <w:sz w:val="20"/>
                <w:szCs w:val="20"/>
                <w:highlight w:val="blue"/>
              </w:rPr>
            </w:rPrChange>
          </w:rPr>
          <w:t>])</w:t>
        </w:r>
      </w:ins>
      <w:del w:id="1000" w:author="Bryan Harter" w:date="2017-05-13T17:14:00Z">
        <w:r w:rsidRPr="0030113C" w:rsidDel="00AC52F9">
          <w:rPr>
            <w:rFonts w:ascii="Monaco" w:hAnsi="Monaco"/>
            <w:b/>
            <w:color w:val="007F7F"/>
            <w:sz w:val="22"/>
            <w:szCs w:val="22"/>
          </w:rPr>
          <w:delText>mvn_kp_</w:delText>
        </w:r>
        <w:r w:rsidR="00D1063A" w:rsidRPr="0030113C" w:rsidDel="00AC52F9">
          <w:rPr>
            <w:rFonts w:ascii="Monaco" w:hAnsi="Monaco"/>
            <w:b/>
            <w:color w:val="007F7F"/>
            <w:sz w:val="22"/>
            <w:szCs w:val="22"/>
          </w:rPr>
          <w:delText>read</w:delText>
        </w:r>
        <w:r w:rsidRPr="00602BF1" w:rsidDel="00AC52F9">
          <w:rPr>
            <w:rFonts w:ascii="Monaco" w:hAnsi="Monaco"/>
            <w:sz w:val="22"/>
            <w:szCs w:val="22"/>
          </w:rPr>
          <w:delText xml:space="preserve">, </w:delText>
        </w:r>
        <w:r w:rsidR="001F69F7" w:rsidDel="00AC52F9">
          <w:rPr>
            <w:rFonts w:ascii="Monaco" w:hAnsi="Monaco"/>
            <w:sz w:val="22"/>
            <w:szCs w:val="22"/>
          </w:rPr>
          <w:delText>[‘</w:delText>
        </w:r>
        <w:r w:rsidR="001F69F7" w:rsidRPr="00941EC4" w:rsidDel="00AC52F9">
          <w:rPr>
            <w:rFonts w:ascii="Monaco" w:hAnsi="Monaco"/>
            <w:color w:val="FF0000"/>
            <w:sz w:val="22"/>
            <w:szCs w:val="22"/>
          </w:rPr>
          <w:delText>2015-04-05/01:05:01</w:delText>
        </w:r>
        <w:r w:rsidR="001F69F7" w:rsidDel="00AC52F9">
          <w:rPr>
            <w:rFonts w:ascii="Monaco" w:hAnsi="Monaco"/>
            <w:sz w:val="22"/>
            <w:szCs w:val="22"/>
          </w:rPr>
          <w:delText>’,’</w:delText>
        </w:r>
        <w:r w:rsidR="001F69F7" w:rsidRPr="00941EC4" w:rsidDel="00AC52F9">
          <w:rPr>
            <w:rFonts w:ascii="Monaco" w:hAnsi="Monaco"/>
            <w:color w:val="FF0000"/>
            <w:sz w:val="22"/>
            <w:szCs w:val="22"/>
          </w:rPr>
          <w:delText>2015-05-22/14:22:11</w:delText>
        </w:r>
        <w:r w:rsidR="001F69F7" w:rsidDel="00AC52F9">
          <w:rPr>
            <w:rFonts w:ascii="Monaco" w:hAnsi="Monaco"/>
            <w:sz w:val="22"/>
            <w:szCs w:val="22"/>
          </w:rPr>
          <w:delText>’], insitu, iuvs</w:delText>
        </w:r>
      </w:del>
    </w:p>
    <w:p w14:paraId="2465D488" w14:textId="77777777" w:rsidR="00DC0549" w:rsidRDefault="00DC0549" w:rsidP="00DC0549">
      <w:pPr>
        <w:ind w:left="990"/>
        <w:rPr>
          <w:rFonts w:ascii="Monaco" w:hAnsi="Monaco"/>
          <w:sz w:val="22"/>
          <w:szCs w:val="22"/>
        </w:rPr>
      </w:pPr>
    </w:p>
    <w:p w14:paraId="71973294" w14:textId="0729B3FE" w:rsidR="00DC0549" w:rsidDel="00AC52F9" w:rsidRDefault="001F69F7" w:rsidP="00DC0549">
      <w:pPr>
        <w:pStyle w:val="ListParagraph"/>
        <w:numPr>
          <w:ilvl w:val="0"/>
          <w:numId w:val="25"/>
        </w:numPr>
        <w:ind w:left="990" w:hanging="270"/>
        <w:rPr>
          <w:del w:id="1001" w:author="Bryan Harter" w:date="2017-05-13T17:14:00Z"/>
        </w:rPr>
      </w:pPr>
      <w:del w:id="1002" w:author="Bryan Harter" w:date="2017-05-13T17:14:00Z">
        <w:r w:rsidDel="00AC52F9">
          <w:delText xml:space="preserve">Read one </w:delText>
        </w:r>
        <w:r w:rsidR="00941EC4" w:rsidDel="00AC52F9">
          <w:delText>orbit</w:delText>
        </w:r>
        <w:r w:rsidDel="00AC52F9">
          <w:delText xml:space="preserve"> </w:delText>
        </w:r>
        <w:r w:rsidR="00941EC4" w:rsidDel="00AC52F9">
          <w:delText xml:space="preserve">(orbit 501) </w:delText>
        </w:r>
        <w:r w:rsidDel="00AC52F9">
          <w:delText>of only in-situ data</w:delText>
        </w:r>
      </w:del>
    </w:p>
    <w:p w14:paraId="507C5B6A" w14:textId="65EAD89C" w:rsidR="00DC0549" w:rsidRPr="008D5222" w:rsidDel="00AC52F9" w:rsidRDefault="00DC0549" w:rsidP="00DC0549">
      <w:pPr>
        <w:pStyle w:val="ListParagraph"/>
        <w:ind w:left="990"/>
        <w:rPr>
          <w:del w:id="1003" w:author="Bryan Harter" w:date="2017-05-13T17:14:00Z"/>
        </w:rPr>
      </w:pPr>
    </w:p>
    <w:p w14:paraId="4DCBD0E4" w14:textId="0A74DD97" w:rsidR="00DC0549" w:rsidDel="00AC52F9" w:rsidRDefault="00DC0549" w:rsidP="00DC0549">
      <w:pPr>
        <w:ind w:left="990"/>
        <w:rPr>
          <w:del w:id="1004" w:author="Bryan Harter" w:date="2017-05-13T17:14:00Z"/>
          <w:rFonts w:ascii="Monaco" w:hAnsi="Monaco"/>
          <w:color w:val="FF0000"/>
          <w:sz w:val="22"/>
          <w:szCs w:val="22"/>
        </w:rPr>
      </w:pPr>
      <w:del w:id="1005" w:author="Bryan Harter" w:date="2017-05-13T16:55:00Z">
        <w:r w:rsidDel="009F3D8A">
          <w:rPr>
            <w:rFonts w:ascii="Monaco" w:hAnsi="Monaco"/>
            <w:sz w:val="22"/>
            <w:szCs w:val="22"/>
          </w:rPr>
          <w:delText>IDL&gt;</w:delText>
        </w:r>
      </w:del>
      <w:del w:id="1006" w:author="Bryan Harter" w:date="2017-05-13T17:14:00Z">
        <w:r w:rsidDel="00AC52F9">
          <w:rPr>
            <w:rFonts w:ascii="Monaco" w:hAnsi="Monaco"/>
            <w:sz w:val="22"/>
            <w:szCs w:val="22"/>
          </w:rPr>
          <w:delText xml:space="preserve"> </w:delText>
        </w:r>
        <w:r w:rsidRPr="0030113C" w:rsidDel="00AC52F9">
          <w:rPr>
            <w:rFonts w:ascii="Monaco" w:hAnsi="Monaco"/>
            <w:b/>
            <w:color w:val="007F7F"/>
            <w:sz w:val="22"/>
            <w:szCs w:val="22"/>
          </w:rPr>
          <w:delText>mvn_kp_</w:delText>
        </w:r>
        <w:r w:rsidR="00D1063A" w:rsidRPr="0030113C" w:rsidDel="00AC52F9">
          <w:rPr>
            <w:rFonts w:ascii="Monaco" w:hAnsi="Monaco"/>
            <w:b/>
            <w:color w:val="007F7F"/>
            <w:sz w:val="22"/>
            <w:szCs w:val="22"/>
          </w:rPr>
          <w:delText>read</w:delText>
        </w:r>
        <w:r w:rsidRPr="00602BF1" w:rsidDel="00AC52F9">
          <w:rPr>
            <w:rFonts w:ascii="Monaco" w:hAnsi="Monaco"/>
            <w:sz w:val="22"/>
            <w:szCs w:val="22"/>
          </w:rPr>
          <w:delText xml:space="preserve">, </w:delText>
        </w:r>
        <w:r w:rsidR="00941EC4" w:rsidDel="00AC52F9">
          <w:rPr>
            <w:rFonts w:ascii="Monaco" w:hAnsi="Monaco"/>
            <w:sz w:val="22"/>
            <w:szCs w:val="22"/>
          </w:rPr>
          <w:delText xml:space="preserve">501, insitu, </w:delText>
        </w:r>
        <w:r w:rsidR="00941EC4" w:rsidRPr="00941EC4" w:rsidDel="00AC52F9">
          <w:rPr>
            <w:rFonts w:ascii="Monaco" w:hAnsi="Monaco"/>
            <w:color w:val="FF0000"/>
            <w:sz w:val="22"/>
            <w:szCs w:val="22"/>
          </w:rPr>
          <w:delText>/insitu_only</w:delText>
        </w:r>
      </w:del>
    </w:p>
    <w:p w14:paraId="1A5A885B" w14:textId="77777777" w:rsidR="001F69F7" w:rsidDel="00AC52F9" w:rsidRDefault="001F69F7" w:rsidP="00DC0549">
      <w:pPr>
        <w:ind w:left="990"/>
        <w:rPr>
          <w:del w:id="1007" w:author="Bryan Harter" w:date="2017-05-13T17:15:00Z"/>
          <w:rFonts w:ascii="Monaco" w:hAnsi="Monaco"/>
          <w:color w:val="FF0000"/>
          <w:sz w:val="22"/>
          <w:szCs w:val="22"/>
        </w:rPr>
      </w:pPr>
    </w:p>
    <w:p w14:paraId="5BBEBBF0" w14:textId="709ADDA4" w:rsidR="001F69F7" w:rsidDel="00AC52F9" w:rsidRDefault="00941EC4">
      <w:pPr>
        <w:pStyle w:val="ListParagraph"/>
        <w:numPr>
          <w:ilvl w:val="0"/>
          <w:numId w:val="25"/>
        </w:numPr>
        <w:ind w:left="0" w:hanging="270"/>
        <w:rPr>
          <w:del w:id="1008" w:author="Bryan Harter" w:date="2017-05-13T17:15:00Z"/>
        </w:rPr>
        <w:pPrChange w:id="1009" w:author="Bryan Harter" w:date="2017-05-13T17:15:00Z">
          <w:pPr>
            <w:pStyle w:val="ListParagraph"/>
            <w:numPr>
              <w:numId w:val="25"/>
            </w:numPr>
            <w:ind w:left="990" w:hanging="270"/>
          </w:pPr>
        </w:pPrChange>
      </w:pPr>
      <w:del w:id="1010" w:author="Bryan Harter" w:date="2017-05-13T17:15:00Z">
        <w:r w:rsidDel="00AC52F9">
          <w:delText>Read one day (1 April 2015)</w:delText>
        </w:r>
        <w:r w:rsidR="003B3742" w:rsidDel="00AC52F9">
          <w:delText xml:space="preserve"> of Magnetometer, NGIMS, and IUVS Coronal Echelle</w:delText>
        </w:r>
        <w:r w:rsidDel="00AC52F9">
          <w:delText xml:space="preserve"> data from the inbound leg of the orbit.</w:delText>
        </w:r>
        <w:r w:rsidR="00151F6E" w:rsidDel="00AC52F9">
          <w:delText xml:space="preserve">  N.B., since IDL recognizes keywords the moment they cease to be ambiguous, if you use the three-letter abbreviations for the in-situ instruments, </w:delText>
        </w:r>
        <w:r w:rsidR="003B3742" w:rsidDel="00AC52F9">
          <w:delText>they will be recognized (e.g., “</w:delText>
        </w:r>
        <w:r w:rsidR="003B3742" w:rsidRPr="003B3742" w:rsidDel="00AC52F9">
          <w:rPr>
            <w:rFonts w:ascii="Monaco" w:hAnsi="Monaco"/>
            <w:color w:val="FF0000"/>
            <w:sz w:val="22"/>
            <w:szCs w:val="22"/>
          </w:rPr>
          <w:delText>/ngi</w:delText>
        </w:r>
        <w:r w:rsidR="003B3742" w:rsidDel="00AC52F9">
          <w:delText>” for “</w:delText>
        </w:r>
        <w:r w:rsidR="003B3742" w:rsidRPr="003B3742" w:rsidDel="00AC52F9">
          <w:rPr>
            <w:rFonts w:ascii="Monaco" w:hAnsi="Monaco"/>
            <w:color w:val="FF0000"/>
            <w:sz w:val="22"/>
            <w:szCs w:val="22"/>
          </w:rPr>
          <w:delText>/ngims</w:delText>
        </w:r>
        <w:r w:rsidR="003B3742" w:rsidDel="00AC52F9">
          <w:delText>” below).</w:delText>
        </w:r>
      </w:del>
    </w:p>
    <w:p w14:paraId="3F3CBBAE" w14:textId="0035CD80" w:rsidR="001F69F7" w:rsidRPr="008D5222" w:rsidDel="00AC52F9" w:rsidRDefault="001F69F7">
      <w:pPr>
        <w:pStyle w:val="ListParagraph"/>
        <w:ind w:left="0"/>
        <w:rPr>
          <w:del w:id="1011" w:author="Bryan Harter" w:date="2017-05-13T17:15:00Z"/>
        </w:rPr>
        <w:pPrChange w:id="1012" w:author="Bryan Harter" w:date="2017-05-13T17:15:00Z">
          <w:pPr>
            <w:pStyle w:val="ListParagraph"/>
            <w:ind w:left="990"/>
          </w:pPr>
        </w:pPrChange>
      </w:pPr>
    </w:p>
    <w:p w14:paraId="17F8E5B8" w14:textId="17411400" w:rsidR="001F69F7" w:rsidDel="00AC52F9" w:rsidRDefault="001F69F7">
      <w:pPr>
        <w:rPr>
          <w:del w:id="1013" w:author="Bryan Harter" w:date="2017-05-13T17:15:00Z"/>
          <w:rFonts w:ascii="Monaco" w:hAnsi="Monaco"/>
          <w:sz w:val="22"/>
          <w:szCs w:val="22"/>
        </w:rPr>
        <w:pPrChange w:id="1014" w:author="Bryan Harter" w:date="2017-05-13T17:15:00Z">
          <w:pPr>
            <w:ind w:left="990"/>
          </w:pPr>
        </w:pPrChange>
      </w:pPr>
      <w:del w:id="1015" w:author="Bryan Harter" w:date="2017-05-13T16:55:00Z">
        <w:r w:rsidDel="009F3D8A">
          <w:rPr>
            <w:rFonts w:ascii="Monaco" w:hAnsi="Monaco"/>
            <w:sz w:val="22"/>
            <w:szCs w:val="22"/>
          </w:rPr>
          <w:delText>IDL&gt;</w:delText>
        </w:r>
      </w:del>
      <w:del w:id="1016" w:author="Bryan Harter" w:date="2017-05-13T17:15:00Z">
        <w:r w:rsidDel="00AC52F9">
          <w:rPr>
            <w:rFonts w:ascii="Monaco" w:hAnsi="Monaco"/>
            <w:sz w:val="22"/>
            <w:szCs w:val="22"/>
          </w:rPr>
          <w:delText xml:space="preserve"> </w:delText>
        </w:r>
        <w:r w:rsidRPr="0030113C" w:rsidDel="00AC52F9">
          <w:rPr>
            <w:rFonts w:ascii="Monaco" w:hAnsi="Monaco"/>
            <w:b/>
            <w:color w:val="007F7F"/>
            <w:sz w:val="22"/>
            <w:szCs w:val="22"/>
          </w:rPr>
          <w:delText>mvn_kp_read</w:delText>
        </w:r>
        <w:r w:rsidRPr="00602BF1" w:rsidDel="00AC52F9">
          <w:rPr>
            <w:rFonts w:ascii="Monaco" w:hAnsi="Monaco"/>
            <w:sz w:val="22"/>
            <w:szCs w:val="22"/>
          </w:rPr>
          <w:delText xml:space="preserve">, </w:delText>
        </w:r>
        <w:r w:rsidR="00941EC4" w:rsidDel="00AC52F9">
          <w:rPr>
            <w:rFonts w:ascii="Monaco" w:hAnsi="Monaco"/>
            <w:sz w:val="22"/>
            <w:szCs w:val="22"/>
          </w:rPr>
          <w:delText>‘</w:delText>
        </w:r>
        <w:r w:rsidR="00941EC4" w:rsidRPr="00941EC4" w:rsidDel="00AC52F9">
          <w:rPr>
            <w:rFonts w:ascii="Monaco" w:hAnsi="Monaco"/>
            <w:color w:val="FF0000"/>
            <w:sz w:val="22"/>
            <w:szCs w:val="22"/>
          </w:rPr>
          <w:delText>2015-04-01</w:delText>
        </w:r>
        <w:r w:rsidR="00941EC4" w:rsidDel="00AC52F9">
          <w:rPr>
            <w:rFonts w:ascii="Monaco" w:hAnsi="Monaco"/>
            <w:sz w:val="22"/>
            <w:szCs w:val="22"/>
          </w:rPr>
          <w:delText xml:space="preserve">’, insitu, iuvs, </w:delText>
        </w:r>
        <w:r w:rsidR="00941EC4" w:rsidRPr="00941EC4" w:rsidDel="00AC52F9">
          <w:rPr>
            <w:rFonts w:ascii="Monaco" w:hAnsi="Monaco"/>
            <w:color w:val="FF0000"/>
            <w:sz w:val="22"/>
            <w:szCs w:val="22"/>
          </w:rPr>
          <w:delText>/mag</w:delText>
        </w:r>
        <w:r w:rsidR="00941EC4" w:rsidDel="00AC52F9">
          <w:rPr>
            <w:rFonts w:ascii="Monaco" w:hAnsi="Monaco"/>
            <w:sz w:val="22"/>
            <w:szCs w:val="22"/>
          </w:rPr>
          <w:delText xml:space="preserve">, </w:delText>
        </w:r>
        <w:r w:rsidR="00941EC4" w:rsidRPr="00941EC4" w:rsidDel="00AC52F9">
          <w:rPr>
            <w:rFonts w:ascii="Monaco" w:hAnsi="Monaco"/>
            <w:color w:val="FF0000"/>
            <w:sz w:val="22"/>
            <w:szCs w:val="22"/>
          </w:rPr>
          <w:delText>/ngi</w:delText>
        </w:r>
      </w:del>
      <w:del w:id="1017" w:author="Bryan Harter" w:date="2017-05-13T17:14:00Z">
        <w:r w:rsidR="00941EC4" w:rsidDel="00AC52F9">
          <w:rPr>
            <w:rFonts w:ascii="Monaco" w:hAnsi="Monaco"/>
            <w:sz w:val="22"/>
            <w:szCs w:val="22"/>
          </w:rPr>
          <w:delText xml:space="preserve">, </w:delText>
        </w:r>
        <w:r w:rsidR="00941EC4" w:rsidRPr="00941EC4" w:rsidDel="00AC52F9">
          <w:rPr>
            <w:rFonts w:ascii="Monaco" w:hAnsi="Monaco"/>
            <w:color w:val="FF0000"/>
            <w:sz w:val="22"/>
            <w:szCs w:val="22"/>
          </w:rPr>
          <w:delText>/iuvs_coronaEchelleHigh</w:delText>
        </w:r>
        <w:r w:rsidR="00941EC4" w:rsidDel="00AC52F9">
          <w:rPr>
            <w:rFonts w:ascii="Monaco" w:hAnsi="Monaco"/>
            <w:sz w:val="22"/>
            <w:szCs w:val="22"/>
          </w:rPr>
          <w:delText xml:space="preserve">, </w:delText>
        </w:r>
        <w:r w:rsidR="00151F6E" w:rsidDel="00AC52F9">
          <w:rPr>
            <w:rFonts w:ascii="Monaco" w:hAnsi="Monaco"/>
            <w:color w:val="FF0000"/>
            <w:sz w:val="22"/>
            <w:szCs w:val="22"/>
          </w:rPr>
          <w:delText>/iuvsCoronaEchelle</w:delText>
        </w:r>
        <w:r w:rsidR="00941EC4" w:rsidRPr="00941EC4" w:rsidDel="00AC52F9">
          <w:rPr>
            <w:rFonts w:ascii="Monaco" w:hAnsi="Monaco"/>
            <w:color w:val="FF0000"/>
            <w:sz w:val="22"/>
            <w:szCs w:val="22"/>
          </w:rPr>
          <w:delText>Limb</w:delText>
        </w:r>
        <w:r w:rsidR="00941EC4" w:rsidDel="00AC52F9">
          <w:rPr>
            <w:rFonts w:ascii="Monaco" w:hAnsi="Monaco"/>
            <w:sz w:val="22"/>
            <w:szCs w:val="22"/>
          </w:rPr>
          <w:delText xml:space="preserve">, </w:delText>
        </w:r>
        <w:r w:rsidR="00941EC4" w:rsidRPr="00941EC4" w:rsidDel="00AC52F9">
          <w:rPr>
            <w:rFonts w:ascii="Monaco" w:hAnsi="Monaco"/>
            <w:color w:val="FF0000"/>
            <w:sz w:val="22"/>
            <w:szCs w:val="22"/>
          </w:rPr>
          <w:delText>/iuvs_coronaEchelleDisk</w:delText>
        </w:r>
        <w:r w:rsidR="00941EC4" w:rsidDel="00AC52F9">
          <w:rPr>
            <w:rFonts w:ascii="Monaco" w:hAnsi="Monaco"/>
            <w:sz w:val="22"/>
            <w:szCs w:val="22"/>
          </w:rPr>
          <w:delText xml:space="preserve">, </w:delText>
        </w:r>
        <w:r w:rsidR="00941EC4" w:rsidRPr="00941EC4" w:rsidDel="00AC52F9">
          <w:rPr>
            <w:rFonts w:ascii="Monaco" w:hAnsi="Monaco"/>
            <w:color w:val="FF0000"/>
            <w:sz w:val="22"/>
            <w:szCs w:val="22"/>
          </w:rPr>
          <w:delText>/inbound</w:delText>
        </w:r>
      </w:del>
    </w:p>
    <w:p w14:paraId="4EC0F689" w14:textId="77777777" w:rsidR="001F69F7" w:rsidRDefault="001F69F7">
      <w:pPr>
        <w:rPr>
          <w:rFonts w:ascii="Monaco" w:hAnsi="Monaco"/>
          <w:sz w:val="22"/>
          <w:szCs w:val="22"/>
        </w:rPr>
        <w:pPrChange w:id="1018" w:author="Bryan Harter" w:date="2017-05-13T17:15:00Z">
          <w:pPr>
            <w:ind w:left="990"/>
          </w:pPr>
        </w:pPrChange>
      </w:pPr>
    </w:p>
    <w:p w14:paraId="5BB70228" w14:textId="35CBC9B0" w:rsidR="001F69F7" w:rsidRDefault="00941EC4" w:rsidP="001F69F7">
      <w:pPr>
        <w:pStyle w:val="ListParagraph"/>
        <w:numPr>
          <w:ilvl w:val="0"/>
          <w:numId w:val="25"/>
        </w:numPr>
        <w:ind w:left="990" w:hanging="270"/>
      </w:pPr>
      <w:r>
        <w:t>Read in five days (19 April 2015 to 24 April 2015) of in-situ and IUVS data, downloading any new files from the SDC server that are not already stored locally</w:t>
      </w:r>
    </w:p>
    <w:p w14:paraId="16DA9BBD" w14:textId="77777777" w:rsidR="001F69F7" w:rsidRPr="008D5222" w:rsidRDefault="001F69F7" w:rsidP="001F69F7">
      <w:pPr>
        <w:pStyle w:val="ListParagraph"/>
        <w:ind w:left="990"/>
      </w:pPr>
    </w:p>
    <w:p w14:paraId="1E2DBCF7" w14:textId="5B985505" w:rsidR="001F69F7" w:rsidRDefault="001F69F7" w:rsidP="001F69F7">
      <w:pPr>
        <w:ind w:left="990"/>
        <w:rPr>
          <w:rFonts w:ascii="Monaco" w:hAnsi="Monaco"/>
          <w:sz w:val="22"/>
          <w:szCs w:val="22"/>
        </w:rPr>
      </w:pPr>
      <w:del w:id="1019" w:author="Bryan Harter" w:date="2017-05-13T16:55:00Z">
        <w:r w:rsidDel="009F3D8A">
          <w:rPr>
            <w:rFonts w:ascii="Monaco" w:hAnsi="Monaco"/>
            <w:sz w:val="22"/>
            <w:szCs w:val="22"/>
          </w:rPr>
          <w:delText>IDL&gt;</w:delText>
        </w:r>
      </w:del>
      <w:ins w:id="1020" w:author="Bryan Harter" w:date="2017-05-13T16:55:00Z">
        <w:r w:rsidR="009F3D8A">
          <w:rPr>
            <w:rFonts w:ascii="Monaco" w:hAnsi="Monaco"/>
            <w:sz w:val="22"/>
            <w:szCs w:val="22"/>
          </w:rPr>
          <w:t>&gt;&gt;</w:t>
        </w:r>
      </w:ins>
      <w:r>
        <w:rPr>
          <w:rFonts w:ascii="Monaco" w:hAnsi="Monaco"/>
          <w:sz w:val="22"/>
          <w:szCs w:val="22"/>
        </w:rPr>
        <w:t xml:space="preserve"> </w:t>
      </w:r>
      <w:ins w:id="1021" w:author="Bryan Harter" w:date="2017-05-13T17:16:00Z">
        <w:r w:rsidR="00AC52F9" w:rsidRPr="00AC52F9">
          <w:rPr>
            <w:rFonts w:ascii="Consolas" w:hAnsi="Consolas" w:cs="Consolas"/>
            <w:color w:val="000000"/>
            <w:sz w:val="20"/>
            <w:szCs w:val="20"/>
            <w:rPrChange w:id="1022" w:author="Bryan Harter" w:date="2017-05-13T17:16:00Z">
              <w:rPr>
                <w:rFonts w:ascii="Consolas" w:hAnsi="Consolas" w:cs="Consolas"/>
                <w:color w:val="000000"/>
                <w:sz w:val="20"/>
                <w:szCs w:val="20"/>
                <w:highlight w:val="blue"/>
              </w:rPr>
            </w:rPrChange>
          </w:rPr>
          <w:t>insitu, iuvs = pydivide.mvn_kp_read([</w:t>
        </w:r>
        <w:r w:rsidR="00AC52F9" w:rsidRPr="00AC52F9">
          <w:rPr>
            <w:rFonts w:ascii="Consolas" w:hAnsi="Consolas" w:cs="Consolas"/>
            <w:i/>
            <w:iCs/>
            <w:color w:val="00AA00"/>
            <w:sz w:val="20"/>
            <w:szCs w:val="20"/>
            <w:rPrChange w:id="1023" w:author="Bryan Harter" w:date="2017-05-13T17:16:00Z">
              <w:rPr>
                <w:rFonts w:ascii="Consolas" w:hAnsi="Consolas" w:cs="Consolas"/>
                <w:i/>
                <w:iCs/>
                <w:color w:val="00AA00"/>
                <w:sz w:val="20"/>
                <w:szCs w:val="20"/>
                <w:highlight w:val="blue"/>
              </w:rPr>
            </w:rPrChange>
          </w:rPr>
          <w:t>'2015-04-19 00:00:00'</w:t>
        </w:r>
        <w:r w:rsidR="00AC52F9" w:rsidRPr="00AC52F9">
          <w:rPr>
            <w:rFonts w:ascii="Consolas" w:hAnsi="Consolas" w:cs="Consolas"/>
            <w:color w:val="000000"/>
            <w:sz w:val="20"/>
            <w:szCs w:val="20"/>
            <w:rPrChange w:id="1024" w:author="Bryan Harter" w:date="2017-05-13T17:16:00Z">
              <w:rPr>
                <w:rFonts w:ascii="Consolas" w:hAnsi="Consolas" w:cs="Consolas"/>
                <w:color w:val="000000"/>
                <w:sz w:val="20"/>
                <w:szCs w:val="20"/>
                <w:highlight w:val="blue"/>
              </w:rPr>
            </w:rPrChange>
          </w:rPr>
          <w:t xml:space="preserve">, </w:t>
        </w:r>
        <w:r w:rsidR="00AC52F9" w:rsidRPr="00AC52F9">
          <w:rPr>
            <w:rFonts w:ascii="Consolas" w:hAnsi="Consolas" w:cs="Consolas"/>
            <w:i/>
            <w:iCs/>
            <w:color w:val="00AA00"/>
            <w:sz w:val="20"/>
            <w:szCs w:val="20"/>
            <w:rPrChange w:id="1025" w:author="Bryan Harter" w:date="2017-05-13T17:16:00Z">
              <w:rPr>
                <w:rFonts w:ascii="Consolas" w:hAnsi="Consolas" w:cs="Consolas"/>
                <w:i/>
                <w:iCs/>
                <w:color w:val="00AA00"/>
                <w:sz w:val="20"/>
                <w:szCs w:val="20"/>
                <w:highlight w:val="blue"/>
              </w:rPr>
            </w:rPrChange>
          </w:rPr>
          <w:t>'2015-04-24 00:00:00'</w:t>
        </w:r>
        <w:r w:rsidR="00AC52F9" w:rsidRPr="00AC52F9">
          <w:rPr>
            <w:rFonts w:ascii="Consolas" w:hAnsi="Consolas" w:cs="Consolas"/>
            <w:color w:val="000000"/>
            <w:sz w:val="20"/>
            <w:szCs w:val="20"/>
            <w:rPrChange w:id="1026" w:author="Bryan Harter" w:date="2017-05-13T17:16:00Z">
              <w:rPr>
                <w:rFonts w:ascii="Consolas" w:hAnsi="Consolas" w:cs="Consolas"/>
                <w:color w:val="000000"/>
                <w:sz w:val="20"/>
                <w:szCs w:val="20"/>
                <w:highlight w:val="blue"/>
              </w:rPr>
            </w:rPrChange>
          </w:rPr>
          <w:t>], download_new=</w:t>
        </w:r>
        <w:r w:rsidR="00AC52F9" w:rsidRPr="00AC52F9">
          <w:rPr>
            <w:rFonts w:ascii="Consolas" w:hAnsi="Consolas" w:cs="Consolas"/>
            <w:color w:val="0000FF"/>
            <w:sz w:val="20"/>
            <w:szCs w:val="20"/>
            <w:rPrChange w:id="1027" w:author="Bryan Harter" w:date="2017-05-13T17:16:00Z">
              <w:rPr>
                <w:rFonts w:ascii="Consolas" w:hAnsi="Consolas" w:cs="Consolas"/>
                <w:color w:val="0000FF"/>
                <w:sz w:val="20"/>
                <w:szCs w:val="20"/>
                <w:highlight w:val="blue"/>
              </w:rPr>
            </w:rPrChange>
          </w:rPr>
          <w:t>True</w:t>
        </w:r>
        <w:r w:rsidR="00AC52F9" w:rsidRPr="00AC52F9">
          <w:rPr>
            <w:rFonts w:ascii="Consolas" w:hAnsi="Consolas" w:cs="Consolas"/>
            <w:color w:val="000000"/>
            <w:sz w:val="20"/>
            <w:szCs w:val="20"/>
            <w:rPrChange w:id="1028" w:author="Bryan Harter" w:date="2017-05-13T17:16:00Z">
              <w:rPr>
                <w:rFonts w:ascii="Consolas" w:hAnsi="Consolas" w:cs="Consolas"/>
                <w:color w:val="000000"/>
                <w:sz w:val="20"/>
                <w:szCs w:val="20"/>
                <w:highlight w:val="blue"/>
              </w:rPr>
            </w:rPrChange>
          </w:rPr>
          <w:t>)</w:t>
        </w:r>
      </w:ins>
      <w:del w:id="1029" w:author="Bryan Harter" w:date="2017-05-13T17:16:00Z">
        <w:r w:rsidRPr="0030113C" w:rsidDel="00AC52F9">
          <w:rPr>
            <w:rFonts w:ascii="Monaco" w:hAnsi="Monaco"/>
            <w:b/>
            <w:color w:val="007F7F"/>
            <w:sz w:val="22"/>
            <w:szCs w:val="22"/>
          </w:rPr>
          <w:delText>mvn_kp_read</w:delText>
        </w:r>
        <w:r w:rsidRPr="00602BF1" w:rsidDel="00AC52F9">
          <w:rPr>
            <w:rFonts w:ascii="Monaco" w:hAnsi="Monaco"/>
            <w:sz w:val="22"/>
            <w:szCs w:val="22"/>
          </w:rPr>
          <w:delText xml:space="preserve">, </w:delText>
        </w:r>
        <w:r w:rsidR="00941EC4" w:rsidDel="00AC52F9">
          <w:rPr>
            <w:rFonts w:ascii="Monaco" w:hAnsi="Monaco"/>
            <w:sz w:val="22"/>
            <w:szCs w:val="22"/>
          </w:rPr>
          <w:delText>[‘</w:delText>
        </w:r>
        <w:r w:rsidR="00941EC4" w:rsidRPr="00941EC4" w:rsidDel="00AC52F9">
          <w:rPr>
            <w:rFonts w:ascii="Monaco" w:hAnsi="Monaco"/>
            <w:color w:val="FF0000"/>
            <w:sz w:val="22"/>
            <w:szCs w:val="22"/>
          </w:rPr>
          <w:delText>2015-04-19/00:00:00</w:delText>
        </w:r>
        <w:r w:rsidR="00941EC4" w:rsidDel="00AC52F9">
          <w:rPr>
            <w:rFonts w:ascii="Monaco" w:hAnsi="Monaco"/>
            <w:sz w:val="22"/>
            <w:szCs w:val="22"/>
          </w:rPr>
          <w:delText>’, ‘</w:delText>
        </w:r>
        <w:r w:rsidR="00941EC4" w:rsidRPr="00941EC4" w:rsidDel="00AC52F9">
          <w:rPr>
            <w:rFonts w:ascii="Monaco" w:hAnsi="Monaco"/>
            <w:color w:val="FF0000"/>
            <w:sz w:val="22"/>
            <w:szCs w:val="22"/>
          </w:rPr>
          <w:delText>2015-04-24/00:00:00</w:delText>
        </w:r>
        <w:r w:rsidR="00941EC4" w:rsidDel="00AC52F9">
          <w:rPr>
            <w:rFonts w:ascii="Monaco" w:hAnsi="Monaco"/>
            <w:sz w:val="22"/>
            <w:szCs w:val="22"/>
          </w:rPr>
          <w:delText>’], insitu, iuvs,</w:delText>
        </w:r>
        <w:r w:rsidRPr="00602BF1" w:rsidDel="00AC52F9">
          <w:rPr>
            <w:rFonts w:ascii="Monaco" w:hAnsi="Monaco"/>
            <w:sz w:val="22"/>
            <w:szCs w:val="22"/>
          </w:rPr>
          <w:delText xml:space="preserve"> </w:delText>
        </w:r>
        <w:r w:rsidDel="00AC52F9">
          <w:rPr>
            <w:rFonts w:ascii="Monaco" w:hAnsi="Monaco"/>
            <w:color w:val="FF0000"/>
            <w:sz w:val="22"/>
            <w:szCs w:val="22"/>
          </w:rPr>
          <w:delText>/</w:delText>
        </w:r>
        <w:r w:rsidR="00941EC4" w:rsidDel="00AC52F9">
          <w:rPr>
            <w:rFonts w:ascii="Monaco" w:hAnsi="Monaco"/>
            <w:color w:val="FF0000"/>
            <w:sz w:val="22"/>
            <w:szCs w:val="22"/>
          </w:rPr>
          <w:delText>download_</w:delText>
        </w:r>
        <w:r w:rsidDel="00AC52F9">
          <w:rPr>
            <w:rFonts w:ascii="Monaco" w:hAnsi="Monaco"/>
            <w:color w:val="FF0000"/>
            <w:sz w:val="22"/>
            <w:szCs w:val="22"/>
          </w:rPr>
          <w:delText>new</w:delText>
        </w:r>
      </w:del>
    </w:p>
    <w:p w14:paraId="1F199D70" w14:textId="77777777" w:rsidR="00DC0549" w:rsidRDefault="00DC0549" w:rsidP="00DC0549">
      <w:pPr>
        <w:pStyle w:val="Heading4"/>
      </w:pPr>
      <w:r>
        <w:t>Required Arguments</w:t>
      </w:r>
    </w:p>
    <w:p w14:paraId="18F87D68" w14:textId="6FFB4918" w:rsidR="004463D4" w:rsidRDefault="00583F89" w:rsidP="00BF4BE2">
      <w:pPr>
        <w:ind w:firstLine="720"/>
      </w:pPr>
      <w:commentRangeStart w:id="1030"/>
      <w:r>
        <w:rPr>
          <w:rFonts w:ascii="Monaco" w:hAnsi="Monaco"/>
          <w:b/>
          <w:color w:val="FF0000"/>
          <w:sz w:val="22"/>
          <w:szCs w:val="22"/>
        </w:rPr>
        <w:t>t</w:t>
      </w:r>
      <w:r w:rsidR="00BF4BE2" w:rsidRPr="004463D4">
        <w:rPr>
          <w:rFonts w:ascii="Monaco" w:hAnsi="Monaco"/>
          <w:b/>
          <w:color w:val="FF0000"/>
          <w:sz w:val="22"/>
          <w:szCs w:val="22"/>
        </w:rPr>
        <w:t>ime</w:t>
      </w:r>
      <w:r w:rsidR="004463D4">
        <w:t xml:space="preserve">: </w:t>
      </w:r>
      <w:commentRangeEnd w:id="1030"/>
      <w:r w:rsidR="006903EA">
        <w:rPr>
          <w:rStyle w:val="CommentReference"/>
        </w:rPr>
        <w:commentReference w:id="1030"/>
      </w:r>
    </w:p>
    <w:p w14:paraId="34B986AA" w14:textId="2F7A1C26" w:rsidR="00DC0549" w:rsidRDefault="004463D4" w:rsidP="004463D4">
      <w:pPr>
        <w:ind w:left="720"/>
      </w:pPr>
      <w:r>
        <w:t>The user</w:t>
      </w:r>
      <w:r w:rsidR="00BF4BE2">
        <w:t xml:space="preserve"> is required to provide a constraint on the window for which data is to be retrieved from the local disk and stored in the local </w:t>
      </w:r>
      <w:del w:id="1031" w:author="Bryan Harter" w:date="2017-05-13T17:17:00Z">
        <w:r w:rsidR="00BF4BE2" w:rsidDel="00AC52F9">
          <w:delText xml:space="preserve">IDL </w:delText>
        </w:r>
      </w:del>
      <w:ins w:id="1032" w:author="Bryan Harter" w:date="2017-05-13T17:17:00Z">
        <w:r w:rsidR="00AC52F9">
          <w:t xml:space="preserve">ipython </w:t>
        </w:r>
      </w:ins>
      <w:r w:rsidR="00BF4BE2">
        <w:t xml:space="preserve">data structure(s).  These constraints may be provided in one of </w:t>
      </w:r>
      <w:ins w:id="1033" w:author="Bryan Harter" w:date="2017-05-13T17:17:00Z">
        <w:r w:rsidR="00AC52F9">
          <w:t xml:space="preserve">following </w:t>
        </w:r>
      </w:ins>
      <w:del w:id="1034" w:author="Bryan Harter" w:date="2017-05-13T17:17:00Z">
        <w:r w:rsidR="00BF4BE2" w:rsidDel="00AC52F9">
          <w:delText xml:space="preserve">three </w:delText>
        </w:r>
      </w:del>
      <w:r w:rsidR="00BF4BE2">
        <w:t>formats:</w:t>
      </w:r>
    </w:p>
    <w:p w14:paraId="24C83115" w14:textId="1AF3F8AF" w:rsidR="00BF4BE2" w:rsidRDefault="00BF4BE2" w:rsidP="00BF4BE2">
      <w:pPr>
        <w:pStyle w:val="ListParagraph"/>
        <w:numPr>
          <w:ilvl w:val="0"/>
          <w:numId w:val="27"/>
        </w:numPr>
      </w:pPr>
      <w:r>
        <w:t>As a date string (format=</w:t>
      </w:r>
      <w:ins w:id="1035" w:author="Kevin McGouldrick" w:date="2015-12-17T10:10:00Z">
        <w:r w:rsidR="00C42367">
          <w:t>‘</w:t>
        </w:r>
      </w:ins>
      <w:r>
        <w:t>YYYY-MM-DD’)</w:t>
      </w:r>
    </w:p>
    <w:p w14:paraId="30E18651" w14:textId="7E0295C7" w:rsidR="00BF4BE2" w:rsidRDefault="00BF4BE2" w:rsidP="00BF4BE2">
      <w:pPr>
        <w:pStyle w:val="ListParagraph"/>
        <w:numPr>
          <w:ilvl w:val="0"/>
          <w:numId w:val="27"/>
        </w:numPr>
      </w:pPr>
      <w:r>
        <w:t>As a date/time string (format=</w:t>
      </w:r>
      <w:ins w:id="1036" w:author="Kevin McGouldrick" w:date="2015-12-17T10:10:00Z">
        <w:r w:rsidR="00C42367">
          <w:t>‘</w:t>
        </w:r>
      </w:ins>
      <w:r>
        <w:t>YYYY-MM-DD</w:t>
      </w:r>
      <w:ins w:id="1037" w:author="Bryan Harter" w:date="2017-05-13T17:16:00Z">
        <w:r w:rsidR="00AC52F9">
          <w:t xml:space="preserve"> </w:t>
        </w:r>
      </w:ins>
      <w:del w:id="1038" w:author="Bryan Harter" w:date="2017-05-13T17:16:00Z">
        <w:r w:rsidDel="00AC52F9">
          <w:delText>/</w:delText>
        </w:r>
      </w:del>
      <w:r>
        <w:t>HH:MM:SS’)</w:t>
      </w:r>
    </w:p>
    <w:p w14:paraId="1D892594" w14:textId="4070EDF7" w:rsidR="00041BA2" w:rsidDel="00AC52F9" w:rsidRDefault="00041BA2" w:rsidP="00041BA2">
      <w:pPr>
        <w:pStyle w:val="ListParagraph"/>
        <w:numPr>
          <w:ilvl w:val="1"/>
          <w:numId w:val="27"/>
        </w:numPr>
        <w:rPr>
          <w:del w:id="1039" w:author="Bryan Harter" w:date="2017-05-13T17:17:00Z"/>
        </w:rPr>
      </w:pPr>
      <w:del w:id="1040" w:author="Bryan Harter" w:date="2017-05-13T17:17:00Z">
        <w:r w:rsidDel="00AC52F9">
          <w:delText>(also, format = ‘yyyy-mm-ddThh:mm:ss’)</w:delText>
        </w:r>
      </w:del>
    </w:p>
    <w:p w14:paraId="52BBEE9A" w14:textId="4766027C" w:rsidR="00BF4BE2" w:rsidDel="00AC52F9" w:rsidRDefault="00BF4BE2" w:rsidP="00BF4BE2">
      <w:pPr>
        <w:pStyle w:val="ListParagraph"/>
        <w:numPr>
          <w:ilvl w:val="0"/>
          <w:numId w:val="27"/>
        </w:numPr>
        <w:rPr>
          <w:del w:id="1041" w:author="Bryan Harter" w:date="2017-05-13T17:17:00Z"/>
        </w:rPr>
      </w:pPr>
      <w:del w:id="1042" w:author="Bryan Harter" w:date="2017-05-13T17:17:00Z">
        <w:r w:rsidDel="00AC52F9">
          <w:delText>As an orbit number</w:delText>
        </w:r>
      </w:del>
    </w:p>
    <w:p w14:paraId="395D8EF0" w14:textId="7896E02A" w:rsidR="00BF4BE2" w:rsidRDefault="004463D4" w:rsidP="004463D4">
      <w:pPr>
        <w:ind w:left="720"/>
      </w:pPr>
      <w:r>
        <w:t xml:space="preserve">At a minimum, the user is required to input a single time from which the KP data will be read. If the user inputs a single time, then the routine will read data for the default time period, beginning at the entered time. Alternately, the user may enter time as a two-element array </w:t>
      </w:r>
      <w:r w:rsidR="009B6CBC">
        <w:t>that</w:t>
      </w:r>
      <w:r>
        <w:t xml:space="preserve"> corresponds to the beginning and end times to be </w:t>
      </w:r>
      <w:r>
        <w:lastRenderedPageBreak/>
        <w:t xml:space="preserve">read.  </w:t>
      </w:r>
      <w:r w:rsidR="006214C7" w:rsidRPr="006214C7">
        <w:rPr>
          <w:b/>
        </w:rPr>
        <w:t>N.B.</w:t>
      </w:r>
      <w:r w:rsidR="006214C7">
        <w:t xml:space="preserve">, </w:t>
      </w:r>
      <w:r w:rsidR="006214C7" w:rsidRPr="006214C7">
        <w:rPr>
          <w:i/>
        </w:rPr>
        <w:t>t</w:t>
      </w:r>
      <w:r w:rsidRPr="006214C7">
        <w:rPr>
          <w:i/>
        </w:rPr>
        <w:t>he default read period, if only a single time or orbit is entered by the user</w:t>
      </w:r>
      <w:r w:rsidR="006214C7">
        <w:rPr>
          <w:i/>
        </w:rPr>
        <w:t xml:space="preserve">, is defined </w:t>
      </w:r>
      <w:r w:rsidRPr="006214C7">
        <w:rPr>
          <w:i/>
        </w:rPr>
        <w:t>a single day (</w:t>
      </w:r>
      <w:r w:rsidR="006214C7">
        <w:rPr>
          <w:i/>
        </w:rPr>
        <w:t>86400 seconds) if a date and time is entered</w:t>
      </w:r>
      <w:del w:id="1043" w:author="Bryan Harter" w:date="2017-05-13T17:17:00Z">
        <w:r w:rsidR="006214C7" w:rsidDel="00AC52F9">
          <w:rPr>
            <w:i/>
          </w:rPr>
          <w:delText xml:space="preserve">, or a single orbit </w:delText>
        </w:r>
        <w:r w:rsidRPr="006214C7" w:rsidDel="00AC52F9">
          <w:rPr>
            <w:i/>
          </w:rPr>
          <w:delText>if orbit is passed</w:delText>
        </w:r>
        <w:r w:rsidDel="00AC52F9">
          <w:delText>.</w:delText>
        </w:r>
      </w:del>
      <w:ins w:id="1044" w:author="Bryan Harter" w:date="2017-05-13T17:17:00Z">
        <w:r w:rsidR="00AC52F9">
          <w:rPr>
            <w:i/>
          </w:rPr>
          <w:t>.</w:t>
        </w:r>
      </w:ins>
    </w:p>
    <w:p w14:paraId="78F846C2" w14:textId="77777777" w:rsidR="004463D4" w:rsidRDefault="004463D4" w:rsidP="004463D4">
      <w:pPr>
        <w:ind w:left="720"/>
      </w:pPr>
    </w:p>
    <w:p w14:paraId="2ABC93E7" w14:textId="704621D9" w:rsidR="00AC52F9" w:rsidRDefault="004463D4">
      <w:pPr>
        <w:pStyle w:val="Heading4"/>
        <w:rPr>
          <w:ins w:id="1045" w:author="Bryan Harter" w:date="2017-05-13T17:18:00Z"/>
        </w:rPr>
        <w:pPrChange w:id="1046" w:author="Bryan Harter" w:date="2017-05-13T17:18:00Z">
          <w:pPr/>
        </w:pPrChange>
      </w:pPr>
      <w:del w:id="1047" w:author="Bryan Harter" w:date="2017-05-13T17:18:00Z">
        <w:r w:rsidDel="00AC52F9">
          <w:tab/>
        </w:r>
      </w:del>
      <w:ins w:id="1048" w:author="Bryan Harter" w:date="2017-05-13T17:18:00Z">
        <w:r w:rsidR="00AC52F9">
          <w:t>Returns</w:t>
        </w:r>
      </w:ins>
    </w:p>
    <w:p w14:paraId="67BF7CB5" w14:textId="1F82DADD" w:rsidR="004463D4" w:rsidRDefault="004463D4">
      <w:pPr>
        <w:ind w:firstLine="720"/>
        <w:pPrChange w:id="1049" w:author="Bryan Harter" w:date="2017-05-13T17:18:00Z">
          <w:pPr/>
        </w:pPrChange>
      </w:pPr>
      <w:r w:rsidRPr="004463D4">
        <w:rPr>
          <w:rFonts w:ascii="Monaco" w:hAnsi="Monaco"/>
          <w:b/>
          <w:color w:val="FF0000"/>
          <w:sz w:val="22"/>
          <w:szCs w:val="22"/>
        </w:rPr>
        <w:t>insitu_output</w:t>
      </w:r>
      <w:r>
        <w:t xml:space="preserve">: </w:t>
      </w:r>
    </w:p>
    <w:p w14:paraId="471D0448" w14:textId="609D2C96" w:rsidR="004463D4" w:rsidRDefault="004463D4" w:rsidP="004463D4">
      <w:pPr>
        <w:ind w:left="720"/>
      </w:pPr>
      <w:r>
        <w:t>This user-defined variable will be the name of the structure returned that contains all the in</w:t>
      </w:r>
      <w:r w:rsidR="009B6CBC">
        <w:t>-</w:t>
      </w:r>
      <w:r>
        <w:t>situ instrument KP data as well as the spacecraft position and orientation information. The INSITU_OUTPUT structure is always filled with some data, even if only IUVS data is requested via keyword because it also contains the spacecraft position and orientation information that is needed for later visualization.</w:t>
      </w:r>
    </w:p>
    <w:p w14:paraId="4074DF07" w14:textId="77777777" w:rsidR="004463D4" w:rsidRDefault="004463D4" w:rsidP="004463D4">
      <w:pPr>
        <w:ind w:left="720"/>
      </w:pPr>
    </w:p>
    <w:p w14:paraId="5E9CE808" w14:textId="77777777" w:rsidR="004463D4" w:rsidRDefault="004463D4" w:rsidP="00BF4BE2">
      <w:r>
        <w:tab/>
      </w:r>
      <w:r w:rsidRPr="004463D4">
        <w:rPr>
          <w:rFonts w:ascii="Monaco" w:hAnsi="Monaco"/>
          <w:b/>
          <w:color w:val="FF0000"/>
          <w:sz w:val="22"/>
          <w:szCs w:val="22"/>
        </w:rPr>
        <w:t>iuvs_output</w:t>
      </w:r>
      <w:r>
        <w:t xml:space="preserve">: </w:t>
      </w:r>
    </w:p>
    <w:p w14:paraId="02529BF7" w14:textId="447E689A" w:rsidR="004463D4" w:rsidRDefault="004463D4" w:rsidP="004463D4">
      <w:pPr>
        <w:ind w:left="720"/>
      </w:pPr>
      <w:r>
        <w:t>This user-defined variable will be the name of the structure retuned that contains all the IUVS KP data.</w:t>
      </w:r>
    </w:p>
    <w:p w14:paraId="4C6FEB58" w14:textId="77777777" w:rsidR="00DC0549" w:rsidRDefault="00DC0549" w:rsidP="00DC0549">
      <w:pPr>
        <w:pStyle w:val="Heading4"/>
      </w:pPr>
      <w:r>
        <w:t>List of all accepted Arguments</w:t>
      </w:r>
    </w:p>
    <w:p w14:paraId="181BF276" w14:textId="4648BB09" w:rsidR="003969C4" w:rsidRDefault="00583F89" w:rsidP="00DC0549">
      <w:pPr>
        <w:pStyle w:val="ListParagraph"/>
        <w:numPr>
          <w:ilvl w:val="0"/>
          <w:numId w:val="26"/>
        </w:numPr>
      </w:pPr>
      <w:r w:rsidRPr="00583F89">
        <w:rPr>
          <w:rFonts w:ascii="Monaco" w:hAnsi="Monaco"/>
          <w:b/>
          <w:color w:val="FF0000"/>
          <w:sz w:val="22"/>
          <w:szCs w:val="22"/>
        </w:rPr>
        <w:t>t</w:t>
      </w:r>
      <w:r w:rsidR="003969C4" w:rsidRPr="00583F89">
        <w:rPr>
          <w:rFonts w:ascii="Monaco" w:hAnsi="Monaco"/>
          <w:b/>
          <w:color w:val="FF0000"/>
          <w:sz w:val="22"/>
          <w:szCs w:val="22"/>
        </w:rPr>
        <w:t>ime</w:t>
      </w:r>
      <w:r w:rsidR="00DC0549">
        <w:t xml:space="preserve">: </w:t>
      </w:r>
      <w:r w:rsidR="003969C4">
        <w:t xml:space="preserve">Must be the </w:t>
      </w:r>
      <w:r w:rsidR="003969C4" w:rsidRPr="00A01ED3">
        <w:rPr>
          <w:b/>
        </w:rPr>
        <w:t>first</w:t>
      </w:r>
      <w:r w:rsidR="003969C4">
        <w:t xml:space="preserve"> argument after the procedure call.</w:t>
      </w:r>
    </w:p>
    <w:p w14:paraId="181C1D2F" w14:textId="77777777" w:rsidR="003969C4" w:rsidRDefault="003969C4" w:rsidP="003969C4">
      <w:pPr>
        <w:pStyle w:val="ListParagraph"/>
        <w:numPr>
          <w:ilvl w:val="1"/>
          <w:numId w:val="25"/>
        </w:numPr>
      </w:pPr>
      <w:r>
        <w:t xml:space="preserve">Description above in “Required Arguments” </w:t>
      </w:r>
    </w:p>
    <w:p w14:paraId="3F3AEFDA" w14:textId="3A74346C" w:rsidR="003969C4" w:rsidDel="00AC52F9" w:rsidRDefault="003969C4" w:rsidP="003969C4">
      <w:pPr>
        <w:pStyle w:val="ListParagraph"/>
        <w:numPr>
          <w:ilvl w:val="0"/>
          <w:numId w:val="26"/>
        </w:numPr>
        <w:rPr>
          <w:del w:id="1050" w:author="Bryan Harter" w:date="2017-05-13T17:18:00Z"/>
        </w:rPr>
      </w:pPr>
      <w:del w:id="1051" w:author="Bryan Harter" w:date="2017-05-13T17:18:00Z">
        <w:r w:rsidRPr="00583F89" w:rsidDel="00AC52F9">
          <w:rPr>
            <w:rFonts w:ascii="Monaco" w:hAnsi="Monaco"/>
            <w:b/>
            <w:color w:val="FF0000"/>
            <w:sz w:val="22"/>
            <w:szCs w:val="22"/>
          </w:rPr>
          <w:delText>insitu_output</w:delText>
        </w:r>
        <w:r w:rsidDel="00AC52F9">
          <w:delText xml:space="preserve">: Must be the </w:delText>
        </w:r>
        <w:r w:rsidRPr="00A01ED3" w:rsidDel="00AC52F9">
          <w:rPr>
            <w:b/>
          </w:rPr>
          <w:delText>second</w:delText>
        </w:r>
        <w:r w:rsidDel="00AC52F9">
          <w:delText xml:space="preserve"> argument after the procedure call.</w:delText>
        </w:r>
      </w:del>
    </w:p>
    <w:p w14:paraId="5F5B5AFA" w14:textId="170BF159" w:rsidR="003969C4" w:rsidDel="00AC52F9" w:rsidRDefault="003969C4" w:rsidP="00A01ED3">
      <w:pPr>
        <w:pStyle w:val="ListParagraph"/>
        <w:numPr>
          <w:ilvl w:val="1"/>
          <w:numId w:val="29"/>
        </w:numPr>
        <w:rPr>
          <w:del w:id="1052" w:author="Bryan Harter" w:date="2017-05-13T17:18:00Z"/>
        </w:rPr>
      </w:pPr>
      <w:del w:id="1053" w:author="Bryan Harter" w:date="2017-05-13T17:18:00Z">
        <w:r w:rsidDel="00AC52F9">
          <w:delText>Description above in “Required Arguments.”</w:delText>
        </w:r>
      </w:del>
    </w:p>
    <w:p w14:paraId="1877F634" w14:textId="06A11B3E" w:rsidR="003969C4" w:rsidDel="00AC52F9" w:rsidRDefault="003969C4" w:rsidP="003969C4">
      <w:pPr>
        <w:pStyle w:val="ListParagraph"/>
        <w:numPr>
          <w:ilvl w:val="0"/>
          <w:numId w:val="26"/>
        </w:numPr>
        <w:rPr>
          <w:del w:id="1054" w:author="Bryan Harter" w:date="2017-05-13T17:18:00Z"/>
        </w:rPr>
      </w:pPr>
      <w:del w:id="1055" w:author="Bryan Harter" w:date="2017-05-13T17:18:00Z">
        <w:r w:rsidRPr="00583F89" w:rsidDel="00AC52F9">
          <w:rPr>
            <w:rFonts w:ascii="Monaco" w:hAnsi="Monaco"/>
            <w:b/>
            <w:color w:val="FF0000"/>
            <w:sz w:val="22"/>
            <w:szCs w:val="22"/>
          </w:rPr>
          <w:delText>iuvs_output</w:delText>
        </w:r>
        <w:r w:rsidDel="00AC52F9">
          <w:delText xml:space="preserve">: Must be </w:delText>
        </w:r>
        <w:r w:rsidRPr="00A01ED3" w:rsidDel="00AC52F9">
          <w:rPr>
            <w:b/>
          </w:rPr>
          <w:delText>third</w:delText>
        </w:r>
        <w:r w:rsidDel="00AC52F9">
          <w:delText xml:space="preserve"> argument after </w:delText>
        </w:r>
        <w:r w:rsidR="001F2EB7" w:rsidDel="00AC52F9">
          <w:delText xml:space="preserve">the </w:delText>
        </w:r>
        <w:r w:rsidDel="00AC52F9">
          <w:delText>procedure call</w:delText>
        </w:r>
      </w:del>
    </w:p>
    <w:p w14:paraId="2C047BF7" w14:textId="54FE1918" w:rsidR="00A01ED3" w:rsidDel="00AC52F9" w:rsidRDefault="00A01ED3" w:rsidP="00A01ED3">
      <w:pPr>
        <w:pStyle w:val="ListParagraph"/>
        <w:numPr>
          <w:ilvl w:val="1"/>
          <w:numId w:val="30"/>
        </w:numPr>
        <w:rPr>
          <w:del w:id="1056" w:author="Bryan Harter" w:date="2017-05-13T17:18:00Z"/>
        </w:rPr>
      </w:pPr>
      <w:del w:id="1057" w:author="Bryan Harter" w:date="2017-05-13T17:18:00Z">
        <w:r w:rsidDel="00AC52F9">
          <w:delText xml:space="preserve">Only required if </w:delText>
        </w:r>
        <w:r w:rsidRPr="00A01ED3" w:rsidDel="00AC52F9">
          <w:rPr>
            <w:rFonts w:ascii="Monaco" w:hAnsi="Monaco"/>
            <w:color w:val="FF0000"/>
            <w:sz w:val="22"/>
            <w:szCs w:val="22"/>
          </w:rPr>
          <w:delText>/insitu_only</w:delText>
        </w:r>
        <w:r w:rsidDel="00AC52F9">
          <w:delText xml:space="preserve"> keyword is </w:delText>
        </w:r>
        <w:r w:rsidRPr="00A01ED3" w:rsidDel="00AC52F9">
          <w:rPr>
            <w:b/>
          </w:rPr>
          <w:delText>not</w:delText>
        </w:r>
        <w:r w:rsidDel="00AC52F9">
          <w:delText xml:space="preserve"> set</w:delText>
        </w:r>
      </w:del>
    </w:p>
    <w:p w14:paraId="73ADFD50" w14:textId="331584DD" w:rsidR="00A01ED3" w:rsidDel="00AC52F9" w:rsidRDefault="00A01ED3" w:rsidP="00A01ED3">
      <w:pPr>
        <w:pStyle w:val="ListParagraph"/>
        <w:numPr>
          <w:ilvl w:val="1"/>
          <w:numId w:val="31"/>
        </w:numPr>
        <w:rPr>
          <w:del w:id="1058" w:author="Bryan Harter" w:date="2017-05-13T17:18:00Z"/>
        </w:rPr>
      </w:pPr>
      <w:del w:id="1059" w:author="Bryan Harter" w:date="2017-05-13T17:18:00Z">
        <w:r w:rsidDel="00AC52F9">
          <w:delText>Description above in “Required Arguments.”</w:delText>
        </w:r>
      </w:del>
    </w:p>
    <w:p w14:paraId="3CE27776" w14:textId="02EB9107" w:rsidR="00A9359D" w:rsidRPr="00A9359D" w:rsidRDefault="00A9359D" w:rsidP="00DC0549">
      <w:pPr>
        <w:pStyle w:val="ListParagraph"/>
        <w:numPr>
          <w:ilvl w:val="0"/>
          <w:numId w:val="26"/>
        </w:numPr>
      </w:pPr>
      <w:del w:id="1060" w:author="Bryan Harter" w:date="2017-05-13T17:18:00Z">
        <w:r w:rsidRPr="00583F89" w:rsidDel="00AC52F9">
          <w:rPr>
            <w:rFonts w:ascii="Monaco" w:hAnsi="Monaco"/>
            <w:b/>
            <w:color w:val="FF0000"/>
            <w:sz w:val="22"/>
            <w:szCs w:val="22"/>
          </w:rPr>
          <w:delText>/</w:delText>
        </w:r>
      </w:del>
      <w:r w:rsidRPr="00583F89">
        <w:rPr>
          <w:rFonts w:ascii="Monaco" w:hAnsi="Monaco"/>
          <w:b/>
          <w:color w:val="FF0000"/>
          <w:sz w:val="22"/>
          <w:szCs w:val="22"/>
        </w:rPr>
        <w:t>insitu_only</w:t>
      </w:r>
      <w:r>
        <w:t xml:space="preserve">: </w:t>
      </w:r>
      <w:ins w:id="1061" w:author="Bryan Harter" w:date="2017-05-13T17:20:00Z">
        <w:r w:rsidR="00240301">
          <w:t xml:space="preserve">Boolean variable.  </w:t>
        </w:r>
      </w:ins>
      <w:r>
        <w:t>Setting this keyword will read in only the KP data from the in-situ instruments.  If this keyword is set, the third required argument (</w:t>
      </w:r>
      <w:r w:rsidRPr="00A9359D">
        <w:rPr>
          <w:rFonts w:ascii="Monaco" w:hAnsi="Monaco"/>
          <w:color w:val="FF0000"/>
          <w:sz w:val="22"/>
          <w:szCs w:val="22"/>
        </w:rPr>
        <w:t>iuvs_output</w:t>
      </w:r>
      <w:r>
        <w:t>) becomes unnecessary and is ignored.</w:t>
      </w:r>
    </w:p>
    <w:p w14:paraId="77FE73AE" w14:textId="1AC49742" w:rsidR="007B2645" w:rsidRPr="007B2645" w:rsidRDefault="00240301" w:rsidP="006F55B3">
      <w:pPr>
        <w:pStyle w:val="ListParagraph"/>
        <w:widowControl w:val="0"/>
        <w:numPr>
          <w:ilvl w:val="0"/>
          <w:numId w:val="26"/>
        </w:numPr>
        <w:autoSpaceDE w:val="0"/>
        <w:autoSpaceDN w:val="0"/>
        <w:adjustRightInd w:val="0"/>
        <w:rPr>
          <w:rFonts w:cs="Monaco"/>
        </w:rPr>
      </w:pPr>
      <w:ins w:id="1062" w:author="Bryan Harter" w:date="2017-05-13T17:21:00Z">
        <w:r>
          <w:rPr>
            <w:rFonts w:ascii="Monaco" w:hAnsi="Monaco" w:cs="Monaco"/>
            <w:b/>
            <w:color w:val="FF0000"/>
            <w:sz w:val="22"/>
            <w:szCs w:val="22"/>
          </w:rPr>
          <w:t>Instruments</w:t>
        </w:r>
      </w:ins>
      <w:del w:id="1063" w:author="Bryan Harter" w:date="2017-05-13T17:21:00Z">
        <w:r w:rsidR="007B2645" w:rsidRPr="00765DEB" w:rsidDel="00240301">
          <w:rPr>
            <w:rFonts w:ascii="Monaco" w:hAnsi="Monaco" w:cs="Monaco"/>
            <w:b/>
            <w:color w:val="FF0000"/>
            <w:sz w:val="22"/>
            <w:szCs w:val="22"/>
          </w:rPr>
          <w:delText>duration</w:delText>
        </w:r>
      </w:del>
      <w:r w:rsidR="007B2645">
        <w:rPr>
          <w:rFonts w:cs="Monaco"/>
        </w:rPr>
        <w:t xml:space="preserve">: </w:t>
      </w:r>
      <w:ins w:id="1064" w:author="Bryan Harter" w:date="2017-05-13T17:21:00Z">
        <w:r>
          <w:t xml:space="preserve">Scalar or an array of 3-character string abbreviations (the instrument-specific directory names in the </w:t>
        </w:r>
        <w:r>
          <w:fldChar w:fldCharType="begin"/>
        </w:r>
        <w:r>
          <w:instrText xml:space="preserve"> HYPERLINK \l "_Required_Data_Directory_1" </w:instrText>
        </w:r>
        <w:r>
          <w:fldChar w:fldCharType="separate"/>
        </w:r>
        <w:r w:rsidRPr="00372C4A">
          <w:rPr>
            <w:rStyle w:val="Hyperlink"/>
          </w:rPr>
          <w:t>directory structure</w:t>
        </w:r>
        <w:r>
          <w:rPr>
            <w:rStyle w:val="Hyperlink"/>
          </w:rPr>
          <w:fldChar w:fldCharType="end"/>
        </w:r>
        <w:r>
          <w:t>) of instruments for which the data are to be downloaded/searched.</w:t>
        </w:r>
      </w:ins>
      <w:del w:id="1065" w:author="Bryan Harter" w:date="2017-05-13T17:21:00Z">
        <w:r w:rsidR="007B2645" w:rsidDel="00240301">
          <w:rPr>
            <w:rFonts w:cs="Monaco"/>
          </w:rPr>
          <w:delText>Override the default duration to be read by the Toolkit, in seconds.</w:delText>
        </w:r>
      </w:del>
    </w:p>
    <w:p w14:paraId="6A9A71BC" w14:textId="33BD5F68" w:rsidR="00DE490F" w:rsidDel="00240301" w:rsidRDefault="00DE490F" w:rsidP="00DE490F">
      <w:pPr>
        <w:pStyle w:val="ListParagraph"/>
        <w:numPr>
          <w:ilvl w:val="0"/>
          <w:numId w:val="26"/>
        </w:numPr>
        <w:rPr>
          <w:del w:id="1066" w:author="Bryan Harter" w:date="2017-05-13T17:20:00Z"/>
        </w:rPr>
      </w:pPr>
      <w:del w:id="1067" w:author="Bryan Harter" w:date="2017-05-13T17:20:00Z">
        <w:r w:rsidRPr="00583F89" w:rsidDel="00240301">
          <w:rPr>
            <w:rFonts w:ascii="Monaco" w:hAnsi="Monaco"/>
            <w:b/>
            <w:color w:val="FF0000"/>
            <w:sz w:val="22"/>
            <w:szCs w:val="22"/>
          </w:rPr>
          <w:delText>/new</w:delText>
        </w:r>
      </w:del>
      <w:ins w:id="1068" w:author="Kevin McGouldrick" w:date="2015-11-18T15:57:00Z">
        <w:del w:id="1069" w:author="Bryan Harter" w:date="2017-05-13T17:20:00Z">
          <w:r w:rsidR="00D86720" w:rsidDel="00240301">
            <w:rPr>
              <w:rFonts w:ascii="Monaco" w:hAnsi="Monaco"/>
              <w:b/>
              <w:color w:val="FF0000"/>
              <w:sz w:val="22"/>
              <w:szCs w:val="22"/>
            </w:rPr>
            <w:delText>_files</w:delText>
          </w:r>
        </w:del>
      </w:ins>
      <w:del w:id="1070" w:author="Bryan Harter" w:date="2017-05-13T17:20:00Z">
        <w:r w:rsidDel="00240301">
          <w:delText xml:space="preserve">: Query the MAVEn SDC server to determine whether any data files within the window defined by </w:delText>
        </w:r>
        <w:r w:rsidRPr="00096DE9" w:rsidDel="00240301">
          <w:rPr>
            <w:rFonts w:ascii="Monaco" w:hAnsi="Monaco"/>
            <w:color w:val="FF0000"/>
            <w:sz w:val="22"/>
            <w:szCs w:val="22"/>
          </w:rPr>
          <w:delText>Time</w:delText>
        </w:r>
        <w:r w:rsidDel="00240301">
          <w:delText>, exist there and are not currently present locally; then download them if necessary.</w:delText>
        </w:r>
        <w:bookmarkStart w:id="1071" w:name="_Toc482474171"/>
        <w:bookmarkStart w:id="1072" w:name="_Toc482474656"/>
        <w:bookmarkEnd w:id="1071"/>
        <w:bookmarkEnd w:id="1072"/>
      </w:del>
    </w:p>
    <w:p w14:paraId="51058389" w14:textId="39716FA7" w:rsidR="00DE490F" w:rsidDel="00AC52F9" w:rsidRDefault="00DE490F" w:rsidP="00DE490F">
      <w:pPr>
        <w:pStyle w:val="ListParagraph"/>
        <w:numPr>
          <w:ilvl w:val="0"/>
          <w:numId w:val="26"/>
        </w:numPr>
        <w:rPr>
          <w:del w:id="1073" w:author="Bryan Harter" w:date="2017-05-13T17:19:00Z"/>
        </w:rPr>
      </w:pPr>
      <w:del w:id="1074" w:author="Bryan Harter" w:date="2017-05-13T17:19:00Z">
        <w:r w:rsidRPr="00583F89" w:rsidDel="00AC52F9">
          <w:rPr>
            <w:rFonts w:ascii="Monaco" w:hAnsi="Monaco"/>
            <w:b/>
            <w:color w:val="FF0000"/>
            <w:sz w:val="22"/>
            <w:szCs w:val="22"/>
          </w:rPr>
          <w:delText>/inbound</w:delText>
        </w:r>
        <w:r w:rsidRPr="006F55B3" w:rsidDel="00AC52F9">
          <w:delText>:</w:delText>
        </w:r>
        <w:r w:rsidDel="00AC52F9">
          <w:delText xml:space="preserve"> Return all data within the time range that occurred during the orbit’s inbound leg.  This has no bearing on IUVS data, as all observational modes include both inbound and outbound data.  It may be used in conjunction with any of the instrument keywords to limit the returned data.</w:delText>
        </w:r>
        <w:bookmarkStart w:id="1075" w:name="_Toc482474172"/>
        <w:bookmarkStart w:id="1076" w:name="_Toc482474657"/>
        <w:bookmarkEnd w:id="1075"/>
        <w:bookmarkEnd w:id="1076"/>
      </w:del>
    </w:p>
    <w:p w14:paraId="5B93FF80" w14:textId="4E73A899" w:rsidR="00DE490F" w:rsidRPr="006F55B3" w:rsidDel="00AC52F9" w:rsidRDefault="00DE490F" w:rsidP="00DE490F">
      <w:pPr>
        <w:pStyle w:val="ListParagraph"/>
        <w:numPr>
          <w:ilvl w:val="0"/>
          <w:numId w:val="26"/>
        </w:numPr>
        <w:rPr>
          <w:del w:id="1077" w:author="Bryan Harter" w:date="2017-05-13T17:19:00Z"/>
        </w:rPr>
      </w:pPr>
      <w:del w:id="1078" w:author="Bryan Harter" w:date="2017-05-13T17:19:00Z">
        <w:r w:rsidRPr="00583F89" w:rsidDel="00AC52F9">
          <w:rPr>
            <w:rFonts w:ascii="Monaco" w:hAnsi="Monaco"/>
            <w:b/>
            <w:color w:val="FF0000"/>
            <w:sz w:val="22"/>
            <w:szCs w:val="22"/>
          </w:rPr>
          <w:delText>/outbound</w:delText>
        </w:r>
        <w:r w:rsidRPr="006F55B3" w:rsidDel="00AC52F9">
          <w:delText>:</w:delText>
        </w:r>
        <w:r w:rsidDel="00AC52F9">
          <w:delText xml:space="preserve"> Return all data within the time range that occurred during the orbit’s outbound leg.  This has no bearing on IUVS data, as all observational modes include both inbound and outbound data.  It may be used in conjunction with any of the instrument keywords to limit the returned data.</w:delText>
        </w:r>
        <w:bookmarkStart w:id="1079" w:name="_Toc482474173"/>
        <w:bookmarkStart w:id="1080" w:name="_Toc482474658"/>
        <w:bookmarkEnd w:id="1079"/>
        <w:bookmarkEnd w:id="1080"/>
      </w:del>
    </w:p>
    <w:p w14:paraId="320828F2" w14:textId="1C79594B" w:rsidR="00765DEB" w:rsidDel="00AC52F9" w:rsidRDefault="00765DEB" w:rsidP="00765DEB">
      <w:pPr>
        <w:pStyle w:val="ListParagraph"/>
        <w:numPr>
          <w:ilvl w:val="0"/>
          <w:numId w:val="26"/>
        </w:numPr>
        <w:rPr>
          <w:del w:id="1081" w:author="Bryan Harter" w:date="2017-05-13T17:20:00Z"/>
        </w:rPr>
      </w:pPr>
      <w:del w:id="1082" w:author="Bryan Harter" w:date="2017-05-13T17:20:00Z">
        <w:r w:rsidDel="00AC52F9">
          <w:rPr>
            <w:b/>
            <w:u w:val="single"/>
          </w:rPr>
          <w:delText>In-Situ instrument</w:delText>
        </w:r>
        <w:r w:rsidRPr="00765DEB" w:rsidDel="00AC52F9">
          <w:rPr>
            <w:b/>
            <w:u w:val="single"/>
          </w:rPr>
          <w:delText xml:space="preserve"> flags</w:delText>
        </w:r>
        <w:r w:rsidDel="00AC52F9">
          <w:delText>:</w:delText>
        </w:r>
        <w:bookmarkStart w:id="1083" w:name="_Toc482474174"/>
        <w:bookmarkStart w:id="1084" w:name="_Toc482474659"/>
        <w:bookmarkEnd w:id="1083"/>
        <w:bookmarkEnd w:id="1084"/>
      </w:del>
    </w:p>
    <w:p w14:paraId="44D280E8" w14:textId="59C2111D" w:rsidR="006233D7" w:rsidRPr="006233D7" w:rsidDel="00AC52F9" w:rsidRDefault="006233D7" w:rsidP="00765DEB">
      <w:pPr>
        <w:pStyle w:val="ListParagraph"/>
        <w:ind w:left="1447"/>
        <w:rPr>
          <w:del w:id="1085" w:author="Bryan Harter" w:date="2017-05-13T17:20:00Z"/>
        </w:rPr>
      </w:pPr>
      <w:del w:id="1086" w:author="Bryan Harter" w:date="2017-05-13T17:20:00Z">
        <w:r w:rsidDel="00AC52F9">
          <w:lastRenderedPageBreak/>
          <w:delText>The following keywords may be set to return subsets of the data from individual in-situ instruments.  Each keyword may be used in conjunction with any of the other in-situ instrument keywords.  I.e., they are not exclusive, but additive keywords:</w:delText>
        </w:r>
        <w:bookmarkStart w:id="1087" w:name="_Toc482474175"/>
        <w:bookmarkStart w:id="1088" w:name="_Toc482474660"/>
        <w:bookmarkEnd w:id="1087"/>
        <w:bookmarkEnd w:id="1088"/>
      </w:del>
    </w:p>
    <w:p w14:paraId="61FBBA33" w14:textId="48A51B71" w:rsidR="009B6CBC" w:rsidDel="00AC52F9" w:rsidRDefault="009B6CBC" w:rsidP="009B6CBC">
      <w:pPr>
        <w:pStyle w:val="ListParagraph"/>
        <w:widowControl w:val="0"/>
        <w:numPr>
          <w:ilvl w:val="1"/>
          <w:numId w:val="26"/>
        </w:numPr>
        <w:autoSpaceDE w:val="0"/>
        <w:autoSpaceDN w:val="0"/>
        <w:adjustRightInd w:val="0"/>
        <w:rPr>
          <w:del w:id="1089" w:author="Bryan Harter" w:date="2017-05-13T17:20:00Z"/>
          <w:rFonts w:cs="Monaco"/>
        </w:rPr>
      </w:pPr>
      <w:del w:id="1090" w:author="Bryan Harter" w:date="2017-05-13T17:20:00Z">
        <w:r w:rsidRPr="00583F89" w:rsidDel="00AC52F9">
          <w:rPr>
            <w:rFonts w:ascii="Monaco" w:hAnsi="Monaco"/>
            <w:b/>
            <w:color w:val="FF0000"/>
            <w:sz w:val="22"/>
            <w:szCs w:val="22"/>
          </w:rPr>
          <w:delText>/</w:delText>
        </w:r>
      </w:del>
      <w:ins w:id="1091" w:author="Kevin McGouldrick" w:date="2015-12-17T10:12:00Z">
        <w:del w:id="1092" w:author="Bryan Harter" w:date="2017-05-13T17:20:00Z">
          <w:r w:rsidR="00C42367" w:rsidDel="00AC52F9">
            <w:rPr>
              <w:rFonts w:ascii="Monaco" w:hAnsi="Monaco"/>
              <w:b/>
              <w:color w:val="FF0000"/>
              <w:sz w:val="22"/>
              <w:szCs w:val="22"/>
            </w:rPr>
            <w:delText>all_</w:delText>
          </w:r>
        </w:del>
      </w:ins>
      <w:del w:id="1093" w:author="Bryan Harter" w:date="2017-05-13T17:20:00Z">
        <w:r w:rsidRPr="00583F89" w:rsidDel="00AC52F9">
          <w:rPr>
            <w:rFonts w:ascii="Monaco" w:hAnsi="Monaco"/>
            <w:b/>
            <w:color w:val="FF0000"/>
            <w:sz w:val="22"/>
            <w:szCs w:val="22"/>
          </w:rPr>
          <w:delText>insitu</w:delText>
        </w:r>
        <w:r w:rsidDel="00AC52F9">
          <w:delText xml:space="preserve">: </w:delText>
        </w:r>
        <w:r w:rsidRPr="006F55B3" w:rsidDel="00AC52F9">
          <w:rPr>
            <w:rFonts w:cs="Monaco"/>
          </w:rPr>
          <w:delText xml:space="preserve">return </w:delText>
        </w:r>
        <w:r w:rsidDel="00AC52F9">
          <w:rPr>
            <w:rFonts w:cs="Monaco"/>
          </w:rPr>
          <w:delText xml:space="preserve">KP data from </w:delText>
        </w:r>
        <w:r w:rsidRPr="009B6CBC" w:rsidDel="00AC52F9">
          <w:rPr>
            <w:rFonts w:cs="Monaco"/>
            <w:b/>
          </w:rPr>
          <w:delText>all</w:delText>
        </w:r>
        <w:r w:rsidRPr="006F55B3" w:rsidDel="00AC52F9">
          <w:rPr>
            <w:rFonts w:cs="Monaco"/>
          </w:rPr>
          <w:delText xml:space="preserve"> </w:delText>
        </w:r>
        <w:r w:rsidDel="00AC52F9">
          <w:rPr>
            <w:rFonts w:cs="Monaco"/>
          </w:rPr>
          <w:delText>in-situ instruments</w:delText>
        </w:r>
        <w:bookmarkStart w:id="1094" w:name="_Toc482474176"/>
        <w:bookmarkStart w:id="1095" w:name="_Toc482474661"/>
        <w:bookmarkEnd w:id="1094"/>
        <w:bookmarkEnd w:id="1095"/>
      </w:del>
    </w:p>
    <w:p w14:paraId="46F4F0D8" w14:textId="73BD9D72" w:rsidR="006F55B3" w:rsidRPr="00583F89" w:rsidDel="00AC52F9" w:rsidRDefault="006F55B3" w:rsidP="006233D7">
      <w:pPr>
        <w:pStyle w:val="ListParagraph"/>
        <w:numPr>
          <w:ilvl w:val="1"/>
          <w:numId w:val="26"/>
        </w:numPr>
        <w:rPr>
          <w:del w:id="1096" w:author="Bryan Harter" w:date="2017-05-13T17:20:00Z"/>
          <w:rFonts w:ascii="Monaco" w:hAnsi="Monaco"/>
          <w:b/>
          <w:sz w:val="22"/>
          <w:szCs w:val="22"/>
        </w:rPr>
      </w:pPr>
      <w:del w:id="1097" w:author="Bryan Harter" w:date="2017-05-13T17:20:00Z">
        <w:r w:rsidRPr="00583F89" w:rsidDel="00AC52F9">
          <w:rPr>
            <w:rFonts w:ascii="Monaco" w:hAnsi="Monaco"/>
            <w:b/>
            <w:color w:val="FF0000"/>
            <w:sz w:val="22"/>
            <w:szCs w:val="22"/>
          </w:rPr>
          <w:delText>/lpw</w:delText>
        </w:r>
        <w:bookmarkStart w:id="1098" w:name="_Toc482474177"/>
        <w:bookmarkStart w:id="1099" w:name="_Toc482474662"/>
        <w:bookmarkEnd w:id="1098"/>
        <w:bookmarkEnd w:id="1099"/>
      </w:del>
    </w:p>
    <w:p w14:paraId="23B4D02D" w14:textId="6B91F556" w:rsidR="006F55B3" w:rsidRPr="00583F89" w:rsidDel="00AC52F9" w:rsidRDefault="006F55B3" w:rsidP="006233D7">
      <w:pPr>
        <w:pStyle w:val="ListParagraph"/>
        <w:numPr>
          <w:ilvl w:val="1"/>
          <w:numId w:val="26"/>
        </w:numPr>
        <w:rPr>
          <w:del w:id="1100" w:author="Bryan Harter" w:date="2017-05-13T17:20:00Z"/>
          <w:rFonts w:ascii="Monaco" w:hAnsi="Monaco"/>
          <w:b/>
          <w:sz w:val="22"/>
          <w:szCs w:val="22"/>
        </w:rPr>
      </w:pPr>
      <w:del w:id="1101" w:author="Bryan Harter" w:date="2017-05-13T17:20:00Z">
        <w:r w:rsidRPr="00583F89" w:rsidDel="00AC52F9">
          <w:rPr>
            <w:rFonts w:ascii="Monaco" w:hAnsi="Monaco"/>
            <w:b/>
            <w:color w:val="FF0000"/>
            <w:sz w:val="22"/>
            <w:szCs w:val="22"/>
          </w:rPr>
          <w:delText>/euv</w:delText>
        </w:r>
        <w:bookmarkStart w:id="1102" w:name="_Toc482474178"/>
        <w:bookmarkStart w:id="1103" w:name="_Toc482474663"/>
        <w:bookmarkEnd w:id="1102"/>
        <w:bookmarkEnd w:id="1103"/>
      </w:del>
    </w:p>
    <w:p w14:paraId="721940C8" w14:textId="5DC325D5" w:rsidR="006F55B3" w:rsidRPr="00583F89" w:rsidDel="00AC52F9" w:rsidRDefault="006F55B3" w:rsidP="006233D7">
      <w:pPr>
        <w:pStyle w:val="ListParagraph"/>
        <w:numPr>
          <w:ilvl w:val="1"/>
          <w:numId w:val="26"/>
        </w:numPr>
        <w:rPr>
          <w:del w:id="1104" w:author="Bryan Harter" w:date="2017-05-13T17:20:00Z"/>
          <w:rFonts w:ascii="Monaco" w:hAnsi="Monaco"/>
          <w:b/>
          <w:sz w:val="22"/>
          <w:szCs w:val="22"/>
        </w:rPr>
      </w:pPr>
      <w:del w:id="1105" w:author="Bryan Harter" w:date="2017-05-13T17:20:00Z">
        <w:r w:rsidRPr="00583F89" w:rsidDel="00AC52F9">
          <w:rPr>
            <w:rFonts w:ascii="Monaco" w:hAnsi="Monaco"/>
            <w:b/>
            <w:color w:val="FF0000"/>
            <w:sz w:val="22"/>
            <w:szCs w:val="22"/>
          </w:rPr>
          <w:delText>/static</w:delText>
        </w:r>
        <w:bookmarkStart w:id="1106" w:name="_Toc482474179"/>
        <w:bookmarkStart w:id="1107" w:name="_Toc482474664"/>
        <w:bookmarkEnd w:id="1106"/>
        <w:bookmarkEnd w:id="1107"/>
      </w:del>
    </w:p>
    <w:p w14:paraId="5E3EEF5D" w14:textId="6F69E29C" w:rsidR="006F55B3" w:rsidRPr="00583F89" w:rsidDel="00AC52F9" w:rsidRDefault="006F55B3" w:rsidP="006233D7">
      <w:pPr>
        <w:pStyle w:val="ListParagraph"/>
        <w:numPr>
          <w:ilvl w:val="1"/>
          <w:numId w:val="26"/>
        </w:numPr>
        <w:rPr>
          <w:del w:id="1108" w:author="Bryan Harter" w:date="2017-05-13T17:20:00Z"/>
          <w:rFonts w:ascii="Monaco" w:hAnsi="Monaco"/>
          <w:b/>
          <w:sz w:val="22"/>
          <w:szCs w:val="22"/>
        </w:rPr>
      </w:pPr>
      <w:del w:id="1109" w:author="Bryan Harter" w:date="2017-05-13T17:20:00Z">
        <w:r w:rsidRPr="00583F89" w:rsidDel="00AC52F9">
          <w:rPr>
            <w:rFonts w:ascii="Monaco" w:hAnsi="Monaco"/>
            <w:b/>
            <w:color w:val="FF0000"/>
            <w:sz w:val="22"/>
            <w:szCs w:val="22"/>
          </w:rPr>
          <w:delText>/swia</w:delText>
        </w:r>
        <w:bookmarkStart w:id="1110" w:name="_Toc482474180"/>
        <w:bookmarkStart w:id="1111" w:name="_Toc482474665"/>
        <w:bookmarkEnd w:id="1110"/>
        <w:bookmarkEnd w:id="1111"/>
      </w:del>
    </w:p>
    <w:p w14:paraId="06E74F8C" w14:textId="215CB83A" w:rsidR="006F55B3" w:rsidRPr="00583F89" w:rsidDel="00AC52F9" w:rsidRDefault="006F55B3" w:rsidP="006233D7">
      <w:pPr>
        <w:pStyle w:val="ListParagraph"/>
        <w:numPr>
          <w:ilvl w:val="1"/>
          <w:numId w:val="26"/>
        </w:numPr>
        <w:rPr>
          <w:del w:id="1112" w:author="Bryan Harter" w:date="2017-05-13T17:20:00Z"/>
          <w:rFonts w:ascii="Monaco" w:hAnsi="Monaco"/>
          <w:b/>
          <w:sz w:val="22"/>
          <w:szCs w:val="22"/>
        </w:rPr>
      </w:pPr>
      <w:del w:id="1113" w:author="Bryan Harter" w:date="2017-05-13T17:20:00Z">
        <w:r w:rsidRPr="00583F89" w:rsidDel="00AC52F9">
          <w:rPr>
            <w:rFonts w:ascii="Monaco" w:hAnsi="Monaco"/>
            <w:b/>
            <w:color w:val="FF0000"/>
            <w:sz w:val="22"/>
            <w:szCs w:val="22"/>
          </w:rPr>
          <w:delText>/swea</w:delText>
        </w:r>
        <w:bookmarkStart w:id="1114" w:name="_Toc482474181"/>
        <w:bookmarkStart w:id="1115" w:name="_Toc482474666"/>
        <w:bookmarkEnd w:id="1114"/>
        <w:bookmarkEnd w:id="1115"/>
      </w:del>
    </w:p>
    <w:p w14:paraId="0AA85959" w14:textId="10B08701" w:rsidR="006F55B3" w:rsidRPr="00583F89" w:rsidDel="00AC52F9" w:rsidRDefault="006F55B3" w:rsidP="006233D7">
      <w:pPr>
        <w:pStyle w:val="ListParagraph"/>
        <w:numPr>
          <w:ilvl w:val="1"/>
          <w:numId w:val="26"/>
        </w:numPr>
        <w:rPr>
          <w:del w:id="1116" w:author="Bryan Harter" w:date="2017-05-13T17:20:00Z"/>
          <w:b/>
        </w:rPr>
      </w:pPr>
      <w:del w:id="1117" w:author="Bryan Harter" w:date="2017-05-13T17:20:00Z">
        <w:r w:rsidRPr="00583F89" w:rsidDel="00AC52F9">
          <w:rPr>
            <w:rFonts w:ascii="Monaco" w:hAnsi="Monaco"/>
            <w:b/>
            <w:color w:val="FF0000"/>
            <w:sz w:val="22"/>
            <w:szCs w:val="22"/>
          </w:rPr>
          <w:delText>/mag</w:delText>
        </w:r>
        <w:bookmarkStart w:id="1118" w:name="_Toc482474182"/>
        <w:bookmarkStart w:id="1119" w:name="_Toc482474667"/>
        <w:bookmarkEnd w:id="1118"/>
        <w:bookmarkEnd w:id="1119"/>
      </w:del>
    </w:p>
    <w:p w14:paraId="7E8BD8DA" w14:textId="7D72A7DC" w:rsidR="006F55B3" w:rsidRPr="00583F89" w:rsidDel="00AC52F9" w:rsidRDefault="006F55B3" w:rsidP="006233D7">
      <w:pPr>
        <w:pStyle w:val="ListParagraph"/>
        <w:numPr>
          <w:ilvl w:val="1"/>
          <w:numId w:val="26"/>
        </w:numPr>
        <w:rPr>
          <w:del w:id="1120" w:author="Bryan Harter" w:date="2017-05-13T17:20:00Z"/>
          <w:b/>
        </w:rPr>
      </w:pPr>
      <w:del w:id="1121" w:author="Bryan Harter" w:date="2017-05-13T17:20:00Z">
        <w:r w:rsidRPr="00583F89" w:rsidDel="00AC52F9">
          <w:rPr>
            <w:rFonts w:ascii="Monaco" w:hAnsi="Monaco"/>
            <w:b/>
            <w:color w:val="FF0000"/>
            <w:sz w:val="22"/>
            <w:szCs w:val="22"/>
          </w:rPr>
          <w:delText>/sep</w:delText>
        </w:r>
        <w:bookmarkStart w:id="1122" w:name="_Toc482474183"/>
        <w:bookmarkStart w:id="1123" w:name="_Toc482474668"/>
        <w:bookmarkEnd w:id="1122"/>
        <w:bookmarkEnd w:id="1123"/>
      </w:del>
    </w:p>
    <w:p w14:paraId="18821CB5" w14:textId="0D013C10" w:rsidR="006F55B3" w:rsidRPr="00583F89" w:rsidDel="00AC52F9" w:rsidRDefault="006F55B3" w:rsidP="006233D7">
      <w:pPr>
        <w:pStyle w:val="ListParagraph"/>
        <w:numPr>
          <w:ilvl w:val="1"/>
          <w:numId w:val="26"/>
        </w:numPr>
        <w:rPr>
          <w:del w:id="1124" w:author="Bryan Harter" w:date="2017-05-13T17:20:00Z"/>
          <w:b/>
        </w:rPr>
      </w:pPr>
      <w:del w:id="1125" w:author="Bryan Harter" w:date="2017-05-13T17:20:00Z">
        <w:r w:rsidRPr="00583F89" w:rsidDel="00AC52F9">
          <w:rPr>
            <w:rFonts w:ascii="Monaco" w:hAnsi="Monaco"/>
            <w:b/>
            <w:color w:val="FF0000"/>
            <w:sz w:val="22"/>
            <w:szCs w:val="22"/>
          </w:rPr>
          <w:delText>/ngims</w:delText>
        </w:r>
        <w:bookmarkStart w:id="1126" w:name="_Toc482474184"/>
        <w:bookmarkStart w:id="1127" w:name="_Toc482474669"/>
        <w:bookmarkEnd w:id="1126"/>
        <w:bookmarkEnd w:id="1127"/>
      </w:del>
    </w:p>
    <w:p w14:paraId="6D541541" w14:textId="1068BB3D" w:rsidR="00765DEB" w:rsidDel="00AC52F9" w:rsidRDefault="00765DEB" w:rsidP="00DC0549">
      <w:pPr>
        <w:pStyle w:val="ListParagraph"/>
        <w:numPr>
          <w:ilvl w:val="0"/>
          <w:numId w:val="26"/>
        </w:numPr>
        <w:rPr>
          <w:del w:id="1128" w:author="Bryan Harter" w:date="2017-05-13T17:20:00Z"/>
        </w:rPr>
      </w:pPr>
      <w:del w:id="1129" w:author="Bryan Harter" w:date="2017-05-13T17:20:00Z">
        <w:r w:rsidRPr="00765DEB" w:rsidDel="00AC52F9">
          <w:rPr>
            <w:b/>
            <w:u w:val="single"/>
          </w:rPr>
          <w:delText>IUVS observation mode flags</w:delText>
        </w:r>
        <w:r w:rsidDel="00AC52F9">
          <w:delText>:</w:delText>
        </w:r>
        <w:bookmarkStart w:id="1130" w:name="_Toc482474185"/>
        <w:bookmarkStart w:id="1131" w:name="_Toc482474670"/>
        <w:bookmarkEnd w:id="1130"/>
        <w:bookmarkEnd w:id="1131"/>
      </w:del>
    </w:p>
    <w:p w14:paraId="02F5360A" w14:textId="6D1E5650" w:rsidR="006F55B3" w:rsidDel="00AC52F9" w:rsidRDefault="00D6505E" w:rsidP="00765DEB">
      <w:pPr>
        <w:pStyle w:val="ListParagraph"/>
        <w:ind w:left="1447"/>
        <w:rPr>
          <w:del w:id="1132" w:author="Bryan Harter" w:date="2017-05-13T17:20:00Z"/>
        </w:rPr>
      </w:pPr>
      <w:del w:id="1133" w:author="Bryan Harter" w:date="2017-05-13T17:20:00Z">
        <w:r w:rsidDel="00AC52F9">
          <w:delText>The following keywords may be set to return only the particular data from each observing mode of the IUVS.  Each may be used in conjunction with all other keywords (i.e., they are not exclusive, but additive keywords).  IDL is case-insensitive, so the capitalization is useful only for human-reading purposes:</w:delText>
        </w:r>
        <w:bookmarkStart w:id="1134" w:name="_Toc482474186"/>
        <w:bookmarkStart w:id="1135" w:name="_Toc482474671"/>
        <w:bookmarkEnd w:id="1134"/>
        <w:bookmarkEnd w:id="1135"/>
      </w:del>
    </w:p>
    <w:p w14:paraId="0ABEAEB9" w14:textId="59607DAC" w:rsidR="009B6CBC" w:rsidRPr="007B2645" w:rsidDel="00AC52F9" w:rsidRDefault="009B6CBC" w:rsidP="009B6CBC">
      <w:pPr>
        <w:pStyle w:val="ListParagraph"/>
        <w:widowControl w:val="0"/>
        <w:numPr>
          <w:ilvl w:val="1"/>
          <w:numId w:val="26"/>
        </w:numPr>
        <w:autoSpaceDE w:val="0"/>
        <w:autoSpaceDN w:val="0"/>
        <w:adjustRightInd w:val="0"/>
        <w:rPr>
          <w:del w:id="1136" w:author="Bryan Harter" w:date="2017-05-13T17:20:00Z"/>
          <w:rFonts w:cs="Monaco"/>
        </w:rPr>
      </w:pPr>
      <w:del w:id="1137" w:author="Bryan Harter" w:date="2017-05-13T17:20:00Z">
        <w:r w:rsidRPr="00583F89" w:rsidDel="00AC52F9">
          <w:rPr>
            <w:rFonts w:ascii="Monaco" w:hAnsi="Monaco"/>
            <w:b/>
            <w:color w:val="FF0000"/>
            <w:sz w:val="22"/>
            <w:szCs w:val="22"/>
          </w:rPr>
          <w:delText>/</w:delText>
        </w:r>
      </w:del>
      <w:ins w:id="1138" w:author="Kevin McGouldrick" w:date="2015-12-17T10:12:00Z">
        <w:del w:id="1139" w:author="Bryan Harter" w:date="2017-05-13T17:20:00Z">
          <w:r w:rsidR="00C42367" w:rsidDel="00AC52F9">
            <w:rPr>
              <w:rFonts w:ascii="Monaco" w:hAnsi="Monaco"/>
              <w:b/>
              <w:color w:val="FF0000"/>
              <w:sz w:val="22"/>
              <w:szCs w:val="22"/>
            </w:rPr>
            <w:delText>all_</w:delText>
          </w:r>
        </w:del>
      </w:ins>
      <w:del w:id="1140" w:author="Bryan Harter" w:date="2017-05-13T17:20:00Z">
        <w:r w:rsidRPr="00583F89" w:rsidDel="00AC52F9">
          <w:rPr>
            <w:rFonts w:ascii="Monaco" w:hAnsi="Monaco"/>
            <w:b/>
            <w:color w:val="FF0000"/>
            <w:sz w:val="22"/>
            <w:szCs w:val="22"/>
          </w:rPr>
          <w:delText>iuvs</w:delText>
        </w:r>
        <w:r w:rsidDel="00AC52F9">
          <w:delText xml:space="preserve">: </w:delText>
        </w:r>
        <w:r w:rsidRPr="006F55B3" w:rsidDel="00AC52F9">
          <w:rPr>
            <w:rFonts w:cs="Monaco"/>
          </w:rPr>
          <w:delText xml:space="preserve">return </w:delText>
        </w:r>
        <w:r w:rsidDel="00AC52F9">
          <w:rPr>
            <w:rFonts w:cs="Monaco"/>
          </w:rPr>
          <w:delText xml:space="preserve">KP data from </w:delText>
        </w:r>
        <w:r w:rsidRPr="009B6CBC" w:rsidDel="00AC52F9">
          <w:rPr>
            <w:rFonts w:cs="Monaco"/>
            <w:b/>
          </w:rPr>
          <w:delText>all</w:delText>
        </w:r>
        <w:r w:rsidRPr="006F55B3" w:rsidDel="00AC52F9">
          <w:rPr>
            <w:rFonts w:cs="Monaco"/>
          </w:rPr>
          <w:delText xml:space="preserve"> IUVS observation modes</w:delText>
        </w:r>
        <w:bookmarkStart w:id="1141" w:name="_Toc482474187"/>
        <w:bookmarkStart w:id="1142" w:name="_Toc482474672"/>
        <w:bookmarkEnd w:id="1141"/>
        <w:bookmarkEnd w:id="1142"/>
      </w:del>
    </w:p>
    <w:p w14:paraId="69DD765D" w14:textId="3D6F3B02" w:rsidR="00D6505E" w:rsidRPr="00583F89" w:rsidDel="00AC52F9" w:rsidRDefault="00D6505E" w:rsidP="00D6505E">
      <w:pPr>
        <w:pStyle w:val="ListParagraph"/>
        <w:numPr>
          <w:ilvl w:val="1"/>
          <w:numId w:val="26"/>
        </w:numPr>
        <w:rPr>
          <w:del w:id="1143" w:author="Bryan Harter" w:date="2017-05-13T17:20:00Z"/>
          <w:rFonts w:ascii="Monaco" w:hAnsi="Monaco"/>
          <w:b/>
          <w:sz w:val="22"/>
          <w:szCs w:val="22"/>
        </w:rPr>
      </w:pPr>
      <w:del w:id="1144" w:author="Bryan Harter" w:date="2017-05-13T17:20:00Z">
        <w:r w:rsidRPr="00583F89" w:rsidDel="00AC52F9">
          <w:rPr>
            <w:rFonts w:ascii="Monaco" w:hAnsi="Monaco"/>
            <w:b/>
            <w:color w:val="FF0000"/>
            <w:sz w:val="22"/>
            <w:szCs w:val="22"/>
          </w:rPr>
          <w:delText>/</w:delText>
        </w:r>
        <w:commentRangeStart w:id="1145"/>
        <w:r w:rsidRPr="00583F89" w:rsidDel="00AC52F9">
          <w:rPr>
            <w:rFonts w:ascii="Monaco" w:hAnsi="Monaco"/>
            <w:b/>
            <w:color w:val="FF0000"/>
            <w:sz w:val="22"/>
            <w:szCs w:val="22"/>
          </w:rPr>
          <w:delText>iuvs_CoronaEchelleHigh</w:delText>
        </w:r>
        <w:commentRangeEnd w:id="1145"/>
        <w:r w:rsidR="006903EA" w:rsidDel="00AC52F9">
          <w:rPr>
            <w:rStyle w:val="CommentReference"/>
          </w:rPr>
          <w:commentReference w:id="1145"/>
        </w:r>
        <w:bookmarkStart w:id="1146" w:name="_Toc482474188"/>
        <w:bookmarkStart w:id="1147" w:name="_Toc482474673"/>
        <w:bookmarkEnd w:id="1146"/>
        <w:bookmarkEnd w:id="1147"/>
      </w:del>
    </w:p>
    <w:p w14:paraId="2886F7CF" w14:textId="41D95434" w:rsidR="00D6505E" w:rsidRPr="00583F89" w:rsidDel="00AC52F9" w:rsidRDefault="00D6505E" w:rsidP="00D6505E">
      <w:pPr>
        <w:pStyle w:val="ListParagraph"/>
        <w:numPr>
          <w:ilvl w:val="1"/>
          <w:numId w:val="26"/>
        </w:numPr>
        <w:rPr>
          <w:del w:id="1148" w:author="Bryan Harter" w:date="2017-05-13T17:20:00Z"/>
          <w:rFonts w:ascii="Monaco" w:hAnsi="Monaco"/>
          <w:b/>
          <w:sz w:val="22"/>
          <w:szCs w:val="22"/>
        </w:rPr>
      </w:pPr>
      <w:del w:id="1149" w:author="Bryan Harter" w:date="2017-05-13T17:20:00Z">
        <w:r w:rsidRPr="00583F89" w:rsidDel="00AC52F9">
          <w:rPr>
            <w:rFonts w:ascii="Monaco" w:hAnsi="Monaco"/>
            <w:b/>
            <w:color w:val="FF0000"/>
            <w:sz w:val="22"/>
            <w:szCs w:val="22"/>
          </w:rPr>
          <w:delText>/iuvs_CoronaEchelleLow</w:delText>
        </w:r>
        <w:bookmarkStart w:id="1150" w:name="_Toc482474189"/>
        <w:bookmarkStart w:id="1151" w:name="_Toc482474674"/>
        <w:bookmarkEnd w:id="1150"/>
        <w:bookmarkEnd w:id="1151"/>
      </w:del>
    </w:p>
    <w:p w14:paraId="3784E1F3" w14:textId="25565E68" w:rsidR="00D6505E" w:rsidRPr="00583F89" w:rsidDel="00AC52F9" w:rsidRDefault="00D6505E" w:rsidP="00D6505E">
      <w:pPr>
        <w:pStyle w:val="ListParagraph"/>
        <w:numPr>
          <w:ilvl w:val="1"/>
          <w:numId w:val="26"/>
        </w:numPr>
        <w:rPr>
          <w:del w:id="1152" w:author="Bryan Harter" w:date="2017-05-13T17:20:00Z"/>
          <w:rFonts w:ascii="Monaco" w:hAnsi="Monaco"/>
          <w:b/>
          <w:sz w:val="22"/>
          <w:szCs w:val="22"/>
        </w:rPr>
      </w:pPr>
      <w:del w:id="1153" w:author="Bryan Harter" w:date="2017-05-13T17:20:00Z">
        <w:r w:rsidRPr="00583F89" w:rsidDel="00AC52F9">
          <w:rPr>
            <w:rFonts w:ascii="Monaco" w:hAnsi="Monaco"/>
            <w:b/>
            <w:color w:val="FF0000"/>
            <w:sz w:val="22"/>
            <w:szCs w:val="22"/>
          </w:rPr>
          <w:delText>/</w:delText>
        </w:r>
        <w:r w:rsidR="001F2EB7" w:rsidDel="00AC52F9">
          <w:rPr>
            <w:rFonts w:ascii="Monaco" w:hAnsi="Monaco"/>
            <w:b/>
            <w:color w:val="FF0000"/>
            <w:sz w:val="22"/>
            <w:szCs w:val="22"/>
          </w:rPr>
          <w:delText>iuvs_CoronaEchelle</w:delText>
        </w:r>
        <w:r w:rsidRPr="00583F89" w:rsidDel="00AC52F9">
          <w:rPr>
            <w:rFonts w:ascii="Monaco" w:hAnsi="Monaco"/>
            <w:b/>
            <w:color w:val="FF0000"/>
            <w:sz w:val="22"/>
            <w:szCs w:val="22"/>
          </w:rPr>
          <w:delText>Disk</w:delText>
        </w:r>
        <w:bookmarkStart w:id="1154" w:name="_Toc482474190"/>
        <w:bookmarkStart w:id="1155" w:name="_Toc482474675"/>
        <w:bookmarkEnd w:id="1154"/>
        <w:bookmarkEnd w:id="1155"/>
      </w:del>
    </w:p>
    <w:p w14:paraId="67183175" w14:textId="21012D6B" w:rsidR="00D6505E" w:rsidRPr="00583F89" w:rsidDel="00AC52F9" w:rsidRDefault="00D6505E" w:rsidP="00D6505E">
      <w:pPr>
        <w:pStyle w:val="ListParagraph"/>
        <w:numPr>
          <w:ilvl w:val="1"/>
          <w:numId w:val="26"/>
        </w:numPr>
        <w:rPr>
          <w:del w:id="1156" w:author="Bryan Harter" w:date="2017-05-13T17:20:00Z"/>
          <w:rFonts w:ascii="Monaco" w:hAnsi="Monaco"/>
          <w:b/>
          <w:sz w:val="22"/>
          <w:szCs w:val="22"/>
        </w:rPr>
      </w:pPr>
      <w:del w:id="1157" w:author="Bryan Harter" w:date="2017-05-13T17:20:00Z">
        <w:r w:rsidRPr="00583F89" w:rsidDel="00AC52F9">
          <w:rPr>
            <w:rFonts w:ascii="Monaco" w:hAnsi="Monaco"/>
            <w:b/>
            <w:color w:val="FF0000"/>
            <w:sz w:val="22"/>
            <w:szCs w:val="22"/>
          </w:rPr>
          <w:delText>/iuvs_CoronaLoresHigh</w:delText>
        </w:r>
        <w:bookmarkStart w:id="1158" w:name="_Toc482474191"/>
        <w:bookmarkStart w:id="1159" w:name="_Toc482474676"/>
        <w:bookmarkEnd w:id="1158"/>
        <w:bookmarkEnd w:id="1159"/>
      </w:del>
    </w:p>
    <w:p w14:paraId="60616F7C" w14:textId="170A414E" w:rsidR="00D6505E" w:rsidRPr="00583F89" w:rsidDel="00AC52F9" w:rsidRDefault="00D6505E" w:rsidP="00D6505E">
      <w:pPr>
        <w:pStyle w:val="ListParagraph"/>
        <w:numPr>
          <w:ilvl w:val="1"/>
          <w:numId w:val="26"/>
        </w:numPr>
        <w:rPr>
          <w:del w:id="1160" w:author="Bryan Harter" w:date="2017-05-13T17:20:00Z"/>
          <w:rFonts w:ascii="Monaco" w:hAnsi="Monaco"/>
          <w:b/>
          <w:sz w:val="22"/>
          <w:szCs w:val="22"/>
        </w:rPr>
      </w:pPr>
      <w:del w:id="1161" w:author="Bryan Harter" w:date="2017-05-13T17:20:00Z">
        <w:r w:rsidRPr="00583F89" w:rsidDel="00AC52F9">
          <w:rPr>
            <w:rFonts w:ascii="Monaco" w:hAnsi="Monaco"/>
            <w:b/>
            <w:color w:val="FF0000"/>
            <w:sz w:val="22"/>
            <w:szCs w:val="22"/>
          </w:rPr>
          <w:delText>/iuvs_CoronaLoresLimb</w:delText>
        </w:r>
        <w:bookmarkStart w:id="1162" w:name="_Toc482474192"/>
        <w:bookmarkStart w:id="1163" w:name="_Toc482474677"/>
        <w:bookmarkEnd w:id="1162"/>
        <w:bookmarkEnd w:id="1163"/>
      </w:del>
    </w:p>
    <w:p w14:paraId="66AFE296" w14:textId="39D25C97" w:rsidR="00D6505E" w:rsidRPr="00583F89" w:rsidDel="00AC52F9" w:rsidRDefault="00D6505E" w:rsidP="00D6505E">
      <w:pPr>
        <w:pStyle w:val="ListParagraph"/>
        <w:numPr>
          <w:ilvl w:val="1"/>
          <w:numId w:val="26"/>
        </w:numPr>
        <w:rPr>
          <w:del w:id="1164" w:author="Bryan Harter" w:date="2017-05-13T17:20:00Z"/>
          <w:rFonts w:ascii="Monaco" w:hAnsi="Monaco"/>
          <w:b/>
          <w:sz w:val="22"/>
          <w:szCs w:val="22"/>
        </w:rPr>
      </w:pPr>
      <w:del w:id="1165" w:author="Bryan Harter" w:date="2017-05-13T17:20:00Z">
        <w:r w:rsidRPr="00583F89" w:rsidDel="00AC52F9">
          <w:rPr>
            <w:rFonts w:ascii="Monaco" w:hAnsi="Monaco"/>
            <w:b/>
            <w:color w:val="FF0000"/>
            <w:sz w:val="22"/>
            <w:szCs w:val="22"/>
          </w:rPr>
          <w:delText>/iuvs_CoronaLoresDisk</w:delText>
        </w:r>
        <w:bookmarkStart w:id="1166" w:name="_Toc482474193"/>
        <w:bookmarkStart w:id="1167" w:name="_Toc482474678"/>
        <w:bookmarkEnd w:id="1166"/>
        <w:bookmarkEnd w:id="1167"/>
      </w:del>
    </w:p>
    <w:p w14:paraId="46C8C72D" w14:textId="1018308D" w:rsidR="007B2645" w:rsidRPr="00583F89" w:rsidDel="00AC52F9" w:rsidRDefault="00D6505E" w:rsidP="007B2645">
      <w:pPr>
        <w:pStyle w:val="ListParagraph"/>
        <w:numPr>
          <w:ilvl w:val="1"/>
          <w:numId w:val="26"/>
        </w:numPr>
        <w:rPr>
          <w:del w:id="1168" w:author="Bryan Harter" w:date="2017-05-13T17:20:00Z"/>
          <w:rFonts w:ascii="Monaco" w:hAnsi="Monaco"/>
          <w:b/>
          <w:sz w:val="22"/>
          <w:szCs w:val="22"/>
        </w:rPr>
      </w:pPr>
      <w:del w:id="1169" w:author="Bryan Harter" w:date="2017-05-13T17:20:00Z">
        <w:r w:rsidRPr="00583F89" w:rsidDel="00AC52F9">
          <w:rPr>
            <w:rFonts w:ascii="Monaco" w:hAnsi="Monaco"/>
            <w:b/>
            <w:color w:val="FF0000"/>
            <w:sz w:val="22"/>
            <w:szCs w:val="22"/>
          </w:rPr>
          <w:delText>/iuvs_StellarOcc</w:delText>
        </w:r>
        <w:bookmarkStart w:id="1170" w:name="_Toc482474194"/>
        <w:bookmarkStart w:id="1171" w:name="_Toc482474679"/>
        <w:bookmarkEnd w:id="1170"/>
        <w:bookmarkEnd w:id="1171"/>
      </w:del>
    </w:p>
    <w:p w14:paraId="289FB195" w14:textId="4AB9144D" w:rsidR="007B2645" w:rsidRPr="007B2645" w:rsidDel="00AC52F9" w:rsidRDefault="007B2645" w:rsidP="001F2EB7">
      <w:pPr>
        <w:pStyle w:val="ListParagraph"/>
        <w:numPr>
          <w:ilvl w:val="1"/>
          <w:numId w:val="26"/>
        </w:numPr>
        <w:rPr>
          <w:del w:id="1172" w:author="Bryan Harter" w:date="2017-05-13T17:20:00Z"/>
          <w:rFonts w:ascii="Monaco" w:hAnsi="Monaco"/>
          <w:sz w:val="22"/>
          <w:szCs w:val="22"/>
        </w:rPr>
      </w:pPr>
      <w:del w:id="1173" w:author="Bryan Harter" w:date="2017-05-13T17:20:00Z">
        <w:r w:rsidRPr="00583F89" w:rsidDel="00AC52F9">
          <w:rPr>
            <w:rFonts w:ascii="Monaco" w:hAnsi="Monaco"/>
            <w:b/>
            <w:color w:val="FF0000"/>
            <w:sz w:val="22"/>
            <w:szCs w:val="22"/>
          </w:rPr>
          <w:delText>/iuvs_periapse</w:delText>
        </w:r>
        <w:bookmarkStart w:id="1174" w:name="_Toc482474195"/>
        <w:bookmarkStart w:id="1175" w:name="_Toc482474680"/>
        <w:bookmarkEnd w:id="1174"/>
        <w:bookmarkEnd w:id="1175"/>
      </w:del>
    </w:p>
    <w:p w14:paraId="2E51E2F0" w14:textId="4EBD11FD" w:rsidR="006233D7" w:rsidRPr="007B2645" w:rsidDel="00AC52F9" w:rsidRDefault="007B2645" w:rsidP="001F2EB7">
      <w:pPr>
        <w:pStyle w:val="ListParagraph"/>
        <w:numPr>
          <w:ilvl w:val="1"/>
          <w:numId w:val="26"/>
        </w:numPr>
        <w:rPr>
          <w:del w:id="1176" w:author="Bryan Harter" w:date="2017-05-13T17:20:00Z"/>
          <w:rFonts w:ascii="Monaco" w:hAnsi="Monaco"/>
          <w:sz w:val="22"/>
          <w:szCs w:val="22"/>
        </w:rPr>
      </w:pPr>
      <w:del w:id="1177" w:author="Bryan Harter" w:date="2017-05-13T17:20:00Z">
        <w:r w:rsidRPr="00583F89" w:rsidDel="00AC52F9">
          <w:rPr>
            <w:rFonts w:ascii="Monaco" w:hAnsi="Monaco"/>
            <w:b/>
            <w:color w:val="FF0000"/>
            <w:sz w:val="22"/>
            <w:szCs w:val="22"/>
          </w:rPr>
          <w:delText>/iuvs_apoapse</w:delText>
        </w:r>
        <w:bookmarkStart w:id="1178" w:name="_Toc482474196"/>
        <w:bookmarkStart w:id="1179" w:name="_Toc482474681"/>
        <w:bookmarkEnd w:id="1178"/>
        <w:bookmarkEnd w:id="1179"/>
      </w:del>
    </w:p>
    <w:p w14:paraId="3F704F04" w14:textId="2DA98620" w:rsidR="00DC0549" w:rsidDel="00AC52F9" w:rsidRDefault="00DC0549" w:rsidP="00DC0549">
      <w:pPr>
        <w:pStyle w:val="ListParagraph"/>
        <w:numPr>
          <w:ilvl w:val="0"/>
          <w:numId w:val="26"/>
        </w:numPr>
        <w:rPr>
          <w:del w:id="1180" w:author="Bryan Harter" w:date="2017-05-13T17:20:00Z"/>
        </w:rPr>
      </w:pPr>
      <w:del w:id="1181" w:author="Bryan Harter" w:date="2017-05-13T17:20:00Z">
        <w:r w:rsidRPr="00583F89" w:rsidDel="00AC52F9">
          <w:rPr>
            <w:rFonts w:ascii="Monaco" w:hAnsi="Monaco"/>
            <w:b/>
            <w:color w:val="FF0000"/>
            <w:sz w:val="22"/>
            <w:szCs w:val="22"/>
          </w:rPr>
          <w:delText>/update_prefs</w:delText>
        </w:r>
        <w:r w:rsidDel="00AC52F9">
          <w:delText xml:space="preserve">: Before searching/downloading data, open up a dialogue window to allow the user to update the </w:delText>
        </w:r>
        <w:r w:rsidRPr="007C20EB" w:rsidDel="00AC52F9">
          <w:rPr>
            <w:rFonts w:ascii="Monaco" w:hAnsi="Monaco"/>
            <w:sz w:val="22"/>
            <w:szCs w:val="22"/>
          </w:rPr>
          <w:delText>mvn_toolkit_prefs.txt</w:delText>
        </w:r>
        <w:r w:rsidDel="00AC52F9">
          <w:delText xml:space="preserve"> file containing the location of the ROOT_DATA_DIR.  Once the new path is selected, the search/download will proceed according to the remaining arguments.</w:delText>
        </w:r>
        <w:bookmarkStart w:id="1182" w:name="_Toc482474197"/>
        <w:bookmarkStart w:id="1183" w:name="_Toc482474682"/>
        <w:bookmarkEnd w:id="1182"/>
        <w:bookmarkEnd w:id="1183"/>
      </w:del>
    </w:p>
    <w:p w14:paraId="52942C96" w14:textId="4A5E5C35" w:rsidR="00DC0549" w:rsidDel="00AC52F9" w:rsidRDefault="00DC0549" w:rsidP="00DC0549">
      <w:pPr>
        <w:pStyle w:val="ListParagraph"/>
        <w:numPr>
          <w:ilvl w:val="0"/>
          <w:numId w:val="26"/>
        </w:numPr>
        <w:rPr>
          <w:del w:id="1184" w:author="Bryan Harter" w:date="2017-05-13T17:20:00Z"/>
        </w:rPr>
      </w:pPr>
      <w:del w:id="1185" w:author="Bryan Harter" w:date="2017-05-13T17:20:00Z">
        <w:r w:rsidRPr="00583F89" w:rsidDel="00AC52F9">
          <w:rPr>
            <w:rFonts w:ascii="Monaco" w:hAnsi="Monaco"/>
            <w:b/>
            <w:color w:val="FF0000"/>
            <w:sz w:val="22"/>
            <w:szCs w:val="22"/>
          </w:rPr>
          <w:delText>/only_update_prefs</w:delText>
        </w:r>
        <w:r w:rsidDel="00AC52F9">
          <w:delText xml:space="preserve">: As </w:delText>
        </w:r>
        <w:r w:rsidRPr="005B1034" w:rsidDel="00AC52F9">
          <w:rPr>
            <w:rFonts w:ascii="Monaco" w:hAnsi="Monaco"/>
            <w:color w:val="FF0000"/>
            <w:sz w:val="22"/>
            <w:szCs w:val="22"/>
          </w:rPr>
          <w:delText>/update_prefs</w:delText>
        </w:r>
        <w:r w:rsidDel="00AC52F9">
          <w:delText>; but do not attempt to search download and data.</w:delText>
        </w:r>
        <w:bookmarkStart w:id="1186" w:name="_Toc482474198"/>
        <w:bookmarkStart w:id="1187" w:name="_Toc482474683"/>
        <w:bookmarkEnd w:id="1186"/>
        <w:bookmarkEnd w:id="1187"/>
      </w:del>
    </w:p>
    <w:p w14:paraId="750AC446" w14:textId="330A8862" w:rsidR="00A9359D" w:rsidDel="00AC52F9" w:rsidRDefault="00A9359D" w:rsidP="00A9359D">
      <w:pPr>
        <w:pStyle w:val="ListParagraph"/>
        <w:numPr>
          <w:ilvl w:val="0"/>
          <w:numId w:val="26"/>
        </w:numPr>
        <w:rPr>
          <w:del w:id="1188" w:author="Bryan Harter" w:date="2017-05-13T17:20:00Z"/>
        </w:rPr>
      </w:pPr>
      <w:del w:id="1189" w:author="Bryan Harter" w:date="2017-05-13T17:20:00Z">
        <w:r w:rsidRPr="00583F89" w:rsidDel="00AC52F9">
          <w:rPr>
            <w:rFonts w:ascii="Monaco" w:hAnsi="Monaco"/>
            <w:b/>
            <w:color w:val="FF0000"/>
            <w:sz w:val="22"/>
            <w:szCs w:val="22"/>
          </w:rPr>
          <w:delText>/text_files</w:delText>
        </w:r>
        <w:r w:rsidDel="00AC52F9">
          <w:delText>: Read in ASCII formatted data files (</w:delText>
        </w:r>
        <w:r w:rsidRPr="00DE490F" w:rsidDel="00AC52F9">
          <w:rPr>
            <w:rFonts w:ascii="Monaco" w:hAnsi="Monaco"/>
            <w:sz w:val="22"/>
            <w:szCs w:val="22"/>
          </w:rPr>
          <w:delText>*.tab</w:delText>
        </w:r>
        <w:r w:rsidDel="00AC52F9">
          <w:delText>), rather than the default CDF formatted files (</w:delText>
        </w:r>
        <w:r w:rsidRPr="00DE490F" w:rsidDel="00AC52F9">
          <w:rPr>
            <w:rFonts w:ascii="Monaco" w:hAnsi="Monaco"/>
            <w:sz w:val="22"/>
            <w:szCs w:val="22"/>
          </w:rPr>
          <w:delText>*.cdf</w:delText>
        </w:r>
        <w:r w:rsidDel="00AC52F9">
          <w:delText>).</w:delText>
        </w:r>
        <w:bookmarkStart w:id="1190" w:name="_Toc482474199"/>
        <w:bookmarkStart w:id="1191" w:name="_Toc482474684"/>
        <w:bookmarkEnd w:id="1190"/>
        <w:bookmarkEnd w:id="1191"/>
      </w:del>
    </w:p>
    <w:p w14:paraId="71CBE27C" w14:textId="13C1C824" w:rsidR="00A9359D" w:rsidRPr="00A9359D" w:rsidDel="00AC52F9" w:rsidRDefault="00A9359D" w:rsidP="00A9359D">
      <w:pPr>
        <w:pStyle w:val="ListParagraph"/>
        <w:numPr>
          <w:ilvl w:val="0"/>
          <w:numId w:val="26"/>
        </w:numPr>
        <w:rPr>
          <w:del w:id="1192" w:author="Bryan Harter" w:date="2017-05-13T17:20:00Z"/>
        </w:rPr>
      </w:pPr>
      <w:del w:id="1193" w:author="Bryan Harter" w:date="2017-05-13T17:20:00Z">
        <w:r w:rsidRPr="00583F89" w:rsidDel="00AC52F9">
          <w:rPr>
            <w:rFonts w:ascii="Monaco" w:hAnsi="Monaco"/>
            <w:b/>
            <w:color w:val="FF0000"/>
            <w:sz w:val="22"/>
            <w:szCs w:val="22"/>
          </w:rPr>
          <w:delText>/save_files</w:delText>
        </w:r>
        <w:r w:rsidDel="00AC52F9">
          <w:delText xml:space="preserve">: Read in IDL </w:delText>
        </w:r>
        <w:r w:rsidRPr="00DE490F" w:rsidDel="00AC52F9">
          <w:rPr>
            <w:rFonts w:ascii="Monaco" w:hAnsi="Monaco"/>
            <w:sz w:val="22"/>
            <w:szCs w:val="22"/>
          </w:rPr>
          <w:delText>*.sav</w:delText>
        </w:r>
        <w:r w:rsidDel="00AC52F9">
          <w:delText xml:space="preserve"> files (useful for development and debugging), rather than the default CDF formatted files (</w:delText>
        </w:r>
        <w:r w:rsidRPr="00DE490F" w:rsidDel="00AC52F9">
          <w:rPr>
            <w:rFonts w:ascii="Monaco" w:hAnsi="Monaco"/>
            <w:sz w:val="22"/>
            <w:szCs w:val="22"/>
          </w:rPr>
          <w:delText>*.cdf</w:delText>
        </w:r>
        <w:r w:rsidDel="00AC52F9">
          <w:delText>).</w:delText>
        </w:r>
        <w:bookmarkStart w:id="1194" w:name="_Toc482474200"/>
        <w:bookmarkStart w:id="1195" w:name="_Toc482474685"/>
        <w:bookmarkEnd w:id="1194"/>
        <w:bookmarkEnd w:id="1195"/>
      </w:del>
    </w:p>
    <w:p w14:paraId="272DC28C" w14:textId="5147699B" w:rsidR="00DC0549" w:rsidDel="00AC52F9" w:rsidRDefault="00DC0549" w:rsidP="00DC0549">
      <w:pPr>
        <w:pStyle w:val="ListParagraph"/>
        <w:numPr>
          <w:ilvl w:val="0"/>
          <w:numId w:val="26"/>
        </w:numPr>
        <w:rPr>
          <w:del w:id="1196" w:author="Bryan Harter" w:date="2017-05-13T17:20:00Z"/>
        </w:rPr>
      </w:pPr>
      <w:del w:id="1197" w:author="Bryan Harter" w:date="2017-05-13T17:20:00Z">
        <w:r w:rsidRPr="00583F89" w:rsidDel="00AC52F9">
          <w:rPr>
            <w:rFonts w:ascii="Monaco" w:hAnsi="Monaco"/>
            <w:b/>
            <w:color w:val="FF0000"/>
            <w:sz w:val="22"/>
            <w:szCs w:val="22"/>
          </w:rPr>
          <w:delText>/debug</w:delText>
        </w:r>
        <w:r w:rsidDel="00AC52F9">
          <w:delText>: On error, “stop immediately at the offending statement and print the current program stack.”  I.e., a less graceful but more informative exit from the procedure upon the occasion of an error.</w:delText>
        </w:r>
        <w:bookmarkStart w:id="1198" w:name="_Toc482474201"/>
        <w:bookmarkStart w:id="1199" w:name="_Toc482474686"/>
        <w:bookmarkEnd w:id="1198"/>
        <w:bookmarkEnd w:id="1199"/>
      </w:del>
    </w:p>
    <w:p w14:paraId="218D342D" w14:textId="32D33771" w:rsidR="00DC0549" w:rsidDel="00AC52F9" w:rsidRDefault="00DC0549" w:rsidP="00DC0549">
      <w:pPr>
        <w:pStyle w:val="ListParagraph"/>
        <w:numPr>
          <w:ilvl w:val="0"/>
          <w:numId w:val="26"/>
        </w:numPr>
        <w:rPr>
          <w:del w:id="1200" w:author="Bryan Harter" w:date="2017-05-13T17:20:00Z"/>
        </w:rPr>
      </w:pPr>
      <w:del w:id="1201" w:author="Bryan Harter" w:date="2017-05-13T17:20:00Z">
        <w:r w:rsidRPr="00583F89" w:rsidDel="00AC52F9">
          <w:rPr>
            <w:rFonts w:ascii="Monaco" w:hAnsi="Monaco"/>
            <w:b/>
            <w:color w:val="FF0000"/>
            <w:sz w:val="22"/>
            <w:szCs w:val="22"/>
          </w:rPr>
          <w:delText>/help</w:delText>
        </w:r>
        <w:r w:rsidDel="00AC52F9">
          <w:delText>: Invoke this list.</w:delText>
        </w:r>
        <w:bookmarkStart w:id="1202" w:name="_Toc482474202"/>
        <w:bookmarkStart w:id="1203" w:name="_Toc482474687"/>
        <w:bookmarkEnd w:id="1202"/>
        <w:bookmarkEnd w:id="1203"/>
      </w:del>
    </w:p>
    <w:p w14:paraId="129C0119" w14:textId="7F7BBB33" w:rsidR="00C1632C" w:rsidRDefault="00C1632C" w:rsidP="00C1632C">
      <w:pPr>
        <w:pStyle w:val="Heading3"/>
      </w:pPr>
      <w:bookmarkStart w:id="1204" w:name="_mvn_kp_read_model_results"/>
      <w:bookmarkStart w:id="1205" w:name="_Toc482474688"/>
      <w:bookmarkEnd w:id="1204"/>
      <w:commentRangeStart w:id="1206"/>
      <w:r>
        <w:lastRenderedPageBreak/>
        <w:t>mvn_kp_read_model_results</w:t>
      </w:r>
      <w:commentRangeEnd w:id="1206"/>
      <w:r w:rsidR="00472496">
        <w:rPr>
          <w:rStyle w:val="CommentReference"/>
          <w:rFonts w:asciiTheme="minorHAnsi" w:eastAsiaTheme="minorEastAsia" w:hAnsiTheme="minorHAnsi" w:cstheme="minorBidi"/>
          <w:b w:val="0"/>
          <w:bCs w:val="0"/>
          <w:color w:val="auto"/>
        </w:rPr>
        <w:commentReference w:id="1206"/>
      </w:r>
      <w:bookmarkEnd w:id="1205"/>
    </w:p>
    <w:p w14:paraId="05E2E5BE" w14:textId="77777777" w:rsidR="00C1632C" w:rsidRPr="00E65F70" w:rsidRDefault="00C1632C" w:rsidP="00C1632C">
      <w:pPr>
        <w:pStyle w:val="Heading4"/>
      </w:pPr>
      <w:r>
        <w:t>Description</w:t>
      </w:r>
    </w:p>
    <w:p w14:paraId="52DBFD9D" w14:textId="592AB39E" w:rsidR="00C1632C" w:rsidRDefault="00C1632C" w:rsidP="00C1632C">
      <w:pPr>
        <w:pStyle w:val="ListParagraph"/>
        <w:ind w:left="1080"/>
        <w:rPr>
          <w:ins w:id="1207" w:author="Bryan Harter" w:date="2017-05-13T17:45:00Z"/>
        </w:rPr>
      </w:pPr>
      <w:r>
        <w:t xml:space="preserve">This procedure reads the results of a given simulation result into </w:t>
      </w:r>
      <w:del w:id="1208" w:author="Bryan Harter" w:date="2017-05-13T17:40:00Z">
        <w:r w:rsidDel="00F31110">
          <w:delText xml:space="preserve">IDL </w:delText>
        </w:r>
      </w:del>
      <w:ins w:id="1209" w:author="Bryan Harter" w:date="2017-05-13T17:40:00Z">
        <w:r w:rsidR="00F31110">
          <w:t xml:space="preserve">python </w:t>
        </w:r>
      </w:ins>
      <w:r>
        <w:t xml:space="preserve">memory as a </w:t>
      </w:r>
      <w:del w:id="1210" w:author="Bryan Harter" w:date="2017-05-13T17:40:00Z">
        <w:r w:rsidDel="00762A7B">
          <w:delText xml:space="preserve">structure </w:delText>
        </w:r>
      </w:del>
      <w:ins w:id="1211" w:author="Bryan Harter" w:date="2017-05-13T17:40:00Z">
        <w:r w:rsidR="00762A7B">
          <w:t xml:space="preserve">dictionary </w:t>
        </w:r>
      </w:ins>
      <w:ins w:id="1212" w:author="Bryan Harter" w:date="2017-05-13T17:42:00Z">
        <w:r w:rsidR="00762A7B">
          <w:t xml:space="preserve">object </w:t>
        </w:r>
      </w:ins>
      <w:r>
        <w:t xml:space="preserve">containing </w:t>
      </w:r>
      <w:ins w:id="1213" w:author="Bryan Harter" w:date="2017-05-13T17:42:00Z">
        <w:r w:rsidR="00762A7B">
          <w:t xml:space="preserve">sub-dictionaries for </w:t>
        </w:r>
      </w:ins>
      <w:ins w:id="1214" w:author="Bryan Harter" w:date="2017-05-13T17:41:00Z">
        <w:r w:rsidR="00762A7B">
          <w:t xml:space="preserve">metadata, </w:t>
        </w:r>
      </w:ins>
      <w:del w:id="1215" w:author="Bryan Harter" w:date="2017-05-13T17:41:00Z">
        <w:r w:rsidDel="00762A7B">
          <w:delText xml:space="preserve">three sub-structures </w:delText>
        </w:r>
      </w:del>
      <w:ins w:id="1216" w:author="Bryan Harter" w:date="2017-05-13T17:41:00Z">
        <w:r w:rsidR="00762A7B">
          <w:t>dimension information, and model tracers</w:t>
        </w:r>
      </w:ins>
      <w:del w:id="1217" w:author="Bryan Harter" w:date="2017-05-13T17:41:00Z">
        <w:r w:rsidDel="00762A7B">
          <w:delText>(containing metadata, dimension information, and the model tracers)</w:delText>
        </w:r>
      </w:del>
      <w:r>
        <w:t>.</w:t>
      </w:r>
      <w:ins w:id="1218" w:author="Bryan Harter" w:date="2017-05-13T17:44:00Z">
        <w:r w:rsidR="00762A7B">
          <w:t xml:space="preserve">  This function can read in any of the models currently on the MAVEN Science Data Center</w:t>
        </w:r>
      </w:ins>
      <w:ins w:id="1219" w:author="Bryan Harter" w:date="2017-05-13T17:45:00Z">
        <w:r w:rsidR="00762A7B">
          <w:t xml:space="preserve"> </w:t>
        </w:r>
      </w:ins>
      <w:ins w:id="1220" w:author="Bryan Harter" w:date="2017-05-13T17:46:00Z">
        <w:r w:rsidR="00762A7B">
          <w:t>with the “.nc” extension</w:t>
        </w:r>
      </w:ins>
      <w:ins w:id="1221" w:author="Bryan Harter" w:date="2017-05-13T17:45:00Z">
        <w:r w:rsidR="00762A7B">
          <w:t>:</w:t>
        </w:r>
      </w:ins>
    </w:p>
    <w:p w14:paraId="12E77081" w14:textId="77777777" w:rsidR="00762A7B" w:rsidRDefault="00762A7B" w:rsidP="00C1632C">
      <w:pPr>
        <w:pStyle w:val="ListParagraph"/>
        <w:ind w:left="1080"/>
        <w:rPr>
          <w:ins w:id="1222" w:author="Bryan Harter" w:date="2017-05-13T17:45:00Z"/>
        </w:rPr>
      </w:pPr>
    </w:p>
    <w:p w14:paraId="7C289537" w14:textId="210EB816" w:rsidR="00762A7B" w:rsidRDefault="00762A7B" w:rsidP="00C1632C">
      <w:pPr>
        <w:pStyle w:val="ListParagraph"/>
        <w:ind w:left="1080"/>
        <w:rPr>
          <w:ins w:id="1223" w:author="Bryan Harter" w:date="2017-05-13T17:42:00Z"/>
        </w:rPr>
      </w:pPr>
      <w:ins w:id="1224" w:author="Bryan Harter" w:date="2017-05-13T17:46:00Z">
        <w:r>
          <w:fldChar w:fldCharType="begin"/>
        </w:r>
        <w:r>
          <w:instrText xml:space="preserve"> HYPERLINK "</w:instrText>
        </w:r>
        <w:r w:rsidRPr="00762A7B">
          <w:instrText>https://lasp.colorado.edu/maven/sdc/public/pages/models.html</w:instrText>
        </w:r>
        <w:r>
          <w:instrText xml:space="preserve">" </w:instrText>
        </w:r>
        <w:r>
          <w:fldChar w:fldCharType="separate"/>
        </w:r>
        <w:r w:rsidRPr="00350302">
          <w:rPr>
            <w:rStyle w:val="Hyperlink"/>
          </w:rPr>
          <w:t>https://lasp.colorado.edu/maven/sdc/public/pages/models.html</w:t>
        </w:r>
        <w:r>
          <w:fldChar w:fldCharType="end"/>
        </w:r>
        <w:r>
          <w:t xml:space="preserve"> </w:t>
        </w:r>
      </w:ins>
    </w:p>
    <w:p w14:paraId="17FF3285" w14:textId="77777777" w:rsidR="00762A7B" w:rsidRDefault="00762A7B" w:rsidP="00C1632C">
      <w:pPr>
        <w:pStyle w:val="ListParagraph"/>
        <w:ind w:left="1080"/>
        <w:rPr>
          <w:ins w:id="1225" w:author="Bryan Harter" w:date="2017-05-13T17:47:00Z"/>
        </w:rPr>
      </w:pPr>
    </w:p>
    <w:p w14:paraId="5639967B" w14:textId="7A4EBD9A" w:rsidR="00762A7B" w:rsidRPr="00827A20" w:rsidRDefault="00762A7B" w:rsidP="00C1632C">
      <w:pPr>
        <w:pStyle w:val="ListParagraph"/>
        <w:ind w:left="1080"/>
      </w:pPr>
      <w:ins w:id="1226" w:author="Bryan Harter" w:date="2017-05-13T17:47:00Z">
        <w:r>
          <w:t xml:space="preserve">You will need to download the desired model before running this procedure.  </w:t>
        </w:r>
      </w:ins>
    </w:p>
    <w:p w14:paraId="5C9D5650" w14:textId="77777777" w:rsidR="00C1632C" w:rsidRDefault="00C1632C" w:rsidP="00C1632C">
      <w:pPr>
        <w:pStyle w:val="Heading4"/>
      </w:pPr>
      <w:r>
        <w:t>Example Usage</w:t>
      </w:r>
    </w:p>
    <w:p w14:paraId="1B051295" w14:textId="395499B9" w:rsidR="00C1632C" w:rsidRDefault="00C1632C" w:rsidP="00C1632C">
      <w:pPr>
        <w:pStyle w:val="ListParagraph"/>
        <w:numPr>
          <w:ilvl w:val="0"/>
          <w:numId w:val="25"/>
        </w:numPr>
        <w:ind w:left="990" w:hanging="270"/>
      </w:pPr>
      <w:r>
        <w:t>Read the Michigan group’s Ionosph</w:t>
      </w:r>
      <w:r w:rsidR="002B1F40">
        <w:t>eric model for Mars Season: 270°</w:t>
      </w:r>
      <w:r>
        <w:t xml:space="preserve"> and Mean Solar Activity (check these).</w:t>
      </w:r>
    </w:p>
    <w:p w14:paraId="2CA6979A" w14:textId="77777777" w:rsidR="00C1632C" w:rsidRPr="008D5222" w:rsidRDefault="00C1632C" w:rsidP="00C1632C">
      <w:pPr>
        <w:pStyle w:val="ListParagraph"/>
        <w:ind w:left="990"/>
      </w:pPr>
    </w:p>
    <w:p w14:paraId="0E12AEA3" w14:textId="04FAFA17" w:rsidR="00C1632C" w:rsidRDefault="00C1632C" w:rsidP="00C1632C">
      <w:pPr>
        <w:ind w:left="990"/>
        <w:rPr>
          <w:rFonts w:ascii="Monaco" w:hAnsi="Monaco"/>
          <w:sz w:val="22"/>
          <w:szCs w:val="22"/>
        </w:rPr>
      </w:pPr>
      <w:del w:id="1227" w:author="Bryan Harter" w:date="2017-05-13T16:55:00Z">
        <w:r w:rsidRPr="00762A7B" w:rsidDel="009F3D8A">
          <w:rPr>
            <w:rFonts w:ascii="Monaco" w:hAnsi="Monaco"/>
            <w:sz w:val="22"/>
            <w:szCs w:val="22"/>
          </w:rPr>
          <w:delText>IDL&gt;</w:delText>
        </w:r>
      </w:del>
      <w:ins w:id="1228" w:author="Bryan Harter" w:date="2017-05-13T16:55:00Z">
        <w:r w:rsidR="009F3D8A" w:rsidRPr="00762A7B">
          <w:rPr>
            <w:rFonts w:ascii="Monaco" w:hAnsi="Monaco"/>
            <w:sz w:val="22"/>
            <w:szCs w:val="22"/>
          </w:rPr>
          <w:t>&gt;&gt;</w:t>
        </w:r>
      </w:ins>
      <w:r w:rsidRPr="00762A7B">
        <w:rPr>
          <w:rFonts w:ascii="Monaco" w:hAnsi="Monaco"/>
          <w:sz w:val="22"/>
          <w:szCs w:val="22"/>
        </w:rPr>
        <w:t xml:space="preserve"> </w:t>
      </w:r>
      <w:ins w:id="1229" w:author="Bryan Harter" w:date="2017-05-13T17:48:00Z">
        <w:r w:rsidR="00762A7B" w:rsidRPr="00762A7B">
          <w:rPr>
            <w:rFonts w:ascii="Consolas" w:hAnsi="Consolas" w:cs="Consolas"/>
            <w:color w:val="000000"/>
            <w:sz w:val="20"/>
            <w:szCs w:val="20"/>
            <w:rPrChange w:id="1230" w:author="Bryan Harter" w:date="2017-05-13T17:49:00Z">
              <w:rPr>
                <w:rFonts w:ascii="Consolas" w:hAnsi="Consolas" w:cs="Consolas"/>
                <w:color w:val="000000"/>
                <w:sz w:val="20"/>
                <w:szCs w:val="20"/>
                <w:highlight w:val="blue"/>
              </w:rPr>
            </w:rPrChange>
          </w:rPr>
          <w:t>model = pydivide.mvn_kp_read_model_results(</w:t>
        </w:r>
        <w:r w:rsidR="00762A7B" w:rsidRPr="00762A7B">
          <w:rPr>
            <w:rFonts w:ascii="Consolas" w:hAnsi="Consolas" w:cs="Consolas"/>
            <w:i/>
            <w:iCs/>
            <w:color w:val="00AA00"/>
            <w:sz w:val="20"/>
            <w:szCs w:val="20"/>
            <w:rPrChange w:id="1231" w:author="Bryan Harter" w:date="2017-05-13T17:49:00Z">
              <w:rPr>
                <w:rFonts w:ascii="Consolas" w:hAnsi="Consolas" w:cs="Consolas"/>
                <w:i/>
                <w:iCs/>
                <w:color w:val="00AA00"/>
                <w:sz w:val="20"/>
                <w:szCs w:val="20"/>
                <w:highlight w:val="blue"/>
              </w:rPr>
            </w:rPrChange>
          </w:rPr>
          <w:t>'</w:t>
        </w:r>
      </w:ins>
      <w:ins w:id="1232" w:author="Bryan Harter" w:date="2017-05-13T17:49:00Z">
        <w:r w:rsidR="00762A7B" w:rsidRPr="00762A7B">
          <w:rPr>
            <w:rFonts w:ascii="Consolas" w:hAnsi="Consolas" w:cs="Consolas"/>
            <w:i/>
            <w:iCs/>
            <w:color w:val="00AA00"/>
            <w:sz w:val="20"/>
            <w:szCs w:val="20"/>
            <w:rPrChange w:id="1233" w:author="Bryan Harter" w:date="2017-05-13T17:49:00Z">
              <w:rPr>
                <w:rFonts w:ascii="Consolas" w:hAnsi="Consolas" w:cs="Consolas"/>
                <w:i/>
                <w:iCs/>
                <w:color w:val="00AA00"/>
                <w:sz w:val="20"/>
                <w:szCs w:val="20"/>
                <w:highlight w:val="blue"/>
              </w:rPr>
            </w:rPrChange>
          </w:rPr>
          <w:t xml:space="preserve"> /path/to/file/</w:t>
        </w:r>
      </w:ins>
      <w:ins w:id="1234" w:author="Bryan Harter" w:date="2017-05-13T17:48:00Z">
        <w:r w:rsidR="00762A7B" w:rsidRPr="00762A7B">
          <w:rPr>
            <w:rFonts w:ascii="Consolas" w:hAnsi="Consolas" w:cs="Consolas"/>
            <w:i/>
            <w:iCs/>
            <w:color w:val="00AA00"/>
            <w:sz w:val="20"/>
            <w:szCs w:val="20"/>
            <w:rPrChange w:id="1235" w:author="Bryan Harter" w:date="2017-05-13T17:49:00Z">
              <w:rPr>
                <w:rFonts w:ascii="Consolas" w:hAnsi="Consolas" w:cs="Consolas"/>
                <w:i/>
                <w:iCs/>
                <w:color w:val="00AA00"/>
                <w:sz w:val="20"/>
                <w:szCs w:val="20"/>
                <w:highlight w:val="blue"/>
              </w:rPr>
            </w:rPrChange>
          </w:rPr>
          <w:t>MGITM_L2270_F130.nc'</w:t>
        </w:r>
        <w:r w:rsidR="00762A7B" w:rsidRPr="00762A7B">
          <w:rPr>
            <w:rFonts w:ascii="Consolas" w:hAnsi="Consolas" w:cs="Consolas"/>
            <w:color w:val="000000"/>
            <w:sz w:val="20"/>
            <w:szCs w:val="20"/>
            <w:rPrChange w:id="1236" w:author="Bryan Harter" w:date="2017-05-13T17:49:00Z">
              <w:rPr>
                <w:rFonts w:ascii="Consolas" w:hAnsi="Consolas" w:cs="Consolas"/>
                <w:color w:val="000000"/>
                <w:sz w:val="20"/>
                <w:szCs w:val="20"/>
                <w:highlight w:val="blue"/>
              </w:rPr>
            </w:rPrChange>
          </w:rPr>
          <w:t>)</w:t>
        </w:r>
      </w:ins>
      <w:del w:id="1237" w:author="Bryan Harter" w:date="2017-05-13T17:48:00Z">
        <w:r w:rsidRPr="00762A7B" w:rsidDel="00762A7B">
          <w:rPr>
            <w:rFonts w:ascii="Monaco" w:hAnsi="Monaco"/>
            <w:b/>
            <w:color w:val="007F7F"/>
            <w:sz w:val="22"/>
            <w:szCs w:val="22"/>
          </w:rPr>
          <w:delText>mvn_kp_read_model_results</w:delText>
        </w:r>
        <w:r w:rsidRPr="00762A7B" w:rsidDel="00762A7B">
          <w:rPr>
            <w:rFonts w:ascii="Monaco" w:hAnsi="Monaco"/>
            <w:sz w:val="22"/>
            <w:szCs w:val="22"/>
          </w:rPr>
          <w:delText>, ‘</w:delText>
        </w:r>
        <w:r w:rsidRPr="00762A7B" w:rsidDel="00762A7B">
          <w:rPr>
            <w:rFonts w:ascii="Monaco" w:hAnsi="Monaco"/>
            <w:color w:val="FF0000"/>
            <w:sz w:val="22"/>
            <w:szCs w:val="22"/>
          </w:rPr>
          <w:delText>MGITM_LS270_</w:delText>
        </w:r>
        <w:r w:rsidR="00226D2E" w:rsidRPr="00762A7B" w:rsidDel="00762A7B">
          <w:rPr>
            <w:rFonts w:ascii="Monaco" w:hAnsi="Monaco"/>
            <w:color w:val="FF0000"/>
            <w:sz w:val="22"/>
            <w:szCs w:val="22"/>
          </w:rPr>
          <w:delText>F130</w:delText>
        </w:r>
        <w:r w:rsidRPr="00762A7B" w:rsidDel="00762A7B">
          <w:rPr>
            <w:rFonts w:ascii="Monaco" w:hAnsi="Monaco"/>
            <w:color w:val="FF0000"/>
            <w:sz w:val="22"/>
            <w:szCs w:val="22"/>
          </w:rPr>
          <w:delText>.nc</w:delText>
        </w:r>
        <w:r w:rsidRPr="00762A7B" w:rsidDel="00762A7B">
          <w:rPr>
            <w:rFonts w:ascii="Monaco" w:hAnsi="Monaco"/>
            <w:sz w:val="22"/>
            <w:szCs w:val="22"/>
          </w:rPr>
          <w:delText>’, model</w:delText>
        </w:r>
      </w:del>
    </w:p>
    <w:p w14:paraId="7DC265D3" w14:textId="77777777" w:rsidR="00C1632C" w:rsidRDefault="00C1632C" w:rsidP="00C1632C">
      <w:pPr>
        <w:ind w:left="720"/>
        <w:rPr>
          <w:rFonts w:ascii="Monaco" w:hAnsi="Monaco"/>
          <w:sz w:val="22"/>
          <w:szCs w:val="22"/>
        </w:rPr>
      </w:pPr>
    </w:p>
    <w:p w14:paraId="032DD2AC" w14:textId="11B44852" w:rsidR="00C1632C" w:rsidRDefault="00C1632C" w:rsidP="00C1632C">
      <w:pPr>
        <w:pStyle w:val="ListParagraph"/>
        <w:numPr>
          <w:ilvl w:val="0"/>
          <w:numId w:val="25"/>
        </w:numPr>
        <w:ind w:left="990" w:hanging="270"/>
      </w:pPr>
      <w:r>
        <w:t>Read the LATMOS group’s Io</w:t>
      </w:r>
      <w:r w:rsidR="00226D2E">
        <w:t>nospheric model for Mars Season</w:t>
      </w:r>
      <w:r>
        <w:t xml:space="preserve"> 270</w:t>
      </w:r>
      <w:r w:rsidR="002B1F40">
        <w:t>°</w:t>
      </w:r>
      <w:r w:rsidR="00226D2E">
        <w:t>, and Solar Maximum levels of solar a</w:t>
      </w:r>
      <w:r>
        <w:t>ctivity.</w:t>
      </w:r>
    </w:p>
    <w:p w14:paraId="0FF7B427" w14:textId="77777777" w:rsidR="00C1632C" w:rsidRPr="008D5222" w:rsidRDefault="00C1632C" w:rsidP="00C1632C">
      <w:pPr>
        <w:pStyle w:val="ListParagraph"/>
        <w:ind w:left="990"/>
      </w:pPr>
    </w:p>
    <w:p w14:paraId="48992410" w14:textId="4F03CDE1" w:rsidR="00C1632C" w:rsidRDefault="00C1632C" w:rsidP="00C1632C">
      <w:pPr>
        <w:ind w:left="990"/>
        <w:rPr>
          <w:rFonts w:ascii="Monaco" w:hAnsi="Monaco"/>
          <w:sz w:val="22"/>
          <w:szCs w:val="22"/>
        </w:rPr>
      </w:pPr>
      <w:del w:id="1238" w:author="Bryan Harter" w:date="2017-05-13T16:55:00Z">
        <w:r w:rsidDel="009F3D8A">
          <w:rPr>
            <w:rFonts w:ascii="Monaco" w:hAnsi="Monaco"/>
            <w:sz w:val="22"/>
            <w:szCs w:val="22"/>
          </w:rPr>
          <w:delText>IDL&gt;</w:delText>
        </w:r>
      </w:del>
      <w:ins w:id="1239" w:author="Bryan Harter" w:date="2017-05-13T16:55:00Z">
        <w:r w:rsidR="009F3D8A">
          <w:rPr>
            <w:rFonts w:ascii="Monaco" w:hAnsi="Monaco"/>
            <w:sz w:val="22"/>
            <w:szCs w:val="22"/>
          </w:rPr>
          <w:t>&gt;&gt;</w:t>
        </w:r>
      </w:ins>
      <w:r>
        <w:rPr>
          <w:rFonts w:ascii="Monaco" w:hAnsi="Monaco"/>
          <w:sz w:val="22"/>
          <w:szCs w:val="22"/>
        </w:rPr>
        <w:t xml:space="preserve"> </w:t>
      </w:r>
      <w:ins w:id="1240" w:author="Bryan Harter" w:date="2017-05-13T17:49:00Z">
        <w:r w:rsidR="00762A7B" w:rsidRPr="00762A7B">
          <w:rPr>
            <w:rFonts w:ascii="Consolas" w:hAnsi="Consolas" w:cs="Consolas"/>
            <w:color w:val="000000"/>
            <w:sz w:val="20"/>
            <w:szCs w:val="20"/>
            <w:rPrChange w:id="1241" w:author="Bryan Harter" w:date="2017-05-13T17:49:00Z">
              <w:rPr>
                <w:rFonts w:ascii="Consolas" w:hAnsi="Consolas" w:cs="Consolas"/>
                <w:color w:val="000000"/>
                <w:sz w:val="20"/>
                <w:szCs w:val="20"/>
                <w:highlight w:val="blue"/>
              </w:rPr>
            </w:rPrChange>
          </w:rPr>
          <w:t>model = pydivide.mvn_kp_read_model_results(</w:t>
        </w:r>
        <w:r w:rsidR="00762A7B" w:rsidRPr="00762A7B">
          <w:rPr>
            <w:rFonts w:ascii="Consolas" w:hAnsi="Consolas" w:cs="Consolas"/>
            <w:i/>
            <w:iCs/>
            <w:color w:val="00AA00"/>
            <w:sz w:val="20"/>
            <w:szCs w:val="20"/>
            <w:rPrChange w:id="1242" w:author="Bryan Harter" w:date="2017-05-13T17:49:00Z">
              <w:rPr>
                <w:rFonts w:ascii="Consolas" w:hAnsi="Consolas" w:cs="Consolas"/>
                <w:i/>
                <w:iCs/>
                <w:color w:val="00AA00"/>
                <w:sz w:val="20"/>
                <w:szCs w:val="20"/>
                <w:highlight w:val="blue"/>
              </w:rPr>
            </w:rPrChange>
          </w:rPr>
          <w:t>'/path/to/file/Heliosares_Ionos_LS270_SolMax.nc'</w:t>
        </w:r>
        <w:r w:rsidR="00762A7B" w:rsidRPr="00762A7B">
          <w:rPr>
            <w:rFonts w:ascii="Consolas" w:hAnsi="Consolas" w:cs="Consolas"/>
            <w:color w:val="000000"/>
            <w:sz w:val="20"/>
            <w:szCs w:val="20"/>
            <w:rPrChange w:id="1243" w:author="Bryan Harter" w:date="2017-05-13T17:49:00Z">
              <w:rPr>
                <w:rFonts w:ascii="Consolas" w:hAnsi="Consolas" w:cs="Consolas"/>
                <w:color w:val="000000"/>
                <w:sz w:val="20"/>
                <w:szCs w:val="20"/>
                <w:highlight w:val="blue"/>
              </w:rPr>
            </w:rPrChange>
          </w:rPr>
          <w:t>)</w:t>
        </w:r>
      </w:ins>
      <w:del w:id="1244" w:author="Bryan Harter" w:date="2017-05-13T17:49:00Z">
        <w:r w:rsidRPr="0030113C" w:rsidDel="00762A7B">
          <w:rPr>
            <w:rFonts w:ascii="Monaco" w:hAnsi="Monaco"/>
            <w:b/>
            <w:color w:val="007F7F"/>
            <w:sz w:val="22"/>
            <w:szCs w:val="22"/>
          </w:rPr>
          <w:delText>mvn_kp_read</w:delText>
        </w:r>
        <w:r w:rsidDel="00762A7B">
          <w:rPr>
            <w:rFonts w:ascii="Monaco" w:hAnsi="Monaco"/>
            <w:b/>
            <w:color w:val="007F7F"/>
            <w:sz w:val="22"/>
            <w:szCs w:val="22"/>
          </w:rPr>
          <w:delText>_model_results</w:delText>
        </w:r>
        <w:r w:rsidRPr="00602BF1" w:rsidDel="00762A7B">
          <w:rPr>
            <w:rFonts w:ascii="Monaco" w:hAnsi="Monaco"/>
            <w:sz w:val="22"/>
            <w:szCs w:val="22"/>
          </w:rPr>
          <w:delText xml:space="preserve">, </w:delText>
        </w:r>
        <w:r w:rsidDel="00762A7B">
          <w:rPr>
            <w:rFonts w:ascii="Monaco" w:hAnsi="Monaco"/>
            <w:sz w:val="22"/>
            <w:szCs w:val="22"/>
          </w:rPr>
          <w:delText>‘</w:delText>
        </w:r>
        <w:r w:rsidDel="00762A7B">
          <w:rPr>
            <w:rFonts w:ascii="Monaco" w:hAnsi="Monaco"/>
            <w:color w:val="FF0000"/>
            <w:sz w:val="22"/>
            <w:szCs w:val="22"/>
          </w:rPr>
          <w:delText>Heliosa</w:delText>
        </w:r>
        <w:r w:rsidR="00226D2E" w:rsidDel="00762A7B">
          <w:rPr>
            <w:rFonts w:ascii="Monaco" w:hAnsi="Monaco"/>
            <w:color w:val="FF0000"/>
            <w:sz w:val="22"/>
            <w:szCs w:val="22"/>
          </w:rPr>
          <w:delText>res_Ionoes_LS270_SolMax</w:delText>
        </w:r>
        <w:r w:rsidDel="00762A7B">
          <w:rPr>
            <w:rFonts w:ascii="Monaco" w:hAnsi="Monaco"/>
            <w:color w:val="FF0000"/>
            <w:sz w:val="22"/>
            <w:szCs w:val="22"/>
          </w:rPr>
          <w:delText>.nc</w:delText>
        </w:r>
        <w:r w:rsidDel="00762A7B">
          <w:rPr>
            <w:rFonts w:ascii="Monaco" w:hAnsi="Monaco"/>
            <w:sz w:val="22"/>
            <w:szCs w:val="22"/>
          </w:rPr>
          <w:delText>’, model</w:delText>
        </w:r>
      </w:del>
    </w:p>
    <w:p w14:paraId="360964D0" w14:textId="77777777" w:rsidR="00C1632C" w:rsidRDefault="00C1632C" w:rsidP="00C1632C">
      <w:pPr>
        <w:pStyle w:val="Heading4"/>
      </w:pPr>
      <w:r>
        <w:t>Required Arguments</w:t>
      </w:r>
    </w:p>
    <w:p w14:paraId="216D41BA" w14:textId="53A5A225" w:rsidR="00C1632C" w:rsidRDefault="00E23C2C" w:rsidP="00C1632C">
      <w:pPr>
        <w:ind w:firstLine="720"/>
      </w:pPr>
      <w:r>
        <w:rPr>
          <w:rFonts w:ascii="Monaco" w:hAnsi="Monaco"/>
          <w:b/>
          <w:color w:val="FF0000"/>
          <w:sz w:val="22"/>
          <w:szCs w:val="22"/>
        </w:rPr>
        <w:t>filename</w:t>
      </w:r>
      <w:r w:rsidR="00C1632C">
        <w:t xml:space="preserve">: </w:t>
      </w:r>
    </w:p>
    <w:p w14:paraId="645692B2" w14:textId="72E726EC" w:rsidR="00C1632C" w:rsidRDefault="00C1632C" w:rsidP="00C1632C">
      <w:pPr>
        <w:ind w:left="720"/>
      </w:pPr>
      <w:r>
        <w:t>The</w:t>
      </w:r>
      <w:r w:rsidR="00E23C2C">
        <w:t xml:space="preserve"> file name of the simulation result that is to be read in</w:t>
      </w:r>
      <w:r>
        <w:t>.</w:t>
      </w:r>
    </w:p>
    <w:p w14:paraId="6846AF85" w14:textId="77777777" w:rsidR="00C1632C" w:rsidRDefault="00C1632C" w:rsidP="00C1632C">
      <w:pPr>
        <w:ind w:left="720"/>
        <w:rPr>
          <w:ins w:id="1245" w:author="Bryan Harter" w:date="2017-05-13T17:49:00Z"/>
        </w:rPr>
      </w:pPr>
    </w:p>
    <w:p w14:paraId="39547693" w14:textId="0BEA06F5" w:rsidR="00762A7B" w:rsidRDefault="00762A7B" w:rsidP="00762A7B">
      <w:pPr>
        <w:pStyle w:val="Heading4"/>
        <w:rPr>
          <w:ins w:id="1246" w:author="Bryan Harter" w:date="2017-05-13T17:49:00Z"/>
        </w:rPr>
      </w:pPr>
      <w:ins w:id="1247" w:author="Bryan Harter" w:date="2017-05-13T17:49:00Z">
        <w:r>
          <w:t>Returns</w:t>
        </w:r>
      </w:ins>
    </w:p>
    <w:p w14:paraId="5FFE0CD3" w14:textId="77777777" w:rsidR="00762A7B" w:rsidRDefault="00762A7B" w:rsidP="00C1632C">
      <w:pPr>
        <w:ind w:left="720"/>
      </w:pPr>
    </w:p>
    <w:p w14:paraId="7AC880FE" w14:textId="28CD1BFB" w:rsidR="00C1632C" w:rsidRDefault="00C1632C" w:rsidP="00C1632C">
      <w:r>
        <w:tab/>
      </w:r>
      <w:r w:rsidRPr="004463D4">
        <w:rPr>
          <w:rFonts w:ascii="Monaco" w:hAnsi="Monaco"/>
          <w:b/>
          <w:color w:val="FF0000"/>
          <w:sz w:val="22"/>
          <w:szCs w:val="22"/>
        </w:rPr>
        <w:t>output</w:t>
      </w:r>
      <w:r>
        <w:t xml:space="preserve">: </w:t>
      </w:r>
    </w:p>
    <w:p w14:paraId="3525F589" w14:textId="0F329AA5" w:rsidR="00C1632C" w:rsidRDefault="00C1632C" w:rsidP="00E23C2C">
      <w:pPr>
        <w:ind w:left="720"/>
        <w:rPr>
          <w:ins w:id="1248" w:author="Bryan Harter" w:date="2017-05-13T17:50:00Z"/>
        </w:rPr>
      </w:pPr>
      <w:r>
        <w:t xml:space="preserve">This user-defined variable will be the name of the structure returned that contains </w:t>
      </w:r>
      <w:r w:rsidR="00E23C2C">
        <w:t xml:space="preserve">the simulation results as </w:t>
      </w:r>
      <w:del w:id="1249" w:author="Bryan Harter" w:date="2017-05-13T17:50:00Z">
        <w:r w:rsidR="00E23C2C" w:rsidDel="00762A7B">
          <w:delText xml:space="preserve">three sub-structures: meta, containing relevant metadata for the model; dims, containing the values of the dimensions for which the model tracers are provided; and data, containing an array of pointers to structures that contain the name of the tracer, the data parameter, and </w:delText>
        </w:r>
        <w:r w:rsidR="002B1F40" w:rsidDel="00762A7B">
          <w:delText>the order of dimensions in the data (e.g., longitude, latitude, altitude)</w:delText>
        </w:r>
      </w:del>
      <w:ins w:id="1250" w:author="Bryan Harter" w:date="2017-05-13T17:50:00Z">
        <w:r w:rsidR="00762A7B">
          <w:t>a dictionary object</w:t>
        </w:r>
      </w:ins>
      <w:r w:rsidR="002B1F40">
        <w:t>.</w:t>
      </w:r>
      <w:ins w:id="1251" w:author="Bryan Harter" w:date="2017-05-13T17:43:00Z">
        <w:r w:rsidR="00762A7B">
          <w:t xml:space="preserve">  Roughly, the output will look like:</w:t>
        </w:r>
      </w:ins>
    </w:p>
    <w:p w14:paraId="236367D0" w14:textId="77777777" w:rsidR="00762A7B" w:rsidRDefault="00762A7B" w:rsidP="00E23C2C">
      <w:pPr>
        <w:ind w:left="720"/>
        <w:rPr>
          <w:ins w:id="1252" w:author="Bryan Harter" w:date="2017-05-13T17:43:00Z"/>
        </w:rPr>
      </w:pPr>
    </w:p>
    <w:p w14:paraId="71F3BE02" w14:textId="38351D5E" w:rsidR="00762A7B" w:rsidRPr="00762A7B" w:rsidRDefault="004C53CE">
      <w:pPr>
        <w:autoSpaceDE w:val="0"/>
        <w:autoSpaceDN w:val="0"/>
        <w:adjustRightInd w:val="0"/>
        <w:ind w:left="2880"/>
        <w:rPr>
          <w:ins w:id="1253" w:author="Bryan Harter" w:date="2017-05-13T17:43:00Z"/>
          <w:rFonts w:ascii="Consolas" w:hAnsi="Consolas" w:cs="Consolas"/>
          <w:sz w:val="20"/>
          <w:szCs w:val="20"/>
        </w:rPr>
        <w:pPrChange w:id="1254" w:author="Bryan Harter" w:date="2017-05-13T17:50:00Z">
          <w:pPr>
            <w:autoSpaceDE w:val="0"/>
            <w:autoSpaceDN w:val="0"/>
            <w:adjustRightInd w:val="0"/>
          </w:pPr>
        </w:pPrChange>
      </w:pPr>
      <w:ins w:id="1255" w:author="Bryan Harter" w:date="2017-05-13T17:43:00Z">
        <w:r>
          <w:rPr>
            <w:rFonts w:ascii="Consolas" w:hAnsi="Consolas" w:cs="Consolas"/>
            <w:sz w:val="20"/>
            <w:szCs w:val="20"/>
          </w:rPr>
          <w:t>output</w:t>
        </w:r>
      </w:ins>
    </w:p>
    <w:p w14:paraId="2ECD4931" w14:textId="3B5FEDD2" w:rsidR="00762A7B" w:rsidRPr="00762A7B" w:rsidRDefault="00762A7B">
      <w:pPr>
        <w:autoSpaceDE w:val="0"/>
        <w:autoSpaceDN w:val="0"/>
        <w:adjustRightInd w:val="0"/>
        <w:ind w:left="2880"/>
        <w:rPr>
          <w:ins w:id="1256" w:author="Bryan Harter" w:date="2017-05-13T17:43:00Z"/>
          <w:rFonts w:ascii="Consolas" w:hAnsi="Consolas" w:cs="Consolas"/>
          <w:sz w:val="20"/>
          <w:szCs w:val="20"/>
        </w:rPr>
        <w:pPrChange w:id="1257" w:author="Bryan Harter" w:date="2017-05-13T17:50:00Z">
          <w:pPr>
            <w:autoSpaceDE w:val="0"/>
            <w:autoSpaceDN w:val="0"/>
            <w:adjustRightInd w:val="0"/>
          </w:pPr>
        </w:pPrChange>
      </w:pPr>
      <w:ins w:id="1258" w:author="Bryan Harter" w:date="2017-05-13T17:43:00Z">
        <w:r>
          <w:rPr>
            <w:rFonts w:ascii="Consolas" w:hAnsi="Consolas" w:cs="Consolas"/>
            <w:sz w:val="20"/>
            <w:szCs w:val="20"/>
          </w:rPr>
          <w:t xml:space="preserve">    \_ meta</w:t>
        </w:r>
      </w:ins>
    </w:p>
    <w:p w14:paraId="147D9706" w14:textId="484C9F79" w:rsidR="00762A7B" w:rsidRPr="00762A7B" w:rsidRDefault="00762A7B">
      <w:pPr>
        <w:autoSpaceDE w:val="0"/>
        <w:autoSpaceDN w:val="0"/>
        <w:adjustRightInd w:val="0"/>
        <w:ind w:left="2880"/>
        <w:rPr>
          <w:ins w:id="1259" w:author="Bryan Harter" w:date="2017-05-13T17:43:00Z"/>
          <w:rFonts w:ascii="Consolas" w:hAnsi="Consolas" w:cs="Consolas"/>
          <w:sz w:val="20"/>
          <w:szCs w:val="20"/>
        </w:rPr>
        <w:pPrChange w:id="1260" w:author="Bryan Harter" w:date="2017-05-13T17:50:00Z">
          <w:pPr>
            <w:autoSpaceDE w:val="0"/>
            <w:autoSpaceDN w:val="0"/>
            <w:adjustRightInd w:val="0"/>
          </w:pPr>
        </w:pPrChange>
      </w:pPr>
      <w:ins w:id="1261" w:author="Bryan Harter" w:date="2017-05-13T17:43:00Z">
        <w:r w:rsidRPr="00762A7B">
          <w:rPr>
            <w:rFonts w:ascii="Consolas" w:hAnsi="Consolas" w:cs="Consolas"/>
            <w:sz w:val="20"/>
            <w:szCs w:val="20"/>
            <w:rPrChange w:id="1262" w:author="Bryan Harter" w:date="2017-05-13T17:43:00Z">
              <w:rPr>
                <w:rFonts w:ascii="Consolas" w:hAnsi="Consolas" w:cs="Consolas"/>
                <w:color w:val="C0C0C0"/>
                <w:sz w:val="20"/>
                <w:szCs w:val="20"/>
              </w:rPr>
            </w:rPrChange>
          </w:rPr>
          <w:lastRenderedPageBreak/>
          <w:t xml:space="preserve">        \_ longsubsol</w:t>
        </w:r>
      </w:ins>
    </w:p>
    <w:p w14:paraId="311779D4" w14:textId="3E8EB19C" w:rsidR="00762A7B" w:rsidRPr="00762A7B" w:rsidRDefault="00762A7B">
      <w:pPr>
        <w:autoSpaceDE w:val="0"/>
        <w:autoSpaceDN w:val="0"/>
        <w:adjustRightInd w:val="0"/>
        <w:ind w:left="2880"/>
        <w:rPr>
          <w:ins w:id="1263" w:author="Bryan Harter" w:date="2017-05-13T17:43:00Z"/>
          <w:rFonts w:ascii="Consolas" w:hAnsi="Consolas" w:cs="Consolas"/>
          <w:sz w:val="20"/>
          <w:szCs w:val="20"/>
        </w:rPr>
        <w:pPrChange w:id="1264" w:author="Bryan Harter" w:date="2017-05-13T17:50:00Z">
          <w:pPr>
            <w:autoSpaceDE w:val="0"/>
            <w:autoSpaceDN w:val="0"/>
            <w:adjustRightInd w:val="0"/>
          </w:pPr>
        </w:pPrChange>
      </w:pPr>
      <w:ins w:id="1265" w:author="Bryan Harter" w:date="2017-05-13T17:43:00Z">
        <w:r w:rsidRPr="00762A7B">
          <w:rPr>
            <w:rFonts w:ascii="Consolas" w:hAnsi="Consolas" w:cs="Consolas"/>
            <w:sz w:val="20"/>
            <w:szCs w:val="20"/>
            <w:rPrChange w:id="1266" w:author="Bryan Harter" w:date="2017-05-13T17:43:00Z">
              <w:rPr>
                <w:rFonts w:ascii="Consolas" w:hAnsi="Consolas" w:cs="Consolas"/>
                <w:color w:val="C0C0C0"/>
                <w:sz w:val="20"/>
                <w:szCs w:val="20"/>
              </w:rPr>
            </w:rPrChange>
          </w:rPr>
          <w:t xml:space="preserve">        \_ ls</w:t>
        </w:r>
      </w:ins>
    </w:p>
    <w:p w14:paraId="6CA979C7" w14:textId="0340808C" w:rsidR="00762A7B" w:rsidRPr="00762A7B" w:rsidRDefault="00762A7B">
      <w:pPr>
        <w:autoSpaceDE w:val="0"/>
        <w:autoSpaceDN w:val="0"/>
        <w:adjustRightInd w:val="0"/>
        <w:ind w:left="2880"/>
        <w:rPr>
          <w:ins w:id="1267" w:author="Bryan Harter" w:date="2017-05-13T17:43:00Z"/>
          <w:rFonts w:ascii="Consolas" w:hAnsi="Consolas" w:cs="Consolas"/>
          <w:sz w:val="20"/>
          <w:szCs w:val="20"/>
        </w:rPr>
        <w:pPrChange w:id="1268" w:author="Bryan Harter" w:date="2017-05-13T17:50:00Z">
          <w:pPr>
            <w:autoSpaceDE w:val="0"/>
            <w:autoSpaceDN w:val="0"/>
            <w:adjustRightInd w:val="0"/>
          </w:pPr>
        </w:pPrChange>
      </w:pPr>
      <w:ins w:id="1269" w:author="Bryan Harter" w:date="2017-05-13T17:43:00Z">
        <w:r w:rsidRPr="00762A7B">
          <w:rPr>
            <w:rFonts w:ascii="Consolas" w:hAnsi="Consolas" w:cs="Consolas"/>
            <w:sz w:val="20"/>
            <w:szCs w:val="20"/>
            <w:rPrChange w:id="1270" w:author="Bryan Harter" w:date="2017-05-13T17:43:00Z">
              <w:rPr>
                <w:rFonts w:ascii="Consolas" w:hAnsi="Consolas" w:cs="Consolas"/>
                <w:color w:val="C0C0C0"/>
                <w:sz w:val="20"/>
                <w:szCs w:val="20"/>
              </w:rPr>
            </w:rPrChange>
          </w:rPr>
          <w:t xml:space="preserve">        \_ etc</w:t>
        </w:r>
      </w:ins>
    </w:p>
    <w:p w14:paraId="3CB1B73D" w14:textId="5C902A4A" w:rsidR="00762A7B" w:rsidRPr="00762A7B" w:rsidRDefault="00762A7B">
      <w:pPr>
        <w:autoSpaceDE w:val="0"/>
        <w:autoSpaceDN w:val="0"/>
        <w:adjustRightInd w:val="0"/>
        <w:ind w:left="2880"/>
        <w:rPr>
          <w:ins w:id="1271" w:author="Bryan Harter" w:date="2017-05-13T17:43:00Z"/>
          <w:rFonts w:ascii="Consolas" w:hAnsi="Consolas" w:cs="Consolas"/>
          <w:sz w:val="20"/>
          <w:szCs w:val="20"/>
        </w:rPr>
        <w:pPrChange w:id="1272" w:author="Bryan Harter" w:date="2017-05-13T17:50:00Z">
          <w:pPr>
            <w:autoSpaceDE w:val="0"/>
            <w:autoSpaceDN w:val="0"/>
            <w:adjustRightInd w:val="0"/>
          </w:pPr>
        </w:pPrChange>
      </w:pPr>
      <w:ins w:id="1273" w:author="Bryan Harter" w:date="2017-05-13T17:43:00Z">
        <w:r w:rsidRPr="00762A7B">
          <w:rPr>
            <w:rFonts w:ascii="Consolas" w:hAnsi="Consolas" w:cs="Consolas"/>
            <w:sz w:val="20"/>
            <w:szCs w:val="20"/>
            <w:rPrChange w:id="1274" w:author="Bryan Harter" w:date="2017-05-13T17:43:00Z">
              <w:rPr>
                <w:rFonts w:ascii="Consolas" w:hAnsi="Consolas" w:cs="Consolas"/>
                <w:color w:val="C0C0C0"/>
                <w:sz w:val="20"/>
                <w:szCs w:val="20"/>
              </w:rPr>
            </w:rPrChange>
          </w:rPr>
          <w:t xml:space="preserve">    \_ dim</w:t>
        </w:r>
      </w:ins>
    </w:p>
    <w:p w14:paraId="08CF6107" w14:textId="21B331E7" w:rsidR="00762A7B" w:rsidRPr="00762A7B" w:rsidRDefault="00762A7B">
      <w:pPr>
        <w:autoSpaceDE w:val="0"/>
        <w:autoSpaceDN w:val="0"/>
        <w:adjustRightInd w:val="0"/>
        <w:ind w:left="2880"/>
        <w:rPr>
          <w:ins w:id="1275" w:author="Bryan Harter" w:date="2017-05-13T17:43:00Z"/>
          <w:rFonts w:ascii="Consolas" w:hAnsi="Consolas" w:cs="Consolas"/>
          <w:sz w:val="20"/>
          <w:szCs w:val="20"/>
        </w:rPr>
        <w:pPrChange w:id="1276" w:author="Bryan Harter" w:date="2017-05-13T17:50:00Z">
          <w:pPr>
            <w:autoSpaceDE w:val="0"/>
            <w:autoSpaceDN w:val="0"/>
            <w:adjustRightInd w:val="0"/>
          </w:pPr>
        </w:pPrChange>
      </w:pPr>
      <w:ins w:id="1277" w:author="Bryan Harter" w:date="2017-05-13T17:43:00Z">
        <w:r w:rsidRPr="00762A7B">
          <w:rPr>
            <w:rFonts w:ascii="Consolas" w:hAnsi="Consolas" w:cs="Consolas"/>
            <w:sz w:val="20"/>
            <w:szCs w:val="20"/>
            <w:rPrChange w:id="1278" w:author="Bryan Harter" w:date="2017-05-13T17:43:00Z">
              <w:rPr>
                <w:rFonts w:ascii="Consolas" w:hAnsi="Consolas" w:cs="Consolas"/>
                <w:color w:val="C0C0C0"/>
                <w:sz w:val="20"/>
                <w:szCs w:val="20"/>
              </w:rPr>
            </w:rPrChange>
          </w:rPr>
          <w:t xml:space="preserve">        \_ lat/x</w:t>
        </w:r>
      </w:ins>
    </w:p>
    <w:p w14:paraId="16C9F00F" w14:textId="728E2D4D" w:rsidR="00762A7B" w:rsidRPr="00762A7B" w:rsidRDefault="00762A7B">
      <w:pPr>
        <w:autoSpaceDE w:val="0"/>
        <w:autoSpaceDN w:val="0"/>
        <w:adjustRightInd w:val="0"/>
        <w:ind w:left="2880"/>
        <w:rPr>
          <w:ins w:id="1279" w:author="Bryan Harter" w:date="2017-05-13T17:43:00Z"/>
          <w:rFonts w:ascii="Consolas" w:hAnsi="Consolas" w:cs="Consolas"/>
          <w:sz w:val="20"/>
          <w:szCs w:val="20"/>
        </w:rPr>
        <w:pPrChange w:id="1280" w:author="Bryan Harter" w:date="2017-05-13T17:50:00Z">
          <w:pPr>
            <w:autoSpaceDE w:val="0"/>
            <w:autoSpaceDN w:val="0"/>
            <w:adjustRightInd w:val="0"/>
          </w:pPr>
        </w:pPrChange>
      </w:pPr>
      <w:ins w:id="1281" w:author="Bryan Harter" w:date="2017-05-13T17:43:00Z">
        <w:r w:rsidRPr="00762A7B">
          <w:rPr>
            <w:rFonts w:ascii="Consolas" w:hAnsi="Consolas" w:cs="Consolas"/>
            <w:sz w:val="20"/>
            <w:szCs w:val="20"/>
            <w:rPrChange w:id="1282" w:author="Bryan Harter" w:date="2017-05-13T17:43:00Z">
              <w:rPr>
                <w:rFonts w:ascii="Consolas" w:hAnsi="Consolas" w:cs="Consolas"/>
                <w:color w:val="C0C0C0"/>
                <w:sz w:val="20"/>
                <w:szCs w:val="20"/>
              </w:rPr>
            </w:rPrChange>
          </w:rPr>
          <w:t xml:space="preserve">        \_ lon/y</w:t>
        </w:r>
      </w:ins>
    </w:p>
    <w:p w14:paraId="5C0B30DC" w14:textId="536CE0A0" w:rsidR="00762A7B" w:rsidRPr="00762A7B" w:rsidRDefault="00762A7B">
      <w:pPr>
        <w:autoSpaceDE w:val="0"/>
        <w:autoSpaceDN w:val="0"/>
        <w:adjustRightInd w:val="0"/>
        <w:ind w:left="2880"/>
        <w:rPr>
          <w:ins w:id="1283" w:author="Bryan Harter" w:date="2017-05-13T17:43:00Z"/>
          <w:rFonts w:ascii="Consolas" w:hAnsi="Consolas" w:cs="Consolas"/>
          <w:sz w:val="20"/>
          <w:szCs w:val="20"/>
        </w:rPr>
        <w:pPrChange w:id="1284" w:author="Bryan Harter" w:date="2017-05-13T17:50:00Z">
          <w:pPr>
            <w:autoSpaceDE w:val="0"/>
            <w:autoSpaceDN w:val="0"/>
            <w:adjustRightInd w:val="0"/>
          </w:pPr>
        </w:pPrChange>
      </w:pPr>
      <w:ins w:id="1285" w:author="Bryan Harter" w:date="2017-05-13T17:43:00Z">
        <w:r w:rsidRPr="00762A7B">
          <w:rPr>
            <w:rFonts w:ascii="Consolas" w:hAnsi="Consolas" w:cs="Consolas"/>
            <w:sz w:val="20"/>
            <w:szCs w:val="20"/>
            <w:rPrChange w:id="1286" w:author="Bryan Harter" w:date="2017-05-13T17:43:00Z">
              <w:rPr>
                <w:rFonts w:ascii="Consolas" w:hAnsi="Consolas" w:cs="Consolas"/>
                <w:color w:val="C0C0C0"/>
                <w:sz w:val="20"/>
                <w:szCs w:val="20"/>
              </w:rPr>
            </w:rPrChange>
          </w:rPr>
          <w:t xml:space="preserve">        \_ alt/z</w:t>
        </w:r>
      </w:ins>
    </w:p>
    <w:p w14:paraId="345E57B7" w14:textId="12F24B7F" w:rsidR="00762A7B" w:rsidRPr="00762A7B" w:rsidRDefault="00762A7B">
      <w:pPr>
        <w:autoSpaceDE w:val="0"/>
        <w:autoSpaceDN w:val="0"/>
        <w:adjustRightInd w:val="0"/>
        <w:ind w:left="2880"/>
        <w:rPr>
          <w:ins w:id="1287" w:author="Bryan Harter" w:date="2017-05-13T17:43:00Z"/>
          <w:rFonts w:ascii="Consolas" w:hAnsi="Consolas" w:cs="Consolas"/>
          <w:sz w:val="20"/>
          <w:szCs w:val="20"/>
        </w:rPr>
        <w:pPrChange w:id="1288" w:author="Bryan Harter" w:date="2017-05-13T17:50:00Z">
          <w:pPr>
            <w:autoSpaceDE w:val="0"/>
            <w:autoSpaceDN w:val="0"/>
            <w:adjustRightInd w:val="0"/>
          </w:pPr>
        </w:pPrChange>
      </w:pPr>
      <w:ins w:id="1289" w:author="Bryan Harter" w:date="2017-05-13T17:43:00Z">
        <w:r w:rsidRPr="00762A7B">
          <w:rPr>
            <w:rFonts w:ascii="Consolas" w:hAnsi="Consolas" w:cs="Consolas"/>
            <w:sz w:val="20"/>
            <w:szCs w:val="20"/>
            <w:rPrChange w:id="1290" w:author="Bryan Harter" w:date="2017-05-13T17:43:00Z">
              <w:rPr>
                <w:rFonts w:ascii="Consolas" w:hAnsi="Consolas" w:cs="Consolas"/>
                <w:color w:val="C0C0C0"/>
                <w:sz w:val="20"/>
                <w:szCs w:val="20"/>
              </w:rPr>
            </w:rPrChange>
          </w:rPr>
          <w:t xml:space="preserve">    \_ variable1</w:t>
        </w:r>
      </w:ins>
    </w:p>
    <w:p w14:paraId="2257E19F" w14:textId="7446F3CB" w:rsidR="00762A7B" w:rsidRPr="00762A7B" w:rsidRDefault="00762A7B">
      <w:pPr>
        <w:autoSpaceDE w:val="0"/>
        <w:autoSpaceDN w:val="0"/>
        <w:adjustRightInd w:val="0"/>
        <w:ind w:left="2880"/>
        <w:rPr>
          <w:ins w:id="1291" w:author="Bryan Harter" w:date="2017-05-13T17:43:00Z"/>
          <w:rFonts w:ascii="Consolas" w:hAnsi="Consolas" w:cs="Consolas"/>
          <w:sz w:val="20"/>
          <w:szCs w:val="20"/>
        </w:rPr>
        <w:pPrChange w:id="1292" w:author="Bryan Harter" w:date="2017-05-13T17:50:00Z">
          <w:pPr>
            <w:autoSpaceDE w:val="0"/>
            <w:autoSpaceDN w:val="0"/>
            <w:adjustRightInd w:val="0"/>
          </w:pPr>
        </w:pPrChange>
      </w:pPr>
      <w:ins w:id="1293" w:author="Bryan Harter" w:date="2017-05-13T17:43:00Z">
        <w:r w:rsidRPr="00762A7B">
          <w:rPr>
            <w:rFonts w:ascii="Consolas" w:hAnsi="Consolas" w:cs="Consolas"/>
            <w:sz w:val="20"/>
            <w:szCs w:val="20"/>
            <w:rPrChange w:id="1294" w:author="Bryan Harter" w:date="2017-05-13T17:43:00Z">
              <w:rPr>
                <w:rFonts w:ascii="Consolas" w:hAnsi="Consolas" w:cs="Consolas"/>
                <w:color w:val="C0C0C0"/>
                <w:sz w:val="20"/>
                <w:szCs w:val="20"/>
              </w:rPr>
            </w:rPrChange>
          </w:rPr>
          <w:t xml:space="preserve">        \_ dim_order (x,y,z or z,y,x for example)</w:t>
        </w:r>
      </w:ins>
    </w:p>
    <w:p w14:paraId="207757F2" w14:textId="61039679" w:rsidR="00762A7B" w:rsidRPr="00762A7B" w:rsidRDefault="00762A7B">
      <w:pPr>
        <w:autoSpaceDE w:val="0"/>
        <w:autoSpaceDN w:val="0"/>
        <w:adjustRightInd w:val="0"/>
        <w:ind w:left="2880"/>
        <w:rPr>
          <w:ins w:id="1295" w:author="Bryan Harter" w:date="2017-05-13T17:43:00Z"/>
          <w:rFonts w:ascii="Consolas" w:hAnsi="Consolas" w:cs="Consolas"/>
          <w:sz w:val="20"/>
          <w:szCs w:val="20"/>
        </w:rPr>
        <w:pPrChange w:id="1296" w:author="Bryan Harter" w:date="2017-05-13T17:50:00Z">
          <w:pPr>
            <w:autoSpaceDE w:val="0"/>
            <w:autoSpaceDN w:val="0"/>
            <w:adjustRightInd w:val="0"/>
          </w:pPr>
        </w:pPrChange>
      </w:pPr>
      <w:ins w:id="1297" w:author="Bryan Harter" w:date="2017-05-13T17:43:00Z">
        <w:r w:rsidRPr="00762A7B">
          <w:rPr>
            <w:rFonts w:ascii="Consolas" w:hAnsi="Consolas" w:cs="Consolas"/>
            <w:sz w:val="20"/>
            <w:szCs w:val="20"/>
            <w:rPrChange w:id="1298" w:author="Bryan Harter" w:date="2017-05-13T17:43:00Z">
              <w:rPr>
                <w:rFonts w:ascii="Consolas" w:hAnsi="Consolas" w:cs="Consolas"/>
                <w:color w:val="C0C0C0"/>
                <w:sz w:val="20"/>
                <w:szCs w:val="20"/>
              </w:rPr>
            </w:rPrChange>
          </w:rPr>
          <w:t xml:space="preserve">        \_ data</w:t>
        </w:r>
      </w:ins>
    </w:p>
    <w:p w14:paraId="1D75A7D2" w14:textId="61B0972B" w:rsidR="00762A7B" w:rsidRPr="00762A7B" w:rsidRDefault="00762A7B">
      <w:pPr>
        <w:autoSpaceDE w:val="0"/>
        <w:autoSpaceDN w:val="0"/>
        <w:adjustRightInd w:val="0"/>
        <w:ind w:left="2880"/>
        <w:rPr>
          <w:ins w:id="1299" w:author="Bryan Harter" w:date="2017-05-13T17:43:00Z"/>
          <w:rFonts w:ascii="Consolas" w:hAnsi="Consolas" w:cs="Consolas"/>
          <w:sz w:val="20"/>
          <w:szCs w:val="20"/>
        </w:rPr>
        <w:pPrChange w:id="1300" w:author="Bryan Harter" w:date="2017-05-13T17:50:00Z">
          <w:pPr>
            <w:autoSpaceDE w:val="0"/>
            <w:autoSpaceDN w:val="0"/>
            <w:adjustRightInd w:val="0"/>
          </w:pPr>
        </w:pPrChange>
      </w:pPr>
      <w:ins w:id="1301" w:author="Bryan Harter" w:date="2017-05-13T17:43:00Z">
        <w:r w:rsidRPr="00762A7B">
          <w:rPr>
            <w:rFonts w:ascii="Consolas" w:hAnsi="Consolas" w:cs="Consolas"/>
            <w:sz w:val="20"/>
            <w:szCs w:val="20"/>
            <w:rPrChange w:id="1302" w:author="Bryan Harter" w:date="2017-05-13T17:43:00Z">
              <w:rPr>
                <w:rFonts w:ascii="Consolas" w:hAnsi="Consolas" w:cs="Consolas"/>
                <w:color w:val="C0C0C0"/>
                <w:sz w:val="20"/>
                <w:szCs w:val="20"/>
              </w:rPr>
            </w:rPrChange>
          </w:rPr>
          <w:t xml:space="preserve">    \_ variable2</w:t>
        </w:r>
      </w:ins>
    </w:p>
    <w:p w14:paraId="45B3F303" w14:textId="4EA42616" w:rsidR="00762A7B" w:rsidRPr="00762A7B" w:rsidRDefault="00762A7B">
      <w:pPr>
        <w:autoSpaceDE w:val="0"/>
        <w:autoSpaceDN w:val="0"/>
        <w:adjustRightInd w:val="0"/>
        <w:ind w:left="2880"/>
        <w:rPr>
          <w:ins w:id="1303" w:author="Bryan Harter" w:date="2017-05-13T17:43:00Z"/>
          <w:rFonts w:ascii="Consolas" w:hAnsi="Consolas" w:cs="Consolas"/>
          <w:sz w:val="20"/>
          <w:szCs w:val="20"/>
        </w:rPr>
        <w:pPrChange w:id="1304" w:author="Bryan Harter" w:date="2017-05-13T17:50:00Z">
          <w:pPr>
            <w:autoSpaceDE w:val="0"/>
            <w:autoSpaceDN w:val="0"/>
            <w:adjustRightInd w:val="0"/>
          </w:pPr>
        </w:pPrChange>
      </w:pPr>
      <w:ins w:id="1305" w:author="Bryan Harter" w:date="2017-05-13T17:43:00Z">
        <w:r w:rsidRPr="00762A7B">
          <w:rPr>
            <w:rFonts w:ascii="Consolas" w:hAnsi="Consolas" w:cs="Consolas"/>
            <w:sz w:val="20"/>
            <w:szCs w:val="20"/>
            <w:rPrChange w:id="1306" w:author="Bryan Harter" w:date="2017-05-13T17:43:00Z">
              <w:rPr>
                <w:rFonts w:ascii="Consolas" w:hAnsi="Consolas" w:cs="Consolas"/>
                <w:color w:val="C0C0C0"/>
                <w:sz w:val="20"/>
                <w:szCs w:val="20"/>
              </w:rPr>
            </w:rPrChange>
          </w:rPr>
          <w:t xml:space="preserve">        \_ dim_order</w:t>
        </w:r>
      </w:ins>
    </w:p>
    <w:p w14:paraId="237E9E1F" w14:textId="0A55EF30" w:rsidR="00762A7B" w:rsidRPr="00762A7B" w:rsidRDefault="00762A7B">
      <w:pPr>
        <w:autoSpaceDE w:val="0"/>
        <w:autoSpaceDN w:val="0"/>
        <w:adjustRightInd w:val="0"/>
        <w:ind w:left="2880"/>
        <w:rPr>
          <w:ins w:id="1307" w:author="Bryan Harter" w:date="2017-05-13T17:43:00Z"/>
          <w:rFonts w:ascii="Consolas" w:hAnsi="Consolas" w:cs="Consolas"/>
          <w:sz w:val="20"/>
          <w:szCs w:val="20"/>
        </w:rPr>
        <w:pPrChange w:id="1308" w:author="Bryan Harter" w:date="2017-05-13T17:50:00Z">
          <w:pPr>
            <w:autoSpaceDE w:val="0"/>
            <w:autoSpaceDN w:val="0"/>
            <w:adjustRightInd w:val="0"/>
          </w:pPr>
        </w:pPrChange>
      </w:pPr>
      <w:ins w:id="1309" w:author="Bryan Harter" w:date="2017-05-13T17:43:00Z">
        <w:r w:rsidRPr="00762A7B">
          <w:rPr>
            <w:rFonts w:ascii="Consolas" w:hAnsi="Consolas" w:cs="Consolas"/>
            <w:sz w:val="20"/>
            <w:szCs w:val="20"/>
            <w:rPrChange w:id="1310" w:author="Bryan Harter" w:date="2017-05-13T17:43:00Z">
              <w:rPr>
                <w:rFonts w:ascii="Consolas" w:hAnsi="Consolas" w:cs="Consolas"/>
                <w:color w:val="C0C0C0"/>
                <w:sz w:val="20"/>
                <w:szCs w:val="20"/>
              </w:rPr>
            </w:rPrChange>
          </w:rPr>
          <w:t xml:space="preserve">        \_ data</w:t>
        </w:r>
      </w:ins>
    </w:p>
    <w:p w14:paraId="4B84D18B" w14:textId="1DC5CC12" w:rsidR="00762A7B" w:rsidRPr="00762A7B" w:rsidRDefault="00762A7B">
      <w:pPr>
        <w:autoSpaceDE w:val="0"/>
        <w:autoSpaceDN w:val="0"/>
        <w:adjustRightInd w:val="0"/>
        <w:ind w:left="2880"/>
        <w:rPr>
          <w:ins w:id="1311" w:author="Bryan Harter" w:date="2017-05-13T17:43:00Z"/>
          <w:rFonts w:ascii="Consolas" w:hAnsi="Consolas" w:cs="Consolas"/>
          <w:sz w:val="20"/>
          <w:szCs w:val="20"/>
        </w:rPr>
        <w:pPrChange w:id="1312" w:author="Bryan Harter" w:date="2017-05-13T17:50:00Z">
          <w:pPr>
            <w:autoSpaceDE w:val="0"/>
            <w:autoSpaceDN w:val="0"/>
            <w:adjustRightInd w:val="0"/>
          </w:pPr>
        </w:pPrChange>
      </w:pPr>
      <w:ins w:id="1313" w:author="Bryan Harter" w:date="2017-05-13T17:43:00Z">
        <w:r w:rsidRPr="00762A7B">
          <w:rPr>
            <w:rFonts w:ascii="Consolas" w:hAnsi="Consolas" w:cs="Consolas"/>
            <w:sz w:val="20"/>
            <w:szCs w:val="20"/>
            <w:rPrChange w:id="1314" w:author="Bryan Harter" w:date="2017-05-13T17:43:00Z">
              <w:rPr>
                <w:rFonts w:ascii="Consolas" w:hAnsi="Consolas" w:cs="Consolas"/>
                <w:color w:val="C0C0C0"/>
                <w:sz w:val="20"/>
                <w:szCs w:val="20"/>
              </w:rPr>
            </w:rPrChange>
          </w:rPr>
          <w:t xml:space="preserve">    ...</w:t>
        </w:r>
      </w:ins>
    </w:p>
    <w:p w14:paraId="2771BB6A" w14:textId="512F9431" w:rsidR="004C53CE" w:rsidRDefault="00762A7B">
      <w:pPr>
        <w:ind w:left="2880"/>
        <w:rPr>
          <w:ins w:id="1315" w:author="Bryan Harter" w:date="2017-05-13T17:51:00Z"/>
          <w:rFonts w:ascii="Consolas" w:hAnsi="Consolas" w:cs="Consolas"/>
          <w:sz w:val="20"/>
          <w:szCs w:val="20"/>
        </w:rPr>
        <w:pPrChange w:id="1316" w:author="Bryan Harter" w:date="2017-05-13T17:51:00Z">
          <w:pPr>
            <w:ind w:left="720"/>
          </w:pPr>
        </w:pPrChange>
      </w:pPr>
      <w:ins w:id="1317" w:author="Bryan Harter" w:date="2017-05-13T17:44:00Z">
        <w:r>
          <w:rPr>
            <w:rFonts w:ascii="Consolas" w:hAnsi="Consolas" w:cs="Consolas"/>
            <w:sz w:val="20"/>
            <w:szCs w:val="20"/>
          </w:rPr>
          <w:t xml:space="preserve">    </w:t>
        </w:r>
      </w:ins>
      <w:ins w:id="1318" w:author="Bryan Harter" w:date="2017-05-13T17:43:00Z">
        <w:r w:rsidRPr="00762A7B">
          <w:rPr>
            <w:rFonts w:ascii="Consolas" w:hAnsi="Consolas" w:cs="Consolas"/>
            <w:sz w:val="20"/>
            <w:szCs w:val="20"/>
            <w:rPrChange w:id="1319" w:author="Bryan Harter" w:date="2017-05-13T17:43:00Z">
              <w:rPr>
                <w:rFonts w:ascii="Consolas" w:hAnsi="Consolas" w:cs="Consolas"/>
                <w:color w:val="C0C0C0"/>
                <w:sz w:val="20"/>
                <w:szCs w:val="20"/>
              </w:rPr>
            </w:rPrChange>
          </w:rPr>
          <w:t xml:space="preserve">\_ </w:t>
        </w:r>
      </w:ins>
      <w:ins w:id="1320" w:author="Bryan Harter" w:date="2017-05-13T17:51:00Z">
        <w:r w:rsidR="004C53CE">
          <w:rPr>
            <w:rFonts w:ascii="Consolas" w:hAnsi="Consolas" w:cs="Consolas"/>
            <w:sz w:val="20"/>
            <w:szCs w:val="20"/>
          </w:rPr>
          <w:t>variable</w:t>
        </w:r>
      </w:ins>
    </w:p>
    <w:p w14:paraId="0AC5E9A8" w14:textId="77777777" w:rsidR="004C53CE" w:rsidRDefault="004C53CE">
      <w:pPr>
        <w:rPr>
          <w:ins w:id="1321" w:author="Bryan Harter" w:date="2017-05-13T17:52:00Z"/>
          <w:rFonts w:ascii="Consolas" w:hAnsi="Consolas" w:cs="Consolas"/>
          <w:sz w:val="20"/>
          <w:szCs w:val="20"/>
        </w:rPr>
        <w:pPrChange w:id="1322" w:author="Bryan Harter" w:date="2017-05-13T17:51:00Z">
          <w:pPr>
            <w:ind w:left="720"/>
          </w:pPr>
        </w:pPrChange>
      </w:pPr>
      <w:ins w:id="1323" w:author="Bryan Harter" w:date="2017-05-13T17:51:00Z">
        <w:r>
          <w:rPr>
            <w:rFonts w:ascii="Consolas" w:hAnsi="Consolas" w:cs="Consolas"/>
            <w:sz w:val="20"/>
            <w:szCs w:val="20"/>
          </w:rPr>
          <w:tab/>
        </w:r>
      </w:ins>
    </w:p>
    <w:p w14:paraId="29550EF8" w14:textId="65A5E6A8" w:rsidR="004C53CE" w:rsidRDefault="004C53CE">
      <w:pPr>
        <w:ind w:firstLine="720"/>
        <w:rPr>
          <w:ins w:id="1324" w:author="Bryan Harter" w:date="2017-05-13T17:51:00Z"/>
        </w:rPr>
        <w:pPrChange w:id="1325" w:author="Bryan Harter" w:date="2017-05-13T17:52:00Z">
          <w:pPr>
            <w:ind w:left="720"/>
          </w:pPr>
        </w:pPrChange>
      </w:pPr>
      <w:ins w:id="1326" w:author="Bryan Harter" w:date="2017-05-13T17:52:00Z">
        <w:r>
          <w:t>For example, t</w:t>
        </w:r>
      </w:ins>
      <w:ins w:id="1327" w:author="Bryan Harter" w:date="2017-05-13T17:51:00Z">
        <w:r>
          <w:t>he data for variable 1 can be accessed via the command:</w:t>
        </w:r>
      </w:ins>
    </w:p>
    <w:p w14:paraId="14B44218" w14:textId="77777777" w:rsidR="004C53CE" w:rsidRDefault="004C53CE">
      <w:pPr>
        <w:ind w:firstLine="720"/>
        <w:rPr>
          <w:ins w:id="1328" w:author="Bryan Harter" w:date="2017-05-13T17:52:00Z"/>
        </w:rPr>
        <w:pPrChange w:id="1329" w:author="Bryan Harter" w:date="2017-05-13T17:52:00Z">
          <w:pPr>
            <w:ind w:left="720"/>
          </w:pPr>
        </w:pPrChange>
      </w:pPr>
    </w:p>
    <w:p w14:paraId="6E5EE249" w14:textId="021173C1" w:rsidR="004C53CE" w:rsidRPr="004C53CE" w:rsidRDefault="004C53CE">
      <w:pPr>
        <w:ind w:firstLine="720"/>
        <w:rPr>
          <w:ins w:id="1330" w:author="Bryan Harter" w:date="2017-05-13T17:53:00Z"/>
          <w:rFonts w:ascii="Consolas" w:hAnsi="Consolas" w:cs="Consolas"/>
          <w:color w:val="000000"/>
          <w:sz w:val="20"/>
          <w:szCs w:val="20"/>
        </w:rPr>
        <w:pPrChange w:id="1331" w:author="Bryan Harter" w:date="2017-05-13T17:52:00Z">
          <w:pPr>
            <w:ind w:left="720"/>
          </w:pPr>
        </w:pPrChange>
      </w:pPr>
      <w:ins w:id="1332" w:author="Bryan Harter" w:date="2017-05-13T17:52:00Z">
        <w:r w:rsidRPr="004C53CE">
          <w:t>&gt;&gt;</w:t>
        </w:r>
      </w:ins>
      <w:ins w:id="1333" w:author="Bryan Harter" w:date="2017-05-13T17:53:00Z">
        <w:r w:rsidRPr="004C53CE">
          <w:rPr>
            <w:rFonts w:ascii="Consolas" w:hAnsi="Consolas" w:cs="Consolas"/>
            <w:color w:val="000000"/>
            <w:sz w:val="20"/>
            <w:szCs w:val="20"/>
            <w:rPrChange w:id="1334" w:author="Bryan Harter" w:date="2017-05-13T17:54:00Z">
              <w:rPr>
                <w:rFonts w:ascii="Consolas" w:hAnsi="Consolas" w:cs="Consolas"/>
                <w:color w:val="000000"/>
                <w:sz w:val="20"/>
                <w:szCs w:val="20"/>
                <w:highlight w:val="blue"/>
              </w:rPr>
            </w:rPrChange>
          </w:rPr>
          <w:t>output[</w:t>
        </w:r>
        <w:r w:rsidRPr="004C53CE">
          <w:rPr>
            <w:rFonts w:ascii="Consolas" w:hAnsi="Consolas" w:cs="Consolas"/>
            <w:i/>
            <w:iCs/>
            <w:color w:val="00AA00"/>
            <w:sz w:val="20"/>
            <w:szCs w:val="20"/>
            <w:rPrChange w:id="1335" w:author="Bryan Harter" w:date="2017-05-13T17:54:00Z">
              <w:rPr>
                <w:rFonts w:ascii="Consolas" w:hAnsi="Consolas" w:cs="Consolas"/>
                <w:i/>
                <w:iCs/>
                <w:color w:val="00AA00"/>
                <w:sz w:val="20"/>
                <w:szCs w:val="20"/>
                <w:highlight w:val="blue"/>
              </w:rPr>
            </w:rPrChange>
          </w:rPr>
          <w:t>'variable1'</w:t>
        </w:r>
        <w:r w:rsidRPr="004C53CE">
          <w:rPr>
            <w:rFonts w:ascii="Consolas" w:hAnsi="Consolas" w:cs="Consolas"/>
            <w:color w:val="000000"/>
            <w:sz w:val="20"/>
            <w:szCs w:val="20"/>
            <w:rPrChange w:id="1336" w:author="Bryan Harter" w:date="2017-05-13T17:54:00Z">
              <w:rPr>
                <w:rFonts w:ascii="Consolas" w:hAnsi="Consolas" w:cs="Consolas"/>
                <w:color w:val="000000"/>
                <w:sz w:val="20"/>
                <w:szCs w:val="20"/>
                <w:highlight w:val="blue"/>
              </w:rPr>
            </w:rPrChange>
          </w:rPr>
          <w:t>][</w:t>
        </w:r>
        <w:r w:rsidRPr="004C53CE">
          <w:rPr>
            <w:rFonts w:ascii="Consolas" w:hAnsi="Consolas" w:cs="Consolas"/>
            <w:i/>
            <w:iCs/>
            <w:color w:val="00AA00"/>
            <w:sz w:val="20"/>
            <w:szCs w:val="20"/>
            <w:rPrChange w:id="1337" w:author="Bryan Harter" w:date="2017-05-13T17:54:00Z">
              <w:rPr>
                <w:rFonts w:ascii="Consolas" w:hAnsi="Consolas" w:cs="Consolas"/>
                <w:i/>
                <w:iCs/>
                <w:color w:val="00AA00"/>
                <w:sz w:val="20"/>
                <w:szCs w:val="20"/>
                <w:highlight w:val="blue"/>
              </w:rPr>
            </w:rPrChange>
          </w:rPr>
          <w:t>'data'</w:t>
        </w:r>
        <w:r w:rsidRPr="004C53CE">
          <w:rPr>
            <w:rFonts w:ascii="Consolas" w:hAnsi="Consolas" w:cs="Consolas"/>
            <w:color w:val="000000"/>
            <w:sz w:val="20"/>
            <w:szCs w:val="20"/>
            <w:rPrChange w:id="1338" w:author="Bryan Harter" w:date="2017-05-13T17:54:00Z">
              <w:rPr>
                <w:rFonts w:ascii="Consolas" w:hAnsi="Consolas" w:cs="Consolas"/>
                <w:color w:val="000000"/>
                <w:sz w:val="20"/>
                <w:szCs w:val="20"/>
                <w:highlight w:val="blue"/>
              </w:rPr>
            </w:rPrChange>
          </w:rPr>
          <w:t>]</w:t>
        </w:r>
      </w:ins>
    </w:p>
    <w:p w14:paraId="75609050" w14:textId="77777777" w:rsidR="004C53CE" w:rsidRPr="004C53CE" w:rsidRDefault="004C53CE">
      <w:pPr>
        <w:ind w:firstLine="720"/>
        <w:rPr>
          <w:ins w:id="1339" w:author="Bryan Harter" w:date="2017-05-13T17:53:00Z"/>
          <w:rFonts w:ascii="Consolas" w:hAnsi="Consolas" w:cs="Consolas"/>
          <w:color w:val="000000"/>
          <w:sz w:val="20"/>
          <w:szCs w:val="20"/>
        </w:rPr>
        <w:pPrChange w:id="1340" w:author="Bryan Harter" w:date="2017-05-13T17:52:00Z">
          <w:pPr>
            <w:ind w:left="720"/>
          </w:pPr>
        </w:pPrChange>
      </w:pPr>
    </w:p>
    <w:p w14:paraId="0D0D8DB1" w14:textId="07079401" w:rsidR="004C53CE" w:rsidRPr="004C53CE" w:rsidRDefault="004C53CE" w:rsidP="004C53CE">
      <w:pPr>
        <w:ind w:firstLine="720"/>
        <w:rPr>
          <w:ins w:id="1341" w:author="Bryan Harter" w:date="2017-05-13T17:54:00Z"/>
        </w:rPr>
      </w:pPr>
      <w:ins w:id="1342" w:author="Bryan Harter" w:date="2017-05-13T17:53:00Z">
        <w:r w:rsidRPr="004C53CE">
          <w:t xml:space="preserve">And the subsolar longitude can be accessed with: </w:t>
        </w:r>
      </w:ins>
    </w:p>
    <w:p w14:paraId="48C5A40F" w14:textId="77777777" w:rsidR="004C53CE" w:rsidRPr="004C53CE" w:rsidRDefault="004C53CE" w:rsidP="004C53CE">
      <w:pPr>
        <w:ind w:firstLine="720"/>
        <w:rPr>
          <w:ins w:id="1343" w:author="Bryan Harter" w:date="2017-05-13T17:54:00Z"/>
        </w:rPr>
      </w:pPr>
    </w:p>
    <w:p w14:paraId="6133A80B" w14:textId="115559C2" w:rsidR="004C53CE" w:rsidRPr="004C53CE" w:rsidRDefault="004C53CE" w:rsidP="004C53CE">
      <w:pPr>
        <w:ind w:firstLine="720"/>
        <w:rPr>
          <w:ins w:id="1344" w:author="Bryan Harter" w:date="2017-05-13T17:53:00Z"/>
        </w:rPr>
      </w:pPr>
      <w:ins w:id="1345" w:author="Bryan Harter" w:date="2017-05-13T17:54:00Z">
        <w:r w:rsidRPr="004C53CE">
          <w:t>&gt;&gt;</w:t>
        </w:r>
        <w:r w:rsidRPr="004C53CE">
          <w:rPr>
            <w:rFonts w:ascii="Consolas" w:hAnsi="Consolas" w:cs="Consolas"/>
            <w:color w:val="000000"/>
            <w:sz w:val="20"/>
            <w:szCs w:val="20"/>
            <w:rPrChange w:id="1346" w:author="Bryan Harter" w:date="2017-05-13T17:54:00Z">
              <w:rPr>
                <w:rFonts w:ascii="Consolas" w:hAnsi="Consolas" w:cs="Consolas"/>
                <w:color w:val="000000"/>
                <w:sz w:val="20"/>
                <w:szCs w:val="20"/>
                <w:highlight w:val="blue"/>
              </w:rPr>
            </w:rPrChange>
          </w:rPr>
          <w:t xml:space="preserve"> output[</w:t>
        </w:r>
        <w:r w:rsidRPr="004C53CE">
          <w:rPr>
            <w:rFonts w:ascii="Consolas" w:hAnsi="Consolas" w:cs="Consolas"/>
            <w:i/>
            <w:iCs/>
            <w:color w:val="00AA00"/>
            <w:sz w:val="20"/>
            <w:szCs w:val="20"/>
            <w:rPrChange w:id="1347" w:author="Bryan Harter" w:date="2017-05-13T17:54:00Z">
              <w:rPr>
                <w:rFonts w:ascii="Consolas" w:hAnsi="Consolas" w:cs="Consolas"/>
                <w:i/>
                <w:iCs/>
                <w:color w:val="00AA00"/>
                <w:sz w:val="20"/>
                <w:szCs w:val="20"/>
                <w:highlight w:val="blue"/>
              </w:rPr>
            </w:rPrChange>
          </w:rPr>
          <w:t>'meta'</w:t>
        </w:r>
        <w:r w:rsidRPr="004C53CE">
          <w:rPr>
            <w:rFonts w:ascii="Consolas" w:hAnsi="Consolas" w:cs="Consolas"/>
            <w:color w:val="000000"/>
            <w:sz w:val="20"/>
            <w:szCs w:val="20"/>
            <w:rPrChange w:id="1348" w:author="Bryan Harter" w:date="2017-05-13T17:54:00Z">
              <w:rPr>
                <w:rFonts w:ascii="Consolas" w:hAnsi="Consolas" w:cs="Consolas"/>
                <w:color w:val="000000"/>
                <w:sz w:val="20"/>
                <w:szCs w:val="20"/>
                <w:highlight w:val="blue"/>
              </w:rPr>
            </w:rPrChange>
          </w:rPr>
          <w:t>][</w:t>
        </w:r>
        <w:r w:rsidRPr="004C53CE">
          <w:rPr>
            <w:rFonts w:ascii="Consolas" w:hAnsi="Consolas" w:cs="Consolas"/>
            <w:i/>
            <w:iCs/>
            <w:color w:val="00AA00"/>
            <w:sz w:val="20"/>
            <w:szCs w:val="20"/>
            <w:rPrChange w:id="1349" w:author="Bryan Harter" w:date="2017-05-13T17:54:00Z">
              <w:rPr>
                <w:rFonts w:ascii="Consolas" w:hAnsi="Consolas" w:cs="Consolas"/>
                <w:i/>
                <w:iCs/>
                <w:color w:val="00AA00"/>
                <w:sz w:val="20"/>
                <w:szCs w:val="20"/>
                <w:highlight w:val="blue"/>
              </w:rPr>
            </w:rPrChange>
          </w:rPr>
          <w:t>'longsubsol'</w:t>
        </w:r>
        <w:r w:rsidRPr="004C53CE">
          <w:rPr>
            <w:rFonts w:ascii="Consolas" w:hAnsi="Consolas" w:cs="Consolas"/>
            <w:color w:val="000000"/>
            <w:sz w:val="20"/>
            <w:szCs w:val="20"/>
            <w:rPrChange w:id="1350" w:author="Bryan Harter" w:date="2017-05-13T17:54:00Z">
              <w:rPr>
                <w:rFonts w:ascii="Consolas" w:hAnsi="Consolas" w:cs="Consolas"/>
                <w:color w:val="000000"/>
                <w:sz w:val="20"/>
                <w:szCs w:val="20"/>
                <w:highlight w:val="blue"/>
              </w:rPr>
            </w:rPrChange>
          </w:rPr>
          <w:t>]</w:t>
        </w:r>
      </w:ins>
    </w:p>
    <w:p w14:paraId="148D5549" w14:textId="77777777" w:rsidR="004C53CE" w:rsidRDefault="004C53CE">
      <w:pPr>
        <w:ind w:firstLine="720"/>
        <w:rPr>
          <w:ins w:id="1351" w:author="Bryan Harter" w:date="2017-05-13T17:54:00Z"/>
          <w:rFonts w:ascii="Consolas" w:hAnsi="Consolas" w:cs="Consolas"/>
          <w:sz w:val="20"/>
          <w:szCs w:val="20"/>
        </w:rPr>
        <w:pPrChange w:id="1352" w:author="Bryan Harter" w:date="2017-05-13T17:52:00Z">
          <w:pPr>
            <w:ind w:left="720"/>
          </w:pPr>
        </w:pPrChange>
      </w:pPr>
    </w:p>
    <w:p w14:paraId="13CB6F11" w14:textId="77777777" w:rsidR="004C53CE" w:rsidRPr="004C53CE" w:rsidRDefault="004C53CE">
      <w:pPr>
        <w:ind w:firstLine="720"/>
        <w:rPr>
          <w:rFonts w:ascii="Consolas" w:hAnsi="Consolas" w:cs="Consolas"/>
          <w:sz w:val="20"/>
          <w:szCs w:val="20"/>
          <w:rPrChange w:id="1353" w:author="Bryan Harter" w:date="2017-05-13T17:51:00Z">
            <w:rPr/>
          </w:rPrChange>
        </w:rPr>
        <w:pPrChange w:id="1354" w:author="Bryan Harter" w:date="2017-05-13T17:52:00Z">
          <w:pPr>
            <w:ind w:left="720"/>
          </w:pPr>
        </w:pPrChange>
      </w:pPr>
    </w:p>
    <w:p w14:paraId="0C494EC2" w14:textId="1261309C" w:rsidR="00C1632C" w:rsidDel="004C53CE" w:rsidRDefault="00C1632C" w:rsidP="00C1632C">
      <w:pPr>
        <w:pStyle w:val="Heading4"/>
        <w:rPr>
          <w:del w:id="1355" w:author="Bryan Harter" w:date="2017-05-13T17:55:00Z"/>
        </w:rPr>
      </w:pPr>
      <w:del w:id="1356" w:author="Bryan Harter" w:date="2017-05-13T17:55:00Z">
        <w:r w:rsidDel="004C53CE">
          <w:delText>List of all accepted Arguments</w:delText>
        </w:r>
        <w:bookmarkStart w:id="1357" w:name="_Toc482474204"/>
        <w:bookmarkStart w:id="1358" w:name="_Toc482474689"/>
        <w:bookmarkEnd w:id="1357"/>
        <w:bookmarkEnd w:id="1358"/>
      </w:del>
    </w:p>
    <w:p w14:paraId="153B02EB" w14:textId="67869D8A" w:rsidR="00C1632C" w:rsidDel="004C53CE" w:rsidRDefault="00C1632C" w:rsidP="00C1632C">
      <w:pPr>
        <w:pStyle w:val="ListParagraph"/>
        <w:numPr>
          <w:ilvl w:val="0"/>
          <w:numId w:val="26"/>
        </w:numPr>
        <w:rPr>
          <w:del w:id="1359" w:author="Bryan Harter" w:date="2017-05-13T17:55:00Z"/>
        </w:rPr>
      </w:pPr>
      <w:del w:id="1360" w:author="Bryan Harter" w:date="2017-05-13T17:55:00Z">
        <w:r w:rsidRPr="00583F89" w:rsidDel="004C53CE">
          <w:rPr>
            <w:rFonts w:ascii="Monaco" w:hAnsi="Monaco"/>
            <w:b/>
            <w:color w:val="FF0000"/>
            <w:sz w:val="22"/>
            <w:szCs w:val="22"/>
          </w:rPr>
          <w:delText>output</w:delText>
        </w:r>
        <w:r w:rsidDel="004C53CE">
          <w:delText xml:space="preserve">: Must be the </w:delText>
        </w:r>
        <w:r w:rsidRPr="00A01ED3" w:rsidDel="004C53CE">
          <w:rPr>
            <w:b/>
          </w:rPr>
          <w:delText>second</w:delText>
        </w:r>
        <w:r w:rsidDel="004C53CE">
          <w:delText xml:space="preserve"> argument after the procedure call.</w:delText>
        </w:r>
        <w:bookmarkStart w:id="1361" w:name="_Toc482474205"/>
        <w:bookmarkStart w:id="1362" w:name="_Toc482474690"/>
        <w:bookmarkEnd w:id="1361"/>
        <w:bookmarkEnd w:id="1362"/>
      </w:del>
    </w:p>
    <w:p w14:paraId="13EBA347" w14:textId="3256A0DC" w:rsidR="00C1632C" w:rsidDel="004C53CE" w:rsidRDefault="00C1632C" w:rsidP="00C1632C">
      <w:pPr>
        <w:pStyle w:val="ListParagraph"/>
        <w:numPr>
          <w:ilvl w:val="1"/>
          <w:numId w:val="29"/>
        </w:numPr>
        <w:rPr>
          <w:del w:id="1363" w:author="Bryan Harter" w:date="2017-05-13T17:55:00Z"/>
        </w:rPr>
      </w:pPr>
      <w:del w:id="1364" w:author="Bryan Harter" w:date="2017-05-13T17:55:00Z">
        <w:r w:rsidDel="004C53CE">
          <w:delText>Description above in “Required Arguments.”</w:delText>
        </w:r>
        <w:bookmarkStart w:id="1365" w:name="_Toc482474206"/>
        <w:bookmarkStart w:id="1366" w:name="_Toc482474691"/>
        <w:bookmarkEnd w:id="1365"/>
        <w:bookmarkEnd w:id="1366"/>
      </w:del>
    </w:p>
    <w:p w14:paraId="18296795" w14:textId="7E273335" w:rsidR="00C1632C" w:rsidDel="004C53CE" w:rsidRDefault="00E23C2C" w:rsidP="00E23C2C">
      <w:pPr>
        <w:pStyle w:val="ListParagraph"/>
        <w:numPr>
          <w:ilvl w:val="0"/>
          <w:numId w:val="26"/>
        </w:numPr>
        <w:rPr>
          <w:del w:id="1367" w:author="Bryan Harter" w:date="2017-05-13T17:55:00Z"/>
        </w:rPr>
      </w:pPr>
      <w:del w:id="1368" w:author="Bryan Harter" w:date="2017-05-13T17:55:00Z">
        <w:r w:rsidDel="004C53CE">
          <w:rPr>
            <w:rFonts w:ascii="Monaco" w:hAnsi="Monaco"/>
            <w:b/>
            <w:color w:val="FF0000"/>
            <w:sz w:val="22"/>
            <w:szCs w:val="22"/>
          </w:rPr>
          <w:delText>/text_files</w:delText>
        </w:r>
        <w:r w:rsidRPr="00E23C2C" w:rsidDel="004C53CE">
          <w:rPr>
            <w:color w:val="000000" w:themeColor="text1"/>
          </w:rPr>
          <w:delText>: Read in ASCII formatted files containing the model outputs.  The default is to read in the NetCDF files.</w:delText>
        </w:r>
        <w:bookmarkStart w:id="1369" w:name="_Toc482474207"/>
        <w:bookmarkStart w:id="1370" w:name="_Toc482474692"/>
        <w:bookmarkEnd w:id="1369"/>
        <w:bookmarkEnd w:id="1370"/>
      </w:del>
    </w:p>
    <w:p w14:paraId="79A8A173" w14:textId="169DA176" w:rsidR="00C1632C" w:rsidDel="004C53CE" w:rsidRDefault="00C1632C" w:rsidP="00C1632C">
      <w:pPr>
        <w:pStyle w:val="ListParagraph"/>
        <w:numPr>
          <w:ilvl w:val="0"/>
          <w:numId w:val="26"/>
        </w:numPr>
        <w:rPr>
          <w:del w:id="1371" w:author="Bryan Harter" w:date="2017-05-13T17:55:00Z"/>
        </w:rPr>
      </w:pPr>
      <w:del w:id="1372" w:author="Bryan Harter" w:date="2017-05-13T17:55:00Z">
        <w:r w:rsidRPr="00583F89" w:rsidDel="004C53CE">
          <w:rPr>
            <w:rFonts w:ascii="Monaco" w:hAnsi="Monaco"/>
            <w:b/>
            <w:color w:val="FF0000"/>
            <w:sz w:val="22"/>
            <w:szCs w:val="22"/>
          </w:rPr>
          <w:delText>/debug</w:delText>
        </w:r>
        <w:r w:rsidDel="004C53CE">
          <w:delText>: On error, “stop immediately at the offending statement and print the current program stack.”  I.e., a less graceful but more informative exit from the procedure upon the occasion of an error.</w:delText>
        </w:r>
        <w:bookmarkStart w:id="1373" w:name="_Toc482474208"/>
        <w:bookmarkStart w:id="1374" w:name="_Toc482474693"/>
        <w:bookmarkEnd w:id="1373"/>
        <w:bookmarkEnd w:id="1374"/>
      </w:del>
    </w:p>
    <w:p w14:paraId="19DF4E44" w14:textId="4787EB73" w:rsidR="00C1632C" w:rsidDel="004C53CE" w:rsidRDefault="00C1632C" w:rsidP="00C1632C">
      <w:pPr>
        <w:pStyle w:val="ListParagraph"/>
        <w:numPr>
          <w:ilvl w:val="0"/>
          <w:numId w:val="26"/>
        </w:numPr>
        <w:rPr>
          <w:del w:id="1375" w:author="Bryan Harter" w:date="2017-05-13T17:55:00Z"/>
        </w:rPr>
      </w:pPr>
      <w:del w:id="1376" w:author="Bryan Harter" w:date="2017-05-13T17:55:00Z">
        <w:r w:rsidRPr="00C1632C" w:rsidDel="004C53CE">
          <w:rPr>
            <w:rFonts w:ascii="Monaco" w:hAnsi="Monaco"/>
            <w:b/>
            <w:color w:val="FF0000"/>
            <w:sz w:val="22"/>
            <w:szCs w:val="22"/>
          </w:rPr>
          <w:delText>/help</w:delText>
        </w:r>
        <w:r w:rsidDel="004C53CE">
          <w:delText>: Invoke this list.</w:delText>
        </w:r>
        <w:bookmarkStart w:id="1377" w:name="_Toc482474209"/>
        <w:bookmarkStart w:id="1378" w:name="_Toc482474694"/>
        <w:bookmarkEnd w:id="1377"/>
        <w:bookmarkEnd w:id="1378"/>
      </w:del>
    </w:p>
    <w:p w14:paraId="1FE3D4CD" w14:textId="77777777" w:rsidR="00A51126" w:rsidRDefault="00A51126" w:rsidP="00A51126">
      <w:pPr>
        <w:pStyle w:val="Heading2"/>
      </w:pPr>
      <w:bookmarkStart w:id="1379" w:name="_Toc482474695"/>
      <w:r>
        <w:t>Manipulating Key Parameter Data</w:t>
      </w:r>
      <w:bookmarkEnd w:id="1379"/>
    </w:p>
    <w:p w14:paraId="0267750C" w14:textId="1DCB7B39" w:rsidR="00A51126" w:rsidRPr="00FF1A4F" w:rsidRDefault="00A51126" w:rsidP="00A51126">
      <w:pPr>
        <w:pStyle w:val="ListParagraph"/>
      </w:pPr>
      <w:r>
        <w:t>Once the MAVE</w:t>
      </w:r>
      <w:ins w:id="1380" w:author="Kevin McGouldrick" w:date="2015-12-17T10:14:00Z">
        <w:r w:rsidR="00C42367">
          <w:t>N</w:t>
        </w:r>
      </w:ins>
      <w:r>
        <w:t xml:space="preserve"> KP data have been read into </w:t>
      </w:r>
      <w:ins w:id="1381" w:author="Bryan Harter" w:date="2017-05-13T17:55:00Z">
        <w:r w:rsidR="005902B4">
          <w:t>python</w:t>
        </w:r>
      </w:ins>
      <w:del w:id="1382" w:author="Bryan Harter" w:date="2017-05-13T17:55:00Z">
        <w:r w:rsidDel="005902B4">
          <w:delText>IDL</w:delText>
        </w:r>
      </w:del>
      <w:r>
        <w:t xml:space="preserve"> memory</w:t>
      </w:r>
      <w:ins w:id="1383" w:author="Bryan Harter" w:date="2017-05-13T17:55:00Z">
        <w:r w:rsidR="005902B4">
          <w:t xml:space="preserve">, </w:t>
        </w:r>
      </w:ins>
      <w:del w:id="1384" w:author="Bryan Harter" w:date="2017-05-13T17:55:00Z">
        <w:r w:rsidDel="005902B4">
          <w:delText xml:space="preserve"> as a data structure, </w:delText>
        </w:r>
      </w:del>
      <w:r>
        <w:t xml:space="preserve">all data fields may be searched for values that fall within defined parameters.  These searches may be run simultaneously.  For example, it is possible to use these procedures </w:t>
      </w:r>
      <w:r w:rsidR="00135C1E">
        <w:t xml:space="preserve">(see examples below) </w:t>
      </w:r>
      <w:r>
        <w:t>to find all data records when the spacecraft was between altitudes of 1000km and 2000km, and the STATIC measured O</w:t>
      </w:r>
      <w:r w:rsidRPr="002B1F40">
        <w:rPr>
          <w:vertAlign w:val="superscript"/>
        </w:rPr>
        <w:t>+</w:t>
      </w:r>
      <w:r>
        <w:t xml:space="preserve"> densities greater than 3000</w:t>
      </w:r>
      <w:r w:rsidR="00135C1E">
        <w:t>cm</w:t>
      </w:r>
      <w:r w:rsidR="00135C1E" w:rsidRPr="00135C1E">
        <w:rPr>
          <w:vertAlign w:val="superscript"/>
        </w:rPr>
        <w:t>-3</w:t>
      </w:r>
      <w:r>
        <w:t xml:space="preserve">.   </w:t>
      </w:r>
      <w:del w:id="1385" w:author="Bryan Harter" w:date="2017-05-13T17:56:00Z">
        <w:r w:rsidDel="005902B4">
          <w:delText>Due to fundamental differences between the organization of the in-situ and the IUVS KP data structures, there are separate procedures for searching each data structure.</w:delText>
        </w:r>
      </w:del>
    </w:p>
    <w:p w14:paraId="56020627" w14:textId="6F4A4218" w:rsidR="00A51126" w:rsidRDefault="00A51126" w:rsidP="00A51126">
      <w:pPr>
        <w:pStyle w:val="Heading3"/>
      </w:pPr>
      <w:bookmarkStart w:id="1386" w:name="_mvn_kp_insitu_search"/>
      <w:bookmarkStart w:id="1387" w:name="_mvn_kp_insitu_search_1"/>
      <w:bookmarkStart w:id="1388" w:name="_Toc482474696"/>
      <w:bookmarkEnd w:id="1386"/>
      <w:bookmarkEnd w:id="1387"/>
      <w:r>
        <w:lastRenderedPageBreak/>
        <w:t>mvn_kp_insitu_search</w:t>
      </w:r>
      <w:bookmarkEnd w:id="1388"/>
    </w:p>
    <w:p w14:paraId="26B2FA3C" w14:textId="77777777" w:rsidR="00A51126" w:rsidRPr="00E65F70" w:rsidRDefault="00A51126" w:rsidP="00A51126">
      <w:pPr>
        <w:pStyle w:val="Heading4"/>
      </w:pPr>
      <w:r>
        <w:t>Description</w:t>
      </w:r>
    </w:p>
    <w:p w14:paraId="3B36A823" w14:textId="77777777" w:rsidR="00A51126" w:rsidRPr="007B2645" w:rsidRDefault="00A51126" w:rsidP="00A51126">
      <w:pPr>
        <w:pStyle w:val="ListParagraph"/>
        <w:ind w:left="1080"/>
      </w:pPr>
      <w:r>
        <w:rPr>
          <w:rFonts w:cs="Monaco"/>
        </w:rPr>
        <w:t>Search an existing in-situ data structure for data consistent with a set of requirements, and output a new data structure containing only those data consistent with the down-selection.</w:t>
      </w:r>
    </w:p>
    <w:p w14:paraId="3ADD2679" w14:textId="77777777" w:rsidR="00A51126" w:rsidRPr="008D5222" w:rsidRDefault="00A51126" w:rsidP="00A51126">
      <w:pPr>
        <w:pStyle w:val="Heading4"/>
      </w:pPr>
      <w:r>
        <w:t>Example Usage</w:t>
      </w:r>
    </w:p>
    <w:p w14:paraId="5119CF0A" w14:textId="3B5B5E20" w:rsidR="00A51126" w:rsidRPr="00DE0C37" w:rsidRDefault="00A51126" w:rsidP="00A51126">
      <w:pPr>
        <w:pStyle w:val="ListParagraph"/>
        <w:numPr>
          <w:ilvl w:val="0"/>
          <w:numId w:val="25"/>
        </w:numPr>
        <w:ind w:left="990" w:hanging="270"/>
      </w:pPr>
      <w:r>
        <w:t>Find all data records that have a STATIC measured O</w:t>
      </w:r>
      <w:r w:rsidRPr="002B1F40">
        <w:rPr>
          <w:vertAlign w:val="superscript"/>
        </w:rPr>
        <w:t>+</w:t>
      </w:r>
      <w:r>
        <w:t xml:space="preserve"> density greater than 3000</w:t>
      </w:r>
      <w:r w:rsidR="00135C1E">
        <w:t>cm</w:t>
      </w:r>
      <w:r w:rsidR="00135C1E" w:rsidRPr="00135C1E">
        <w:rPr>
          <w:vertAlign w:val="superscript"/>
        </w:rPr>
        <w:t>-3</w:t>
      </w:r>
      <w:del w:id="1389" w:author="Bryan Harter" w:date="2017-05-13T18:00:00Z">
        <w:r w:rsidDel="005902B4">
          <w:delText>,</w:delText>
        </w:r>
      </w:del>
      <w:ins w:id="1390" w:author="Bryan Harter" w:date="2017-05-13T18:00:00Z">
        <w:r w:rsidR="005902B4">
          <w:t xml:space="preserve"> and less than 1000000</w:t>
        </w:r>
        <w:r w:rsidR="005902B4" w:rsidRPr="005902B4">
          <w:t xml:space="preserve"> </w:t>
        </w:r>
        <w:r w:rsidR="005902B4">
          <w:t>cm</w:t>
        </w:r>
        <w:r w:rsidR="005902B4" w:rsidRPr="00135C1E">
          <w:rPr>
            <w:vertAlign w:val="superscript"/>
          </w:rPr>
          <w:t>-3</w:t>
        </w:r>
        <w:r w:rsidR="005902B4">
          <w:t xml:space="preserve">, </w:t>
        </w:r>
      </w:ins>
      <w:del w:id="1391" w:author="Bryan Harter" w:date="2017-05-13T18:00:00Z">
        <w:r w:rsidDel="005902B4">
          <w:delText xml:space="preserve"> </w:delText>
        </w:r>
      </w:del>
      <w:r>
        <w:t xml:space="preserve">and store the results in </w:t>
      </w:r>
      <w:r w:rsidRPr="00DE0C37">
        <w:rPr>
          <w:rFonts w:ascii="Monaco" w:hAnsi="Monaco"/>
          <w:sz w:val="22"/>
          <w:szCs w:val="22"/>
        </w:rPr>
        <w:t>insitu_</w:t>
      </w:r>
      <w:ins w:id="1392" w:author="Bryan Harter" w:date="2017-05-13T18:00:00Z">
        <w:r w:rsidR="005902B4">
          <w:rPr>
            <w:rFonts w:ascii="Monaco" w:hAnsi="Monaco"/>
            <w:sz w:val="22"/>
            <w:szCs w:val="22"/>
          </w:rPr>
          <w:t>new</w:t>
        </w:r>
      </w:ins>
      <w:del w:id="1393" w:author="Bryan Harter" w:date="2017-05-13T18:00:00Z">
        <w:r w:rsidRPr="00DE0C37" w:rsidDel="005902B4">
          <w:rPr>
            <w:rFonts w:ascii="Monaco" w:hAnsi="Monaco"/>
            <w:sz w:val="22"/>
            <w:szCs w:val="22"/>
          </w:rPr>
          <w:delText>out</w:delText>
        </w:r>
      </w:del>
      <w:r>
        <w:t>.</w:t>
      </w:r>
    </w:p>
    <w:p w14:paraId="66289FBA" w14:textId="77777777" w:rsidR="00A51126" w:rsidRPr="00DE0C37" w:rsidRDefault="00A51126" w:rsidP="00A51126">
      <w:pPr>
        <w:pStyle w:val="ListParagraph"/>
        <w:ind w:left="990"/>
      </w:pPr>
    </w:p>
    <w:p w14:paraId="683A56E5" w14:textId="77777777" w:rsidR="005902B4" w:rsidRDefault="00A51126" w:rsidP="005902B4">
      <w:pPr>
        <w:ind w:left="990"/>
        <w:rPr>
          <w:ins w:id="1394" w:author="Bryan Harter" w:date="2017-05-13T18:00:00Z"/>
          <w:rFonts w:ascii="Consolas" w:hAnsi="Consolas" w:cs="Consolas"/>
          <w:color w:val="000000"/>
          <w:sz w:val="20"/>
          <w:szCs w:val="20"/>
        </w:rPr>
      </w:pPr>
      <w:del w:id="1395" w:author="Bryan Harter" w:date="2017-05-13T16:55:00Z">
        <w:r w:rsidRPr="00DE0C37" w:rsidDel="009F3D8A">
          <w:rPr>
            <w:rFonts w:ascii="Monaco" w:hAnsi="Monaco"/>
            <w:sz w:val="22"/>
            <w:szCs w:val="22"/>
          </w:rPr>
          <w:delText>IDL&gt;</w:delText>
        </w:r>
      </w:del>
      <w:ins w:id="1396" w:author="Bryan Harter" w:date="2017-05-13T16:55:00Z">
        <w:r w:rsidR="009F3D8A">
          <w:rPr>
            <w:rFonts w:ascii="Monaco" w:hAnsi="Monaco"/>
            <w:sz w:val="22"/>
            <w:szCs w:val="22"/>
          </w:rPr>
          <w:t>&gt;&gt;</w:t>
        </w:r>
      </w:ins>
      <w:r w:rsidRPr="00DE0C37">
        <w:rPr>
          <w:rFonts w:ascii="Monaco" w:hAnsi="Monaco"/>
          <w:sz w:val="22"/>
          <w:szCs w:val="22"/>
        </w:rPr>
        <w:t xml:space="preserve"> </w:t>
      </w:r>
      <w:ins w:id="1397" w:author="Bryan Harter" w:date="2017-05-13T18:00:00Z">
        <w:r w:rsidR="005902B4" w:rsidRPr="005902B4">
          <w:rPr>
            <w:rFonts w:ascii="Consolas" w:hAnsi="Consolas" w:cs="Consolas"/>
            <w:color w:val="000000"/>
            <w:sz w:val="20"/>
            <w:szCs w:val="20"/>
            <w:rPrChange w:id="1398" w:author="Bryan Harter" w:date="2017-05-13T18:00:00Z">
              <w:rPr>
                <w:rFonts w:ascii="Consolas" w:hAnsi="Consolas" w:cs="Consolas"/>
                <w:color w:val="000000"/>
                <w:sz w:val="20"/>
                <w:szCs w:val="20"/>
                <w:highlight w:val="blue"/>
              </w:rPr>
            </w:rPrChange>
          </w:rPr>
          <w:t>insitu_new = pydivide.mvn_kp_insitu_search(insitu, parameter=</w:t>
        </w:r>
        <w:r w:rsidR="005902B4" w:rsidRPr="005902B4">
          <w:rPr>
            <w:rFonts w:ascii="Consolas" w:hAnsi="Consolas" w:cs="Consolas"/>
            <w:i/>
            <w:iCs/>
            <w:color w:val="00AA00"/>
            <w:sz w:val="20"/>
            <w:szCs w:val="20"/>
            <w:rPrChange w:id="1399" w:author="Bryan Harter" w:date="2017-05-13T18:00:00Z">
              <w:rPr>
                <w:rFonts w:ascii="Consolas" w:hAnsi="Consolas" w:cs="Consolas"/>
                <w:i/>
                <w:iCs/>
                <w:color w:val="00AA00"/>
                <w:sz w:val="20"/>
                <w:szCs w:val="20"/>
                <w:highlight w:val="blue"/>
              </w:rPr>
            </w:rPrChange>
          </w:rPr>
          <w:t>'static.oplus_density'</w:t>
        </w:r>
        <w:r w:rsidR="005902B4" w:rsidRPr="005902B4">
          <w:rPr>
            <w:rFonts w:ascii="Consolas" w:hAnsi="Consolas" w:cs="Consolas"/>
            <w:color w:val="000000"/>
            <w:sz w:val="20"/>
            <w:szCs w:val="20"/>
            <w:rPrChange w:id="1400" w:author="Bryan Harter" w:date="2017-05-13T18:00:00Z">
              <w:rPr>
                <w:rFonts w:ascii="Consolas" w:hAnsi="Consolas" w:cs="Consolas"/>
                <w:color w:val="000000"/>
                <w:sz w:val="20"/>
                <w:szCs w:val="20"/>
                <w:highlight w:val="blue"/>
              </w:rPr>
            </w:rPrChange>
          </w:rPr>
          <w:t>, min=</w:t>
        </w:r>
        <w:r w:rsidR="005902B4" w:rsidRPr="005902B4">
          <w:rPr>
            <w:rFonts w:ascii="Consolas" w:hAnsi="Consolas" w:cs="Consolas"/>
            <w:color w:val="800000"/>
            <w:sz w:val="20"/>
            <w:szCs w:val="20"/>
            <w:rPrChange w:id="1401" w:author="Bryan Harter" w:date="2017-05-13T18:00:00Z">
              <w:rPr>
                <w:rFonts w:ascii="Consolas" w:hAnsi="Consolas" w:cs="Consolas"/>
                <w:color w:val="800000"/>
                <w:sz w:val="20"/>
                <w:szCs w:val="20"/>
                <w:highlight w:val="blue"/>
              </w:rPr>
            </w:rPrChange>
          </w:rPr>
          <w:t>3000</w:t>
        </w:r>
        <w:r w:rsidR="005902B4" w:rsidRPr="005902B4">
          <w:rPr>
            <w:rFonts w:ascii="Consolas" w:hAnsi="Consolas" w:cs="Consolas"/>
            <w:color w:val="000000"/>
            <w:sz w:val="20"/>
            <w:szCs w:val="20"/>
            <w:rPrChange w:id="1402" w:author="Bryan Harter" w:date="2017-05-13T18:00:00Z">
              <w:rPr>
                <w:rFonts w:ascii="Consolas" w:hAnsi="Consolas" w:cs="Consolas"/>
                <w:color w:val="000000"/>
                <w:sz w:val="20"/>
                <w:szCs w:val="20"/>
                <w:highlight w:val="blue"/>
              </w:rPr>
            </w:rPrChange>
          </w:rPr>
          <w:t>, max=</w:t>
        </w:r>
        <w:r w:rsidR="005902B4" w:rsidRPr="005902B4">
          <w:rPr>
            <w:rFonts w:ascii="Consolas" w:hAnsi="Consolas" w:cs="Consolas"/>
            <w:color w:val="800000"/>
            <w:sz w:val="20"/>
            <w:szCs w:val="20"/>
            <w:rPrChange w:id="1403" w:author="Bryan Harter" w:date="2017-05-13T18:00:00Z">
              <w:rPr>
                <w:rFonts w:ascii="Consolas" w:hAnsi="Consolas" w:cs="Consolas"/>
                <w:color w:val="800000"/>
                <w:sz w:val="20"/>
                <w:szCs w:val="20"/>
                <w:highlight w:val="blue"/>
              </w:rPr>
            </w:rPrChange>
          </w:rPr>
          <w:t>1000000</w:t>
        </w:r>
        <w:r w:rsidR="005902B4" w:rsidRPr="005902B4">
          <w:rPr>
            <w:rFonts w:ascii="Consolas" w:hAnsi="Consolas" w:cs="Consolas"/>
            <w:color w:val="000000"/>
            <w:sz w:val="20"/>
            <w:szCs w:val="20"/>
            <w:rPrChange w:id="1404" w:author="Bryan Harter" w:date="2017-05-13T18:00:00Z">
              <w:rPr>
                <w:rFonts w:ascii="Consolas" w:hAnsi="Consolas" w:cs="Consolas"/>
                <w:color w:val="000000"/>
                <w:sz w:val="20"/>
                <w:szCs w:val="20"/>
                <w:highlight w:val="blue"/>
              </w:rPr>
            </w:rPrChange>
          </w:rPr>
          <w:t>)</w:t>
        </w:r>
      </w:ins>
    </w:p>
    <w:p w14:paraId="3F848E64" w14:textId="2124794B" w:rsidR="00A51126" w:rsidRPr="00DE0C37" w:rsidDel="005902B4" w:rsidRDefault="00A51126" w:rsidP="00A51126">
      <w:pPr>
        <w:ind w:left="990"/>
        <w:rPr>
          <w:del w:id="1405" w:author="Bryan Harter" w:date="2017-05-13T18:00:00Z"/>
          <w:rFonts w:ascii="Monaco" w:hAnsi="Monaco"/>
          <w:color w:val="FF0000"/>
          <w:sz w:val="22"/>
          <w:szCs w:val="22"/>
        </w:rPr>
      </w:pPr>
      <w:del w:id="1406" w:author="Bryan Harter" w:date="2017-05-13T18:00:00Z">
        <w:r w:rsidRPr="00DE0C37" w:rsidDel="005902B4">
          <w:rPr>
            <w:rFonts w:ascii="Monaco" w:hAnsi="Monaco"/>
            <w:b/>
            <w:color w:val="007F7F"/>
            <w:sz w:val="22"/>
            <w:szCs w:val="22"/>
          </w:rPr>
          <w:delText>mvn_kp_</w:delText>
        </w:r>
        <w:r w:rsidDel="005902B4">
          <w:rPr>
            <w:rFonts w:ascii="Monaco" w:hAnsi="Monaco"/>
            <w:b/>
            <w:color w:val="007F7F"/>
            <w:sz w:val="22"/>
            <w:szCs w:val="22"/>
          </w:rPr>
          <w:delText>insitu_search</w:delText>
        </w:r>
        <w:r w:rsidRPr="00DE0C37" w:rsidDel="005902B4">
          <w:rPr>
            <w:rFonts w:ascii="Monaco" w:hAnsi="Monaco"/>
            <w:sz w:val="22"/>
            <w:szCs w:val="22"/>
          </w:rPr>
          <w:delText>, insitu</w:delText>
        </w:r>
      </w:del>
      <w:ins w:id="1407" w:author="Kevin McGouldrick" w:date="2015-11-17T12:58:00Z">
        <w:del w:id="1408" w:author="Bryan Harter" w:date="2017-05-13T18:00:00Z">
          <w:r w:rsidR="00C23E83" w:rsidDel="005902B4">
            <w:rPr>
              <w:rFonts w:ascii="Monaco" w:hAnsi="Monaco"/>
              <w:sz w:val="22"/>
              <w:szCs w:val="22"/>
            </w:rPr>
            <w:delText>_in</w:delText>
          </w:r>
        </w:del>
      </w:ins>
      <w:del w:id="1409" w:author="Bryan Harter" w:date="2017-05-13T18:00:00Z">
        <w:r w:rsidRPr="00DE0C37" w:rsidDel="005902B4">
          <w:rPr>
            <w:rFonts w:ascii="Monaco" w:hAnsi="Monaco"/>
            <w:sz w:val="22"/>
            <w:szCs w:val="22"/>
          </w:rPr>
          <w:delText xml:space="preserve">, </w:delText>
        </w:r>
        <w:r w:rsidDel="005902B4">
          <w:rPr>
            <w:rFonts w:ascii="Monaco" w:hAnsi="Monaco"/>
            <w:sz w:val="22"/>
            <w:szCs w:val="22"/>
          </w:rPr>
          <w:delText>insitu_out, parameter=</w:delText>
        </w:r>
        <w:r w:rsidRPr="00DE0C37" w:rsidDel="005902B4">
          <w:rPr>
            <w:rFonts w:ascii="Monaco" w:hAnsi="Monaco"/>
            <w:sz w:val="22"/>
            <w:szCs w:val="22"/>
          </w:rPr>
          <w:delText>‘</w:delText>
        </w:r>
        <w:r w:rsidRPr="00DE0C37" w:rsidDel="005902B4">
          <w:rPr>
            <w:rFonts w:ascii="Monaco" w:hAnsi="Monaco"/>
            <w:color w:val="FF0000"/>
            <w:sz w:val="22"/>
            <w:szCs w:val="22"/>
          </w:rPr>
          <w:delText>s</w:delText>
        </w:r>
        <w:r w:rsidDel="005902B4">
          <w:rPr>
            <w:rFonts w:ascii="Monaco" w:hAnsi="Monaco"/>
            <w:color w:val="FF0000"/>
            <w:sz w:val="22"/>
            <w:szCs w:val="22"/>
          </w:rPr>
          <w:delText>tatic.o</w:delText>
        </w:r>
        <w:r w:rsidRPr="00DE0C37" w:rsidDel="005902B4">
          <w:rPr>
            <w:rFonts w:ascii="Monaco" w:hAnsi="Monaco"/>
            <w:color w:val="FF0000"/>
            <w:sz w:val="22"/>
            <w:szCs w:val="22"/>
          </w:rPr>
          <w:delText>plus_density</w:delText>
        </w:r>
        <w:r w:rsidRPr="00DE0C37" w:rsidDel="005902B4">
          <w:rPr>
            <w:rFonts w:ascii="Monaco" w:hAnsi="Monaco"/>
            <w:sz w:val="22"/>
            <w:szCs w:val="22"/>
          </w:rPr>
          <w:delText>’</w:delText>
        </w:r>
        <w:r w:rsidDel="005902B4">
          <w:rPr>
            <w:rFonts w:ascii="Monaco" w:hAnsi="Monaco"/>
            <w:sz w:val="22"/>
            <w:szCs w:val="22"/>
          </w:rPr>
          <w:delText>, min=</w:delText>
        </w:r>
        <w:r w:rsidRPr="00DE0C37" w:rsidDel="005902B4">
          <w:rPr>
            <w:rFonts w:ascii="Monaco" w:hAnsi="Monaco"/>
            <w:b/>
            <w:color w:val="008000"/>
            <w:sz w:val="22"/>
            <w:szCs w:val="22"/>
          </w:rPr>
          <w:delText>3000.0</w:delText>
        </w:r>
      </w:del>
    </w:p>
    <w:p w14:paraId="5B577AC7" w14:textId="77777777" w:rsidR="00A51126" w:rsidRPr="00DE0C37" w:rsidRDefault="00A51126" w:rsidP="005902B4">
      <w:pPr>
        <w:ind w:left="990"/>
      </w:pPr>
    </w:p>
    <w:p w14:paraId="460E0613" w14:textId="78928B88" w:rsidR="00A51126" w:rsidRPr="00DE0C37" w:rsidDel="00FB1E9E" w:rsidRDefault="00A51126" w:rsidP="00A51126">
      <w:pPr>
        <w:pStyle w:val="ListParagraph"/>
        <w:numPr>
          <w:ilvl w:val="0"/>
          <w:numId w:val="25"/>
        </w:numPr>
        <w:ind w:left="990" w:hanging="270"/>
        <w:rPr>
          <w:del w:id="1410" w:author="Bryan Harter" w:date="2017-05-13T18:01:00Z"/>
        </w:rPr>
      </w:pPr>
      <w:del w:id="1411" w:author="Bryan Harter" w:date="2017-05-13T18:01:00Z">
        <w:r w:rsidDel="00FB1E9E">
          <w:delText>Find all data records that meet minimum value criteria for two key parameters, identified by index.</w:delText>
        </w:r>
      </w:del>
    </w:p>
    <w:p w14:paraId="230BE251" w14:textId="28FFDB24" w:rsidR="00A51126" w:rsidRPr="00DE0C37" w:rsidDel="00FB1E9E" w:rsidRDefault="00A51126" w:rsidP="00A51126">
      <w:pPr>
        <w:pStyle w:val="ListParagraph"/>
        <w:ind w:left="990"/>
        <w:rPr>
          <w:del w:id="1412" w:author="Bryan Harter" w:date="2017-05-13T18:01:00Z"/>
        </w:rPr>
      </w:pPr>
    </w:p>
    <w:p w14:paraId="19F607FB" w14:textId="69110BDB" w:rsidR="00A51126" w:rsidRPr="00DE0C37" w:rsidDel="00FB1E9E" w:rsidRDefault="00A51126" w:rsidP="00A51126">
      <w:pPr>
        <w:ind w:left="990"/>
        <w:rPr>
          <w:del w:id="1413" w:author="Bryan Harter" w:date="2017-05-13T18:01:00Z"/>
          <w:rFonts w:ascii="Monaco" w:hAnsi="Monaco"/>
          <w:color w:val="FF0000"/>
          <w:sz w:val="22"/>
          <w:szCs w:val="22"/>
        </w:rPr>
      </w:pPr>
      <w:del w:id="1414" w:author="Bryan Harter" w:date="2017-05-13T16:55:00Z">
        <w:r w:rsidRPr="00DE0C37" w:rsidDel="009F3D8A">
          <w:rPr>
            <w:rFonts w:ascii="Monaco" w:hAnsi="Monaco"/>
            <w:sz w:val="22"/>
            <w:szCs w:val="22"/>
          </w:rPr>
          <w:delText>IDL&gt;</w:delText>
        </w:r>
      </w:del>
      <w:del w:id="1415" w:author="Bryan Harter" w:date="2017-05-13T18:01:00Z">
        <w:r w:rsidRPr="00DE0C37" w:rsidDel="00FB1E9E">
          <w:rPr>
            <w:rFonts w:ascii="Monaco" w:hAnsi="Monaco"/>
            <w:sz w:val="22"/>
            <w:szCs w:val="22"/>
          </w:rPr>
          <w:delText xml:space="preserve"> </w:delText>
        </w:r>
        <w:r w:rsidRPr="00DE0C37" w:rsidDel="00FB1E9E">
          <w:rPr>
            <w:rFonts w:ascii="Monaco" w:hAnsi="Monaco"/>
            <w:b/>
            <w:color w:val="007F7F"/>
            <w:sz w:val="22"/>
            <w:szCs w:val="22"/>
          </w:rPr>
          <w:delText>mvn_kp_</w:delText>
        </w:r>
        <w:r w:rsidDel="00FB1E9E">
          <w:rPr>
            <w:rFonts w:ascii="Monaco" w:hAnsi="Monaco"/>
            <w:b/>
            <w:color w:val="007F7F"/>
            <w:sz w:val="22"/>
            <w:szCs w:val="22"/>
          </w:rPr>
          <w:delText>insitu_search</w:delText>
        </w:r>
        <w:r w:rsidRPr="00DE0C37" w:rsidDel="00FB1E9E">
          <w:rPr>
            <w:rFonts w:ascii="Monaco" w:hAnsi="Monaco"/>
            <w:sz w:val="22"/>
            <w:szCs w:val="22"/>
          </w:rPr>
          <w:delText>, insitu</w:delText>
        </w:r>
      </w:del>
      <w:ins w:id="1416" w:author="Kevin McGouldrick" w:date="2015-11-17T12:58:00Z">
        <w:del w:id="1417" w:author="Bryan Harter" w:date="2017-05-13T18:01:00Z">
          <w:r w:rsidR="00C23E83" w:rsidDel="00FB1E9E">
            <w:rPr>
              <w:rFonts w:ascii="Monaco" w:hAnsi="Monaco"/>
              <w:sz w:val="22"/>
              <w:szCs w:val="22"/>
            </w:rPr>
            <w:delText>_in</w:delText>
          </w:r>
        </w:del>
      </w:ins>
      <w:del w:id="1418" w:author="Bryan Harter" w:date="2017-05-13T18:01:00Z">
        <w:r w:rsidRPr="00DE0C37" w:rsidDel="00FB1E9E">
          <w:rPr>
            <w:rFonts w:ascii="Monaco" w:hAnsi="Monaco"/>
            <w:sz w:val="22"/>
            <w:szCs w:val="22"/>
          </w:rPr>
          <w:delText xml:space="preserve">, </w:delText>
        </w:r>
        <w:r w:rsidDel="00FB1E9E">
          <w:rPr>
            <w:rFonts w:ascii="Monaco" w:hAnsi="Monaco"/>
            <w:sz w:val="22"/>
            <w:szCs w:val="22"/>
          </w:rPr>
          <w:delText>insitu_out, parameter=[</w:delText>
        </w:r>
        <w:r w:rsidRPr="00DE0C37" w:rsidDel="00FB1E9E">
          <w:rPr>
            <w:rFonts w:ascii="Monaco" w:hAnsi="Monaco"/>
            <w:b/>
            <w:color w:val="008000"/>
            <w:sz w:val="22"/>
            <w:szCs w:val="22"/>
          </w:rPr>
          <w:delText>106</w:delText>
        </w:r>
        <w:r w:rsidDel="00FB1E9E">
          <w:rPr>
            <w:rFonts w:ascii="Monaco" w:hAnsi="Monaco"/>
            <w:sz w:val="22"/>
            <w:szCs w:val="22"/>
          </w:rPr>
          <w:delText>,</w:delText>
        </w:r>
        <w:r w:rsidRPr="00DE0C37" w:rsidDel="00FB1E9E">
          <w:rPr>
            <w:rFonts w:ascii="Monaco" w:hAnsi="Monaco"/>
            <w:b/>
            <w:color w:val="008000"/>
            <w:sz w:val="22"/>
            <w:szCs w:val="22"/>
          </w:rPr>
          <w:delText>91</w:delText>
        </w:r>
        <w:r w:rsidDel="00FB1E9E">
          <w:rPr>
            <w:rFonts w:ascii="Monaco" w:hAnsi="Monaco"/>
            <w:sz w:val="22"/>
            <w:szCs w:val="22"/>
          </w:rPr>
          <w:delText>], min=[</w:delText>
        </w:r>
        <w:r w:rsidRPr="00DE0C37" w:rsidDel="00FB1E9E">
          <w:rPr>
            <w:rFonts w:ascii="Monaco" w:hAnsi="Monaco"/>
            <w:b/>
            <w:color w:val="008000"/>
            <w:sz w:val="22"/>
            <w:szCs w:val="22"/>
          </w:rPr>
          <w:delText>3000.0</w:delText>
        </w:r>
        <w:r w:rsidRPr="00DE0C37" w:rsidDel="00FB1E9E">
          <w:rPr>
            <w:rFonts w:ascii="Monaco" w:hAnsi="Monaco"/>
            <w:color w:val="000000" w:themeColor="text1"/>
            <w:sz w:val="22"/>
            <w:szCs w:val="22"/>
          </w:rPr>
          <w:delText>,</w:delText>
        </w:r>
        <w:r w:rsidDel="00FB1E9E">
          <w:rPr>
            <w:rFonts w:ascii="Monaco" w:hAnsi="Monaco"/>
            <w:color w:val="000000" w:themeColor="text1"/>
            <w:sz w:val="22"/>
            <w:szCs w:val="22"/>
          </w:rPr>
          <w:delText xml:space="preserve"> </w:delText>
        </w:r>
        <w:r w:rsidRPr="00DE0C37" w:rsidDel="00FB1E9E">
          <w:rPr>
            <w:rFonts w:ascii="Monaco" w:hAnsi="Monaco"/>
            <w:b/>
            <w:color w:val="008000"/>
            <w:sz w:val="22"/>
            <w:szCs w:val="22"/>
          </w:rPr>
          <w:delText>150</w:delText>
        </w:r>
        <w:r w:rsidDel="00FB1E9E">
          <w:rPr>
            <w:rFonts w:ascii="Monaco" w:hAnsi="Monaco"/>
            <w:color w:val="000000" w:themeColor="text1"/>
            <w:sz w:val="22"/>
            <w:szCs w:val="22"/>
          </w:rPr>
          <w:delText>]</w:delText>
        </w:r>
      </w:del>
    </w:p>
    <w:p w14:paraId="0E9CF7C3" w14:textId="4E00C6A5" w:rsidR="00A51126" w:rsidRPr="00DE0C37" w:rsidDel="00FB1E9E" w:rsidRDefault="00A51126" w:rsidP="00A51126">
      <w:pPr>
        <w:rPr>
          <w:del w:id="1419" w:author="Bryan Harter" w:date="2017-05-13T18:01:00Z"/>
        </w:rPr>
      </w:pPr>
    </w:p>
    <w:p w14:paraId="36D9A392" w14:textId="17F395BE" w:rsidR="00A51126" w:rsidRPr="00DE0C37" w:rsidDel="00FB1E9E" w:rsidRDefault="00A51126" w:rsidP="00A51126">
      <w:pPr>
        <w:pStyle w:val="ListParagraph"/>
        <w:numPr>
          <w:ilvl w:val="0"/>
          <w:numId w:val="25"/>
        </w:numPr>
        <w:ind w:left="990" w:hanging="270"/>
        <w:rPr>
          <w:del w:id="1420" w:author="Bryan Harter" w:date="2017-05-13T18:01:00Z"/>
        </w:rPr>
      </w:pPr>
      <w:del w:id="1421" w:author="Bryan Harter" w:date="2017-05-13T18:01:00Z">
        <w:r w:rsidDel="00FB1E9E">
          <w:delText>Find all data records that were obtained when the spacecraft was located between 1000km and 3000km altitude.</w:delText>
        </w:r>
      </w:del>
    </w:p>
    <w:p w14:paraId="5664E690" w14:textId="76C45C08" w:rsidR="00A51126" w:rsidRPr="00DE0C37" w:rsidDel="00FB1E9E" w:rsidRDefault="00A51126" w:rsidP="00A51126">
      <w:pPr>
        <w:pStyle w:val="ListParagraph"/>
        <w:ind w:left="990"/>
        <w:rPr>
          <w:del w:id="1422" w:author="Bryan Harter" w:date="2017-05-13T18:01:00Z"/>
        </w:rPr>
      </w:pPr>
    </w:p>
    <w:p w14:paraId="77EE09EF" w14:textId="3618AE18" w:rsidR="00A51126" w:rsidRPr="00DE0C37" w:rsidDel="00FB1E9E" w:rsidRDefault="00A51126" w:rsidP="00A51126">
      <w:pPr>
        <w:ind w:left="990"/>
        <w:rPr>
          <w:del w:id="1423" w:author="Bryan Harter" w:date="2017-05-13T18:01:00Z"/>
          <w:rFonts w:ascii="Monaco" w:hAnsi="Monaco"/>
          <w:color w:val="FF0000"/>
          <w:sz w:val="22"/>
          <w:szCs w:val="22"/>
        </w:rPr>
      </w:pPr>
      <w:del w:id="1424" w:author="Bryan Harter" w:date="2017-05-13T16:55:00Z">
        <w:r w:rsidRPr="00DE0C37" w:rsidDel="009F3D8A">
          <w:rPr>
            <w:rFonts w:ascii="Monaco" w:hAnsi="Monaco"/>
            <w:sz w:val="22"/>
            <w:szCs w:val="22"/>
          </w:rPr>
          <w:delText>IDL&gt;</w:delText>
        </w:r>
      </w:del>
      <w:del w:id="1425" w:author="Bryan Harter" w:date="2017-05-13T18:01:00Z">
        <w:r w:rsidRPr="00DE0C37" w:rsidDel="00FB1E9E">
          <w:rPr>
            <w:rFonts w:ascii="Monaco" w:hAnsi="Monaco"/>
            <w:sz w:val="22"/>
            <w:szCs w:val="22"/>
          </w:rPr>
          <w:delText xml:space="preserve"> </w:delText>
        </w:r>
        <w:r w:rsidRPr="00DE0C37" w:rsidDel="00FB1E9E">
          <w:rPr>
            <w:rFonts w:ascii="Monaco" w:hAnsi="Monaco"/>
            <w:b/>
            <w:color w:val="007F7F"/>
            <w:sz w:val="22"/>
            <w:szCs w:val="22"/>
          </w:rPr>
          <w:delText>mvn_kp_</w:delText>
        </w:r>
        <w:r w:rsidDel="00FB1E9E">
          <w:rPr>
            <w:rFonts w:ascii="Monaco" w:hAnsi="Monaco"/>
            <w:b/>
            <w:color w:val="007F7F"/>
            <w:sz w:val="22"/>
            <w:szCs w:val="22"/>
          </w:rPr>
          <w:delText>insitu_search</w:delText>
        </w:r>
        <w:r w:rsidRPr="00DE0C37" w:rsidDel="00FB1E9E">
          <w:rPr>
            <w:rFonts w:ascii="Monaco" w:hAnsi="Monaco"/>
            <w:sz w:val="22"/>
            <w:szCs w:val="22"/>
          </w:rPr>
          <w:delText>, insitu</w:delText>
        </w:r>
      </w:del>
      <w:ins w:id="1426" w:author="Kevin McGouldrick" w:date="2015-11-17T12:58:00Z">
        <w:del w:id="1427" w:author="Bryan Harter" w:date="2017-05-13T18:01:00Z">
          <w:r w:rsidR="00C23E83" w:rsidDel="00FB1E9E">
            <w:rPr>
              <w:rFonts w:ascii="Monaco" w:hAnsi="Monaco"/>
              <w:sz w:val="22"/>
              <w:szCs w:val="22"/>
            </w:rPr>
            <w:delText>_in</w:delText>
          </w:r>
        </w:del>
      </w:ins>
      <w:del w:id="1428" w:author="Bryan Harter" w:date="2017-05-13T18:01:00Z">
        <w:r w:rsidRPr="00DE0C37" w:rsidDel="00FB1E9E">
          <w:rPr>
            <w:rFonts w:ascii="Monaco" w:hAnsi="Monaco"/>
            <w:sz w:val="22"/>
            <w:szCs w:val="22"/>
          </w:rPr>
          <w:delText xml:space="preserve">, </w:delText>
        </w:r>
        <w:r w:rsidDel="00FB1E9E">
          <w:rPr>
            <w:rFonts w:ascii="Monaco" w:hAnsi="Monaco"/>
            <w:sz w:val="22"/>
            <w:szCs w:val="22"/>
          </w:rPr>
          <w:delText>insitu_out, parameter=</w:delText>
        </w:r>
        <w:r w:rsidRPr="00DE0C37" w:rsidDel="00FB1E9E">
          <w:rPr>
            <w:rFonts w:ascii="Monaco" w:hAnsi="Monaco"/>
            <w:sz w:val="22"/>
            <w:szCs w:val="22"/>
          </w:rPr>
          <w:delText>‘</w:delText>
        </w:r>
        <w:r w:rsidDel="00FB1E9E">
          <w:rPr>
            <w:rFonts w:ascii="Monaco" w:hAnsi="Monaco"/>
            <w:color w:val="FF0000"/>
            <w:sz w:val="22"/>
            <w:szCs w:val="22"/>
          </w:rPr>
          <w:delText>spacecraft.altitude</w:delText>
        </w:r>
      </w:del>
      <w:ins w:id="1429" w:author="Kevin McGouldrick" w:date="2015-11-17T12:57:00Z">
        <w:del w:id="1430" w:author="Bryan Harter" w:date="2017-05-13T18:01:00Z">
          <w:r w:rsidR="00C23E83" w:rsidRPr="00193D37" w:rsidDel="00FB1E9E">
            <w:rPr>
              <w:rFonts w:ascii="Monaco" w:hAnsi="Monaco"/>
              <w:color w:val="000000" w:themeColor="text1"/>
              <w:sz w:val="22"/>
              <w:szCs w:val="22"/>
            </w:rPr>
            <w:delText>’</w:delText>
          </w:r>
        </w:del>
      </w:ins>
      <w:del w:id="1431" w:author="Bryan Harter" w:date="2017-05-13T18:01:00Z">
        <w:r w:rsidDel="00FB1E9E">
          <w:rPr>
            <w:rFonts w:ascii="Monaco" w:hAnsi="Monaco"/>
            <w:sz w:val="22"/>
            <w:szCs w:val="22"/>
          </w:rPr>
          <w:delText>, min=</w:delText>
        </w:r>
        <w:r w:rsidRPr="00DE0C37" w:rsidDel="00FB1E9E">
          <w:rPr>
            <w:rFonts w:ascii="Monaco" w:hAnsi="Monaco"/>
            <w:b/>
            <w:color w:val="008000"/>
            <w:sz w:val="22"/>
            <w:szCs w:val="22"/>
          </w:rPr>
          <w:delText>1000.0</w:delText>
        </w:r>
        <w:r w:rsidDel="00FB1E9E">
          <w:rPr>
            <w:rFonts w:ascii="Monaco" w:hAnsi="Monaco"/>
            <w:sz w:val="22"/>
            <w:szCs w:val="22"/>
          </w:rPr>
          <w:delText>, max=</w:delText>
        </w:r>
        <w:r w:rsidRPr="00DE0C37" w:rsidDel="00FB1E9E">
          <w:rPr>
            <w:rFonts w:ascii="Monaco" w:hAnsi="Monaco"/>
            <w:b/>
            <w:color w:val="008000"/>
            <w:sz w:val="22"/>
            <w:szCs w:val="22"/>
          </w:rPr>
          <w:delText>3000.0</w:delText>
        </w:r>
      </w:del>
    </w:p>
    <w:p w14:paraId="02001E0C" w14:textId="77777777" w:rsidR="00A51126" w:rsidRDefault="00A51126" w:rsidP="00A51126">
      <w:pPr>
        <w:pStyle w:val="Heading4"/>
      </w:pPr>
      <w:r>
        <w:t>Required Arguments</w:t>
      </w:r>
    </w:p>
    <w:p w14:paraId="598D6E87" w14:textId="77777777" w:rsidR="00A51126" w:rsidRDefault="00A51126" w:rsidP="00A51126">
      <w:r>
        <w:tab/>
      </w:r>
      <w:r>
        <w:rPr>
          <w:rFonts w:ascii="Monaco" w:hAnsi="Monaco"/>
          <w:b/>
          <w:color w:val="FF0000"/>
          <w:sz w:val="22"/>
          <w:szCs w:val="22"/>
        </w:rPr>
        <w:t>insitu_in</w:t>
      </w:r>
      <w:r>
        <w:t xml:space="preserve">: </w:t>
      </w:r>
    </w:p>
    <w:p w14:paraId="21D6056B" w14:textId="77777777" w:rsidR="00A51126" w:rsidRDefault="00A51126" w:rsidP="00A51126">
      <w:pPr>
        <w:ind w:left="720"/>
        <w:rPr>
          <w:ins w:id="1432" w:author="Bryan Harter" w:date="2017-05-13T18:01:00Z"/>
        </w:rPr>
      </w:pPr>
      <w:r>
        <w:t>The previously created in-situ KP data structure from which a subset of data are to be extracted.</w:t>
      </w:r>
    </w:p>
    <w:p w14:paraId="64641A0B" w14:textId="77777777" w:rsidR="00FB1E9E" w:rsidRDefault="00FB1E9E" w:rsidP="00A51126">
      <w:pPr>
        <w:ind w:left="720"/>
        <w:rPr>
          <w:ins w:id="1433" w:author="Bryan Harter" w:date="2017-05-13T18:01:00Z"/>
        </w:rPr>
      </w:pPr>
    </w:p>
    <w:p w14:paraId="6F47F342" w14:textId="0E543E50" w:rsidR="00FB1E9E" w:rsidRDefault="00FB1E9E">
      <w:pPr>
        <w:pStyle w:val="Heading4"/>
        <w:pPrChange w:id="1434" w:author="Bryan Harter" w:date="2017-05-13T18:01:00Z">
          <w:pPr>
            <w:ind w:left="720"/>
          </w:pPr>
        </w:pPrChange>
      </w:pPr>
      <w:ins w:id="1435" w:author="Bryan Harter" w:date="2017-05-13T18:01:00Z">
        <w:r>
          <w:t>Returns</w:t>
        </w:r>
      </w:ins>
    </w:p>
    <w:p w14:paraId="2A9A9238" w14:textId="77777777" w:rsidR="00A51126" w:rsidRDefault="00A51126" w:rsidP="00A51126">
      <w:pPr>
        <w:ind w:left="720"/>
      </w:pPr>
    </w:p>
    <w:p w14:paraId="06E8389A" w14:textId="0668AD12" w:rsidR="00A51126" w:rsidDel="00F3286F" w:rsidRDefault="00A51126" w:rsidP="00A51126">
      <w:pPr>
        <w:rPr>
          <w:del w:id="1436" w:author="Bryan Harter" w:date="2017-05-13T21:27:00Z"/>
        </w:rPr>
      </w:pPr>
      <w:del w:id="1437" w:author="Bryan Harter" w:date="2017-05-13T21:27:00Z">
        <w:r w:rsidDel="00F3286F">
          <w:tab/>
        </w:r>
      </w:del>
      <w:r>
        <w:rPr>
          <w:rFonts w:ascii="Monaco" w:hAnsi="Monaco"/>
          <w:b/>
          <w:color w:val="FF0000"/>
          <w:sz w:val="22"/>
          <w:szCs w:val="22"/>
        </w:rPr>
        <w:t>in</w:t>
      </w:r>
      <w:r w:rsidRPr="004463D4">
        <w:rPr>
          <w:rFonts w:ascii="Monaco" w:hAnsi="Monaco"/>
          <w:b/>
          <w:color w:val="FF0000"/>
          <w:sz w:val="22"/>
          <w:szCs w:val="22"/>
        </w:rPr>
        <w:t>s</w:t>
      </w:r>
      <w:r>
        <w:rPr>
          <w:rFonts w:ascii="Monaco" w:hAnsi="Monaco"/>
          <w:b/>
          <w:color w:val="FF0000"/>
          <w:sz w:val="22"/>
          <w:szCs w:val="22"/>
        </w:rPr>
        <w:t>itu</w:t>
      </w:r>
      <w:r w:rsidRPr="004463D4">
        <w:rPr>
          <w:rFonts w:ascii="Monaco" w:hAnsi="Monaco"/>
          <w:b/>
          <w:color w:val="FF0000"/>
          <w:sz w:val="22"/>
          <w:szCs w:val="22"/>
        </w:rPr>
        <w:t>_out</w:t>
      </w:r>
      <w:r>
        <w:t xml:space="preserve">: </w:t>
      </w:r>
    </w:p>
    <w:p w14:paraId="15D01FA6" w14:textId="6C49738B" w:rsidR="00A51126" w:rsidRDefault="00A51126" w:rsidP="00F3286F">
      <w:pPr>
        <w:ind w:left="720"/>
        <w:pPrChange w:id="1438" w:author="Bryan Harter" w:date="2017-05-13T21:27:00Z">
          <w:pPr>
            <w:ind w:left="720"/>
          </w:pPr>
        </w:pPrChange>
      </w:pPr>
      <w:r>
        <w:t>This user-defined variable will be the name of the structure retu</w:t>
      </w:r>
      <w:ins w:id="1439" w:author="Bryan Harter" w:date="2017-05-13T21:27:00Z">
        <w:r w:rsidR="00F3286F">
          <w:t>r</w:t>
        </w:r>
      </w:ins>
      <w:bookmarkStart w:id="1440" w:name="_GoBack"/>
      <w:bookmarkEnd w:id="1440"/>
      <w:r>
        <w:t>ned that contains all of the requested extracted subset of in-situ KP data.</w:t>
      </w:r>
    </w:p>
    <w:p w14:paraId="6C5AE384" w14:textId="77777777" w:rsidR="00A51126" w:rsidRDefault="00A51126" w:rsidP="00A51126">
      <w:pPr>
        <w:ind w:left="720"/>
      </w:pPr>
    </w:p>
    <w:p w14:paraId="75D73257" w14:textId="5DFE9D1C" w:rsidR="00A51126" w:rsidRPr="000B1006" w:rsidRDefault="00A51126" w:rsidP="00A51126">
      <w:pPr>
        <w:ind w:left="720"/>
      </w:pPr>
      <w:r>
        <w:t xml:space="preserve">Either </w:t>
      </w:r>
      <w:r w:rsidR="00A156E1">
        <w:rPr>
          <w:rFonts w:ascii="Monaco" w:hAnsi="Monaco"/>
          <w:b/>
          <w:color w:val="FF0000"/>
          <w:sz w:val="22"/>
          <w:szCs w:val="22"/>
        </w:rPr>
        <w:t>parameter</w:t>
      </w:r>
      <w:r>
        <w:t xml:space="preserve"> or </w:t>
      </w:r>
      <w:r w:rsidRPr="00355D42">
        <w:rPr>
          <w:rFonts w:ascii="Monaco" w:hAnsi="Monaco"/>
          <w:b/>
          <w:color w:val="FF0000"/>
          <w:sz w:val="22"/>
          <w:szCs w:val="22"/>
        </w:rPr>
        <w:t>/list</w:t>
      </w:r>
      <w:r>
        <w:t xml:space="preserve"> </w:t>
      </w:r>
      <w:r w:rsidRPr="009B6CBC">
        <w:rPr>
          <w:b/>
        </w:rPr>
        <w:t>must</w:t>
      </w:r>
      <w:r>
        <w:t xml:space="preserve"> be present.</w:t>
      </w:r>
    </w:p>
    <w:p w14:paraId="5BB32951" w14:textId="77777777" w:rsidR="00A51126" w:rsidRDefault="00A51126" w:rsidP="00A51126">
      <w:pPr>
        <w:pStyle w:val="Heading4"/>
      </w:pPr>
      <w:r>
        <w:t>List of all accepted Arguments</w:t>
      </w:r>
    </w:p>
    <w:p w14:paraId="0344F00E" w14:textId="77777777" w:rsidR="00A51126" w:rsidRDefault="00A51126" w:rsidP="00A51126">
      <w:pPr>
        <w:pStyle w:val="ListParagraph"/>
        <w:numPr>
          <w:ilvl w:val="0"/>
          <w:numId w:val="26"/>
        </w:numPr>
      </w:pPr>
      <w:r>
        <w:rPr>
          <w:rFonts w:ascii="Monaco" w:hAnsi="Monaco"/>
          <w:b/>
          <w:color w:val="FF0000"/>
          <w:sz w:val="22"/>
          <w:szCs w:val="22"/>
        </w:rPr>
        <w:t>insitu_in</w:t>
      </w:r>
      <w:r>
        <w:t xml:space="preserve">: The input in-situ key parameter data structure produced by a previous call to </w:t>
      </w:r>
      <w:r w:rsidRPr="009B6CBC">
        <w:rPr>
          <w:rFonts w:ascii="Monaco" w:hAnsi="Monaco"/>
          <w:b/>
          <w:color w:val="007F7F"/>
          <w:sz w:val="22"/>
          <w:szCs w:val="22"/>
        </w:rPr>
        <w:t>mvn_kp_read</w:t>
      </w:r>
      <w:r>
        <w:t xml:space="preserve"> or </w:t>
      </w:r>
      <w:r w:rsidRPr="009B6CBC">
        <w:rPr>
          <w:rFonts w:ascii="Monaco" w:hAnsi="Monaco"/>
          <w:b/>
          <w:color w:val="007F7F"/>
          <w:sz w:val="22"/>
          <w:szCs w:val="22"/>
        </w:rPr>
        <w:t>mvn_kp_insitu_search</w:t>
      </w:r>
      <w:r>
        <w:t>.</w:t>
      </w:r>
    </w:p>
    <w:p w14:paraId="06BA0495" w14:textId="53B0A072" w:rsidR="00A51126" w:rsidDel="00FB1E9E" w:rsidRDefault="00A51126" w:rsidP="00A51126">
      <w:pPr>
        <w:pStyle w:val="ListParagraph"/>
        <w:numPr>
          <w:ilvl w:val="0"/>
          <w:numId w:val="26"/>
        </w:numPr>
        <w:rPr>
          <w:del w:id="1441" w:author="Bryan Harter" w:date="2017-05-13T18:01:00Z"/>
        </w:rPr>
      </w:pPr>
      <w:del w:id="1442" w:author="Bryan Harter" w:date="2017-05-13T18:01:00Z">
        <w:r w:rsidRPr="00751A54" w:rsidDel="00FB1E9E">
          <w:rPr>
            <w:rFonts w:ascii="Monaco" w:hAnsi="Monaco"/>
            <w:b/>
            <w:color w:val="FF0000"/>
            <w:sz w:val="22"/>
            <w:szCs w:val="22"/>
          </w:rPr>
          <w:delText>insitu_out</w:delText>
        </w:r>
        <w:r w:rsidDel="00FB1E9E">
          <w:delText>: The output key parameter data structure.</w:delText>
        </w:r>
      </w:del>
    </w:p>
    <w:p w14:paraId="294E8427" w14:textId="2BD24552" w:rsidR="00A51126" w:rsidRDefault="00A51126" w:rsidP="00A51126">
      <w:pPr>
        <w:pStyle w:val="ListParagraph"/>
        <w:numPr>
          <w:ilvl w:val="0"/>
          <w:numId w:val="26"/>
        </w:numPr>
      </w:pPr>
      <w:del w:id="1443" w:author="Bryan Harter" w:date="2017-05-13T18:01:00Z">
        <w:r w:rsidRPr="003A79D8" w:rsidDel="00FB1E9E">
          <w:rPr>
            <w:rFonts w:ascii="Monaco" w:hAnsi="Monaco"/>
            <w:b/>
            <w:color w:val="FF0000"/>
            <w:sz w:val="22"/>
            <w:szCs w:val="22"/>
          </w:rPr>
          <w:lastRenderedPageBreak/>
          <w:delText>/</w:delText>
        </w:r>
      </w:del>
      <w:r w:rsidRPr="003A79D8">
        <w:rPr>
          <w:rFonts w:ascii="Monaco" w:hAnsi="Monaco"/>
          <w:b/>
          <w:color w:val="FF0000"/>
          <w:sz w:val="22"/>
          <w:szCs w:val="22"/>
        </w:rPr>
        <w:t>list</w:t>
      </w:r>
      <w:r>
        <w:t xml:space="preserve">: </w:t>
      </w:r>
      <w:ins w:id="1444" w:author="Bryan Harter" w:date="2017-05-13T18:02:00Z">
        <w:r w:rsidR="00FB1E9E">
          <w:t xml:space="preserve">Boolean variable.  </w:t>
        </w:r>
      </w:ins>
      <w:r>
        <w:t xml:space="preserve">Display an ordered list of all parameters present in the input data structure, </w:t>
      </w:r>
      <w:r w:rsidRPr="00DE0C37">
        <w:rPr>
          <w:rFonts w:ascii="Monaco" w:hAnsi="Monaco"/>
          <w:sz w:val="22"/>
          <w:szCs w:val="22"/>
        </w:rPr>
        <w:t>insitu_in</w:t>
      </w:r>
      <w:r>
        <w:t>.  The items are listed by index, and by instru</w:t>
      </w:r>
      <w:r w:rsidR="009B6CBC">
        <w:t>ment followed by name.  N.B., if</w:t>
      </w:r>
      <w:r>
        <w:t xml:space="preserve"> this keyword is present, no down-selection of data based on any provided criteria will be performed, and there will be no output data structure.</w:t>
      </w:r>
    </w:p>
    <w:p w14:paraId="4430833B" w14:textId="2FDF7EC0" w:rsidR="00A51126" w:rsidRDefault="00A51126" w:rsidP="00A51126">
      <w:pPr>
        <w:pStyle w:val="ListParagraph"/>
        <w:numPr>
          <w:ilvl w:val="0"/>
          <w:numId w:val="26"/>
        </w:numPr>
      </w:pPr>
      <w:del w:id="1445" w:author="Bryan Harter" w:date="2017-05-13T18:02:00Z">
        <w:r w:rsidDel="00FB1E9E">
          <w:rPr>
            <w:rFonts w:ascii="Monaco" w:hAnsi="Monaco"/>
            <w:b/>
            <w:color w:val="FF0000"/>
            <w:sz w:val="22"/>
            <w:szCs w:val="22"/>
          </w:rPr>
          <w:delText>/range</w:delText>
        </w:r>
        <w:r w:rsidRPr="00AA54F9" w:rsidDel="00FB1E9E">
          <w:delText>:</w:delText>
        </w:r>
        <w:r w:rsidDel="00FB1E9E">
          <w:delText xml:space="preserve"> List the beginning and end times (and orbits) of the data contained in the passed data structure </w:delText>
        </w:r>
        <w:r w:rsidDel="00FB1E9E">
          <w:rPr>
            <w:rFonts w:ascii="Monaco" w:hAnsi="Monaco"/>
            <w:color w:val="000000" w:themeColor="text1"/>
            <w:sz w:val="22"/>
            <w:szCs w:val="22"/>
          </w:rPr>
          <w:delText>insitu_in</w:delText>
        </w:r>
        <w:r w:rsidR="00F70A0C" w:rsidDel="00FB1E9E">
          <w:delText>.  N.B., i</w:delText>
        </w:r>
        <w:r w:rsidDel="00FB1E9E">
          <w:delText xml:space="preserve">f this keyword is present, no down-selection of data based on any provided criteria </w:delText>
        </w:r>
      </w:del>
      <w:r>
        <w:t>will be performed, and there will be no output data structure.</w:t>
      </w:r>
    </w:p>
    <w:p w14:paraId="14274C6F" w14:textId="40ABB120" w:rsidR="00A51126" w:rsidRDefault="00A51126" w:rsidP="00A51126">
      <w:pPr>
        <w:pStyle w:val="ListParagraph"/>
        <w:numPr>
          <w:ilvl w:val="0"/>
          <w:numId w:val="26"/>
        </w:numPr>
      </w:pPr>
      <w:r>
        <w:rPr>
          <w:rFonts w:ascii="Monaco" w:hAnsi="Monaco"/>
          <w:b/>
          <w:color w:val="FF0000"/>
          <w:sz w:val="22"/>
          <w:szCs w:val="22"/>
        </w:rPr>
        <w:t>parameter</w:t>
      </w:r>
      <w:r w:rsidRPr="00751A54">
        <w:t>:</w:t>
      </w:r>
      <w:r>
        <w:t xml:space="preserve"> Either the name or index (see the </w:t>
      </w:r>
      <w:r w:rsidRPr="00751A54">
        <w:rPr>
          <w:rFonts w:ascii="Monaco" w:hAnsi="Monaco"/>
          <w:color w:val="FF0000"/>
          <w:sz w:val="22"/>
          <w:szCs w:val="22"/>
        </w:rPr>
        <w:t>/list</w:t>
      </w:r>
      <w:r>
        <w:t xml:space="preserve"> keyword) of the Key Parameter to be searched. This may be a single integer or string, if searching on a single parameter, or an array of integers or strings to search on multiple parameters simultaneously.</w:t>
      </w:r>
    </w:p>
    <w:p w14:paraId="42ABFFF6" w14:textId="2C0E563B" w:rsidR="00A51126" w:rsidRDefault="00A51126" w:rsidP="00A51126">
      <w:pPr>
        <w:pStyle w:val="ListParagraph"/>
        <w:numPr>
          <w:ilvl w:val="0"/>
          <w:numId w:val="26"/>
        </w:numPr>
      </w:pPr>
      <w:r>
        <w:rPr>
          <w:rFonts w:ascii="Monaco" w:hAnsi="Monaco"/>
          <w:b/>
          <w:color w:val="FF0000"/>
          <w:sz w:val="22"/>
          <w:szCs w:val="22"/>
        </w:rPr>
        <w:t>min</w:t>
      </w:r>
      <w:r w:rsidRPr="00751A54">
        <w:t>:</w:t>
      </w:r>
      <w:r>
        <w:t xml:space="preserve"> This is the minimum value for a given search criteria. If not included, then the minimum is assumed to be negative infinity. Like the </w:t>
      </w:r>
      <w:r w:rsidRPr="00751A54">
        <w:rPr>
          <w:rFonts w:ascii="Monaco" w:hAnsi="Monaco"/>
          <w:color w:val="FF0000"/>
          <w:sz w:val="22"/>
          <w:szCs w:val="22"/>
        </w:rPr>
        <w:t>parameter</w:t>
      </w:r>
      <w:r>
        <w:t xml:space="preserve"> keyword, this may </w:t>
      </w:r>
      <w:r w:rsidR="00362440">
        <w:t xml:space="preserve">be either a single value (if </w:t>
      </w:r>
      <w:r w:rsidR="00362440" w:rsidRPr="00041BA2">
        <w:rPr>
          <w:rFonts w:ascii="Monaco" w:hAnsi="Monaco"/>
          <w:color w:val="FF0000"/>
          <w:sz w:val="22"/>
          <w:szCs w:val="22"/>
        </w:rPr>
        <w:t>parameter</w:t>
      </w:r>
      <w:r>
        <w:t xml:space="preserve"> is only a single name</w:t>
      </w:r>
      <w:del w:id="1446" w:author="Bryan Harter" w:date="2017-05-13T18:03:00Z">
        <w:r w:rsidDel="00FB1E9E">
          <w:delText>/</w:delText>
        </w:r>
      </w:del>
      <w:del w:id="1447" w:author="Bryan Harter" w:date="2017-05-13T18:02:00Z">
        <w:r w:rsidDel="00FB1E9E">
          <w:delText>index</w:delText>
        </w:r>
      </w:del>
      <w:r>
        <w:t xml:space="preserve">) or an array of values, where each corresponds to the respective </w:t>
      </w:r>
      <w:r w:rsidR="00362440" w:rsidRPr="00041BA2">
        <w:rPr>
          <w:rFonts w:ascii="Monaco" w:hAnsi="Monaco"/>
          <w:color w:val="FF0000"/>
          <w:sz w:val="22"/>
          <w:szCs w:val="22"/>
        </w:rPr>
        <w:t>parameter</w:t>
      </w:r>
      <w:r w:rsidRPr="00041BA2">
        <w:rPr>
          <w:color w:val="000000" w:themeColor="text1"/>
        </w:rPr>
        <w:t xml:space="preserve"> </w:t>
      </w:r>
      <w:r>
        <w:t>name</w:t>
      </w:r>
      <w:del w:id="1448" w:author="Bryan Harter" w:date="2017-05-13T18:02:00Z">
        <w:r w:rsidDel="00FB1E9E">
          <w:delText>/index</w:delText>
        </w:r>
      </w:del>
      <w:r>
        <w:t>.</w:t>
      </w:r>
    </w:p>
    <w:p w14:paraId="5B875EB3" w14:textId="4AB6F2C2" w:rsidR="00A51126" w:rsidRPr="00751A54" w:rsidRDefault="00A51126" w:rsidP="00A51126">
      <w:pPr>
        <w:pStyle w:val="ListParagraph"/>
        <w:numPr>
          <w:ilvl w:val="0"/>
          <w:numId w:val="26"/>
        </w:numPr>
      </w:pPr>
      <w:r>
        <w:rPr>
          <w:rFonts w:ascii="Monaco" w:hAnsi="Monaco"/>
          <w:b/>
          <w:color w:val="FF0000"/>
          <w:sz w:val="22"/>
          <w:szCs w:val="22"/>
        </w:rPr>
        <w:t>max</w:t>
      </w:r>
      <w:r w:rsidRPr="00751A54">
        <w:t>:</w:t>
      </w:r>
      <w:r>
        <w:t xml:space="preserve"> This is the maximum value for a given search criteria. If not included, then the maximum is assumed to be infinity. Like the </w:t>
      </w:r>
      <w:r w:rsidRPr="00751A54">
        <w:rPr>
          <w:rFonts w:ascii="Monaco" w:hAnsi="Monaco"/>
          <w:color w:val="FF0000"/>
          <w:sz w:val="22"/>
          <w:szCs w:val="22"/>
        </w:rPr>
        <w:t>parameter</w:t>
      </w:r>
      <w:r>
        <w:t xml:space="preserve"> keyword, this may be either a single value (if </w:t>
      </w:r>
      <w:r w:rsidR="00362440" w:rsidRPr="00041BA2">
        <w:rPr>
          <w:rFonts w:ascii="Monaco" w:hAnsi="Monaco"/>
          <w:color w:val="FF0000"/>
          <w:sz w:val="22"/>
          <w:szCs w:val="22"/>
        </w:rPr>
        <w:t>parameter</w:t>
      </w:r>
      <w:r w:rsidRPr="00041BA2">
        <w:rPr>
          <w:color w:val="000000" w:themeColor="text1"/>
        </w:rPr>
        <w:t xml:space="preserve"> </w:t>
      </w:r>
      <w:r>
        <w:t>is only a single name</w:t>
      </w:r>
      <w:del w:id="1449" w:author="Bryan Harter" w:date="2017-05-13T18:03:00Z">
        <w:r w:rsidDel="00FB1E9E">
          <w:delText>/index</w:delText>
        </w:r>
      </w:del>
      <w:r>
        <w:t xml:space="preserve">) or an array of values, where each corresponds to the respective </w:t>
      </w:r>
      <w:r w:rsidR="00362440" w:rsidRPr="00041BA2">
        <w:t>parameter</w:t>
      </w:r>
      <w:r>
        <w:t xml:space="preserve"> name</w:t>
      </w:r>
      <w:del w:id="1450" w:author="Bryan Harter" w:date="2017-05-13T18:02:00Z">
        <w:r w:rsidDel="00FB1E9E">
          <w:delText>/index</w:delText>
        </w:r>
      </w:del>
      <w:r>
        <w:t>.</w:t>
      </w:r>
    </w:p>
    <w:p w14:paraId="7348ED2A" w14:textId="1D2BF5FC" w:rsidR="00A51126" w:rsidDel="00FB1E9E" w:rsidRDefault="00A51126" w:rsidP="00A51126">
      <w:pPr>
        <w:pStyle w:val="ListParagraph"/>
        <w:numPr>
          <w:ilvl w:val="0"/>
          <w:numId w:val="26"/>
        </w:numPr>
        <w:rPr>
          <w:del w:id="1451" w:author="Bryan Harter" w:date="2017-05-13T18:02:00Z"/>
        </w:rPr>
      </w:pPr>
      <w:del w:id="1452" w:author="Bryan Harter" w:date="2017-05-13T18:02:00Z">
        <w:r w:rsidRPr="00751A54" w:rsidDel="00FB1E9E">
          <w:rPr>
            <w:rFonts w:ascii="Monaco" w:hAnsi="Monaco"/>
            <w:b/>
            <w:color w:val="FF0000"/>
            <w:sz w:val="22"/>
            <w:szCs w:val="22"/>
          </w:rPr>
          <w:delText>/debug</w:delText>
        </w:r>
        <w:r w:rsidDel="00FB1E9E">
          <w:delText>: On error, “stop immediately at the offending statement and print the current program stack.”  I.e., a less graceful but more informative exit from the procedure upon the occasion of an error.</w:delText>
        </w:r>
        <w:bookmarkStart w:id="1453" w:name="_Toc482474212"/>
        <w:bookmarkStart w:id="1454" w:name="_Toc482474697"/>
        <w:bookmarkEnd w:id="1453"/>
        <w:bookmarkEnd w:id="1454"/>
      </w:del>
    </w:p>
    <w:p w14:paraId="4FBF52ED" w14:textId="25E12E38" w:rsidR="00A51126" w:rsidRPr="005C20E7" w:rsidDel="00FB1E9E" w:rsidRDefault="00A51126" w:rsidP="00A51126">
      <w:pPr>
        <w:pStyle w:val="ListParagraph"/>
        <w:numPr>
          <w:ilvl w:val="0"/>
          <w:numId w:val="26"/>
        </w:numPr>
        <w:rPr>
          <w:del w:id="1455" w:author="Bryan Harter" w:date="2017-05-13T18:02:00Z"/>
        </w:rPr>
      </w:pPr>
      <w:del w:id="1456" w:author="Bryan Harter" w:date="2017-05-13T18:02:00Z">
        <w:r w:rsidRPr="00751A54" w:rsidDel="00FB1E9E">
          <w:rPr>
            <w:rFonts w:ascii="Monaco" w:hAnsi="Monaco"/>
            <w:b/>
            <w:color w:val="FF0000"/>
            <w:sz w:val="22"/>
            <w:szCs w:val="22"/>
          </w:rPr>
          <w:delText>/help</w:delText>
        </w:r>
        <w:r w:rsidDel="00FB1E9E">
          <w:delText>: Invoke this list.</w:delText>
        </w:r>
        <w:bookmarkStart w:id="1457" w:name="_Toc482474213"/>
        <w:bookmarkStart w:id="1458" w:name="_Toc482474698"/>
        <w:bookmarkEnd w:id="1457"/>
        <w:bookmarkEnd w:id="1458"/>
      </w:del>
    </w:p>
    <w:p w14:paraId="79DD32DF" w14:textId="59A5B8A8" w:rsidR="00A51126" w:rsidDel="006C39E2" w:rsidRDefault="00A51126" w:rsidP="00A51126">
      <w:pPr>
        <w:pStyle w:val="Heading3"/>
        <w:rPr>
          <w:del w:id="1459" w:author="Bryan Harter" w:date="2017-05-13T17:22:00Z"/>
        </w:rPr>
      </w:pPr>
      <w:bookmarkStart w:id="1460" w:name="_mvn_kp_iuvs_search"/>
      <w:bookmarkEnd w:id="1460"/>
      <w:del w:id="1461" w:author="Bryan Harter" w:date="2017-05-13T17:22:00Z">
        <w:r w:rsidDel="006C39E2">
          <w:delText>mvn_kp_iuvs_search</w:delText>
        </w:r>
        <w:bookmarkStart w:id="1462" w:name="_Toc482474214"/>
        <w:bookmarkStart w:id="1463" w:name="_Toc482474699"/>
        <w:bookmarkEnd w:id="1462"/>
        <w:bookmarkEnd w:id="1463"/>
      </w:del>
    </w:p>
    <w:p w14:paraId="35F5A0FB" w14:textId="21703BD5" w:rsidR="00A51126" w:rsidRPr="00E65F70" w:rsidDel="006C39E2" w:rsidRDefault="00A51126" w:rsidP="00A51126">
      <w:pPr>
        <w:pStyle w:val="Heading4"/>
        <w:rPr>
          <w:del w:id="1464" w:author="Bryan Harter" w:date="2017-05-13T17:22:00Z"/>
        </w:rPr>
      </w:pPr>
      <w:del w:id="1465" w:author="Bryan Harter" w:date="2017-05-13T17:22:00Z">
        <w:r w:rsidDel="006C39E2">
          <w:delText>Description</w:delText>
        </w:r>
        <w:bookmarkStart w:id="1466" w:name="_Toc482474215"/>
        <w:bookmarkStart w:id="1467" w:name="_Toc482474700"/>
        <w:bookmarkEnd w:id="1466"/>
        <w:bookmarkEnd w:id="1467"/>
      </w:del>
    </w:p>
    <w:p w14:paraId="2B2D7C5A" w14:textId="6B5B9250" w:rsidR="00A51126" w:rsidRPr="007B2645" w:rsidDel="006C39E2" w:rsidRDefault="00A51126" w:rsidP="00A51126">
      <w:pPr>
        <w:pStyle w:val="ListParagraph"/>
        <w:ind w:left="1080"/>
        <w:rPr>
          <w:del w:id="1468" w:author="Bryan Harter" w:date="2017-05-13T17:22:00Z"/>
        </w:rPr>
      </w:pPr>
      <w:del w:id="1469" w:author="Bryan Harter" w:date="2017-05-13T17:22:00Z">
        <w:r w:rsidDel="006C39E2">
          <w:rPr>
            <w:rFonts w:cs="Monaco"/>
          </w:rPr>
          <w:delText>Similar to the previous procedure, this provides the ability for the user to search through an IUVS KP data structure that is stored in memory for records that match a set of criteria.  Due to the more complicated nature of the IUVS KP data, this routine is somewhat more complicated than its in-situ counterpart.</w:delText>
        </w:r>
        <w:bookmarkStart w:id="1470" w:name="_Toc482474216"/>
        <w:bookmarkStart w:id="1471" w:name="_Toc482474701"/>
        <w:bookmarkEnd w:id="1470"/>
        <w:bookmarkEnd w:id="1471"/>
      </w:del>
    </w:p>
    <w:p w14:paraId="0B0840E5" w14:textId="2D67F37F" w:rsidR="00A51126" w:rsidRPr="008D5222" w:rsidDel="006C39E2" w:rsidRDefault="00A51126" w:rsidP="00A51126">
      <w:pPr>
        <w:pStyle w:val="Heading4"/>
        <w:rPr>
          <w:del w:id="1472" w:author="Bryan Harter" w:date="2017-05-13T17:22:00Z"/>
        </w:rPr>
      </w:pPr>
      <w:del w:id="1473" w:author="Bryan Harter" w:date="2017-05-13T17:22:00Z">
        <w:r w:rsidDel="006C39E2">
          <w:delText>Example Usage</w:delText>
        </w:r>
        <w:bookmarkStart w:id="1474" w:name="_Toc482474217"/>
        <w:bookmarkStart w:id="1475" w:name="_Toc482474702"/>
        <w:bookmarkEnd w:id="1474"/>
        <w:bookmarkEnd w:id="1475"/>
      </w:del>
    </w:p>
    <w:p w14:paraId="56AE4D82" w14:textId="073EFD6A" w:rsidR="00A51126" w:rsidRPr="00DE0C37" w:rsidDel="006C39E2" w:rsidRDefault="00A51126" w:rsidP="00A51126">
      <w:pPr>
        <w:pStyle w:val="ListParagraph"/>
        <w:numPr>
          <w:ilvl w:val="0"/>
          <w:numId w:val="25"/>
        </w:numPr>
        <w:ind w:left="990" w:hanging="270"/>
        <w:rPr>
          <w:del w:id="1476" w:author="Bryan Harter" w:date="2017-05-13T17:22:00Z"/>
        </w:rPr>
      </w:pPr>
      <w:del w:id="1477" w:author="Bryan Harter" w:date="2017-05-13T17:22:00Z">
        <w:r w:rsidDel="006C39E2">
          <w:delText xml:space="preserve">Find all data records that were obtained when the spacecraft was at an altitude greater than 5590km, and store the results in </w:delText>
        </w:r>
        <w:r w:rsidDel="006C39E2">
          <w:rPr>
            <w:rFonts w:ascii="Monaco" w:hAnsi="Monaco"/>
            <w:sz w:val="22"/>
            <w:szCs w:val="22"/>
          </w:rPr>
          <w:delText>i</w:delText>
        </w:r>
        <w:r w:rsidRPr="00DE0C37" w:rsidDel="006C39E2">
          <w:rPr>
            <w:rFonts w:ascii="Monaco" w:hAnsi="Monaco"/>
            <w:sz w:val="22"/>
            <w:szCs w:val="22"/>
          </w:rPr>
          <w:delText>u</w:delText>
        </w:r>
        <w:r w:rsidDel="006C39E2">
          <w:rPr>
            <w:rFonts w:ascii="Monaco" w:hAnsi="Monaco"/>
            <w:sz w:val="22"/>
            <w:szCs w:val="22"/>
          </w:rPr>
          <w:delText>vs</w:delText>
        </w:r>
        <w:r w:rsidRPr="00DE0C37" w:rsidDel="006C39E2">
          <w:rPr>
            <w:rFonts w:ascii="Monaco" w:hAnsi="Monaco"/>
            <w:sz w:val="22"/>
            <w:szCs w:val="22"/>
          </w:rPr>
          <w:delText>_out</w:delText>
        </w:r>
        <w:r w:rsidDel="006C39E2">
          <w:delText>.</w:delText>
        </w:r>
        <w:bookmarkStart w:id="1478" w:name="_Toc482474218"/>
        <w:bookmarkStart w:id="1479" w:name="_Toc482474703"/>
        <w:bookmarkEnd w:id="1478"/>
        <w:bookmarkEnd w:id="1479"/>
      </w:del>
    </w:p>
    <w:p w14:paraId="77E05688" w14:textId="168C8D73" w:rsidR="00A51126" w:rsidRPr="00DE0C37" w:rsidDel="006C39E2" w:rsidRDefault="00A51126" w:rsidP="00A51126">
      <w:pPr>
        <w:pStyle w:val="ListParagraph"/>
        <w:ind w:left="990"/>
        <w:rPr>
          <w:del w:id="1480" w:author="Bryan Harter" w:date="2017-05-13T17:22:00Z"/>
        </w:rPr>
      </w:pPr>
      <w:bookmarkStart w:id="1481" w:name="_Toc482474219"/>
      <w:bookmarkStart w:id="1482" w:name="_Toc482474704"/>
      <w:bookmarkEnd w:id="1481"/>
      <w:bookmarkEnd w:id="1482"/>
    </w:p>
    <w:p w14:paraId="7464853B" w14:textId="6B0759CD" w:rsidR="00A51126" w:rsidRPr="00DE0C37" w:rsidDel="006C39E2" w:rsidRDefault="00A51126" w:rsidP="00A51126">
      <w:pPr>
        <w:ind w:left="990"/>
        <w:rPr>
          <w:del w:id="1483" w:author="Bryan Harter" w:date="2017-05-13T17:22:00Z"/>
          <w:rFonts w:ascii="Monaco" w:hAnsi="Monaco"/>
          <w:color w:val="FF0000"/>
          <w:sz w:val="22"/>
          <w:szCs w:val="22"/>
        </w:rPr>
      </w:pPr>
      <w:del w:id="1484" w:author="Bryan Harter" w:date="2017-05-13T16:55:00Z">
        <w:r w:rsidRPr="00DE0C37" w:rsidDel="009F3D8A">
          <w:rPr>
            <w:rFonts w:ascii="Monaco" w:hAnsi="Monaco"/>
            <w:sz w:val="22"/>
            <w:szCs w:val="22"/>
          </w:rPr>
          <w:delText>IDL&gt;</w:delText>
        </w:r>
      </w:del>
      <w:del w:id="1485" w:author="Bryan Harter" w:date="2017-05-13T17:22:00Z">
        <w:r w:rsidRPr="00DE0C37" w:rsidDel="006C39E2">
          <w:rPr>
            <w:rFonts w:ascii="Monaco" w:hAnsi="Monaco"/>
            <w:sz w:val="22"/>
            <w:szCs w:val="22"/>
          </w:rPr>
          <w:delText xml:space="preserve"> </w:delText>
        </w:r>
        <w:r w:rsidRPr="00DE0C37" w:rsidDel="006C39E2">
          <w:rPr>
            <w:rFonts w:ascii="Monaco" w:hAnsi="Monaco"/>
            <w:b/>
            <w:color w:val="007F7F"/>
            <w:sz w:val="22"/>
            <w:szCs w:val="22"/>
          </w:rPr>
          <w:delText>mvn_kp_</w:delText>
        </w:r>
        <w:r w:rsidDel="006C39E2">
          <w:rPr>
            <w:rFonts w:ascii="Monaco" w:hAnsi="Monaco"/>
            <w:b/>
            <w:color w:val="007F7F"/>
            <w:sz w:val="22"/>
            <w:szCs w:val="22"/>
          </w:rPr>
          <w:delText>iuvs_search</w:delText>
        </w:r>
        <w:r w:rsidDel="006C39E2">
          <w:rPr>
            <w:rFonts w:ascii="Monaco" w:hAnsi="Monaco"/>
            <w:sz w:val="22"/>
            <w:szCs w:val="22"/>
          </w:rPr>
          <w:delText>, iuvs</w:delText>
        </w:r>
      </w:del>
      <w:ins w:id="1486" w:author="Kevin McGouldrick" w:date="2015-11-17T13:01:00Z">
        <w:del w:id="1487" w:author="Bryan Harter" w:date="2017-05-13T17:22:00Z">
          <w:r w:rsidR="00C23E83" w:rsidDel="006C39E2">
            <w:rPr>
              <w:rFonts w:ascii="Monaco" w:hAnsi="Monaco"/>
              <w:sz w:val="22"/>
              <w:szCs w:val="22"/>
            </w:rPr>
            <w:delText>_in</w:delText>
          </w:r>
        </w:del>
      </w:ins>
      <w:del w:id="1488" w:author="Bryan Harter" w:date="2017-05-13T17:22:00Z">
        <w:r w:rsidRPr="00DE0C37" w:rsidDel="006C39E2">
          <w:rPr>
            <w:rFonts w:ascii="Monaco" w:hAnsi="Monaco"/>
            <w:sz w:val="22"/>
            <w:szCs w:val="22"/>
          </w:rPr>
          <w:delText xml:space="preserve">, </w:delText>
        </w:r>
        <w:r w:rsidDel="006C39E2">
          <w:rPr>
            <w:rFonts w:ascii="Monaco" w:hAnsi="Monaco"/>
            <w:sz w:val="22"/>
            <w:szCs w:val="22"/>
          </w:rPr>
          <w:delText xml:space="preserve">iuvs_out, </w:delText>
        </w:r>
        <w:r w:rsidR="00272AF4" w:rsidDel="006C39E2">
          <w:rPr>
            <w:rFonts w:ascii="Monaco" w:hAnsi="Monaco"/>
            <w:sz w:val="22"/>
            <w:szCs w:val="22"/>
          </w:rPr>
          <w:delText>parameter=</w:delText>
        </w:r>
        <w:r w:rsidRPr="00DE0C37" w:rsidDel="006C39E2">
          <w:rPr>
            <w:rFonts w:ascii="Monaco" w:hAnsi="Monaco"/>
            <w:sz w:val="22"/>
            <w:szCs w:val="22"/>
          </w:rPr>
          <w:delText>‘</w:delText>
        </w:r>
        <w:r w:rsidRPr="00DE0C37" w:rsidDel="006C39E2">
          <w:rPr>
            <w:rFonts w:ascii="Monaco" w:hAnsi="Monaco"/>
            <w:color w:val="FF0000"/>
            <w:sz w:val="22"/>
            <w:szCs w:val="22"/>
          </w:rPr>
          <w:delText>s</w:delText>
        </w:r>
        <w:r w:rsidDel="006C39E2">
          <w:rPr>
            <w:rFonts w:ascii="Monaco" w:hAnsi="Monaco"/>
            <w:color w:val="FF0000"/>
            <w:sz w:val="22"/>
            <w:szCs w:val="22"/>
          </w:rPr>
          <w:delText>pacecraft.altitude</w:delText>
        </w:r>
        <w:r w:rsidRPr="00DE0C37" w:rsidDel="006C39E2">
          <w:rPr>
            <w:rFonts w:ascii="Monaco" w:hAnsi="Monaco"/>
            <w:sz w:val="22"/>
            <w:szCs w:val="22"/>
          </w:rPr>
          <w:delText>’</w:delText>
        </w:r>
        <w:r w:rsidDel="006C39E2">
          <w:rPr>
            <w:rFonts w:ascii="Monaco" w:hAnsi="Monaco"/>
            <w:sz w:val="22"/>
            <w:szCs w:val="22"/>
          </w:rPr>
          <w:delText>, min=</w:delText>
        </w:r>
        <w:r w:rsidDel="006C39E2">
          <w:rPr>
            <w:rFonts w:ascii="Monaco" w:hAnsi="Monaco"/>
            <w:b/>
            <w:color w:val="008000"/>
            <w:sz w:val="22"/>
            <w:szCs w:val="22"/>
          </w:rPr>
          <w:delText>5590</w:delText>
        </w:r>
        <w:bookmarkStart w:id="1489" w:name="_Toc482474220"/>
        <w:bookmarkStart w:id="1490" w:name="_Toc482474705"/>
        <w:bookmarkEnd w:id="1489"/>
        <w:bookmarkEnd w:id="1490"/>
      </w:del>
    </w:p>
    <w:p w14:paraId="4F5822F1" w14:textId="140D0D61" w:rsidR="00A51126" w:rsidRPr="00DE0C37" w:rsidDel="006C39E2" w:rsidRDefault="00A51126" w:rsidP="00A51126">
      <w:pPr>
        <w:rPr>
          <w:del w:id="1491" w:author="Bryan Harter" w:date="2017-05-13T17:22:00Z"/>
        </w:rPr>
      </w:pPr>
      <w:bookmarkStart w:id="1492" w:name="_Toc482474221"/>
      <w:bookmarkStart w:id="1493" w:name="_Toc482474706"/>
      <w:bookmarkEnd w:id="1492"/>
      <w:bookmarkEnd w:id="1493"/>
    </w:p>
    <w:p w14:paraId="034150CB" w14:textId="51605D9D" w:rsidR="00A51126" w:rsidRPr="00DE0C37" w:rsidDel="006C39E2" w:rsidRDefault="00A51126" w:rsidP="00A51126">
      <w:pPr>
        <w:pStyle w:val="ListParagraph"/>
        <w:numPr>
          <w:ilvl w:val="0"/>
          <w:numId w:val="25"/>
        </w:numPr>
        <w:ind w:left="990" w:hanging="270"/>
        <w:rPr>
          <w:del w:id="1494" w:author="Bryan Harter" w:date="2017-05-13T17:22:00Z"/>
        </w:rPr>
      </w:pPr>
      <w:del w:id="1495" w:author="Bryan Harter" w:date="2017-05-13T17:22:00Z">
        <w:r w:rsidDel="006C39E2">
          <w:delText>Find all IUVS coronal low resolution limb scans in which the CO</w:delText>
        </w:r>
        <w:r w:rsidRPr="00043E85" w:rsidDel="006C39E2">
          <w:rPr>
            <w:vertAlign w:val="subscript"/>
          </w:rPr>
          <w:delText>2</w:delText>
        </w:r>
        <w:r w:rsidDel="006C39E2">
          <w:delText xml:space="preserve"> density was above 1</w:delText>
        </w:r>
        <w:r w:rsidR="004E4747" w:rsidDel="006C39E2">
          <w:delText>.49x10</w:delText>
        </w:r>
        <w:r w:rsidRPr="004E4747" w:rsidDel="006C39E2">
          <w:rPr>
            <w:vertAlign w:val="superscript"/>
          </w:rPr>
          <w:delText>9</w:delText>
        </w:r>
        <w:r w:rsidR="004E4747" w:rsidDel="006C39E2">
          <w:delText>cm</w:delText>
        </w:r>
        <w:r w:rsidR="004E4747" w:rsidRPr="004E4747" w:rsidDel="006C39E2">
          <w:rPr>
            <w:vertAlign w:val="superscript"/>
          </w:rPr>
          <w:delText>-3</w:delText>
        </w:r>
        <w:r w:rsidDel="006C39E2">
          <w:delText>.</w:delText>
        </w:r>
        <w:bookmarkStart w:id="1496" w:name="_Toc482474222"/>
        <w:bookmarkStart w:id="1497" w:name="_Toc482474707"/>
        <w:bookmarkEnd w:id="1496"/>
        <w:bookmarkEnd w:id="1497"/>
      </w:del>
    </w:p>
    <w:p w14:paraId="7BC53C08" w14:textId="78F42AFF" w:rsidR="00A51126" w:rsidRPr="00DE0C37" w:rsidDel="006C39E2" w:rsidRDefault="00A51126" w:rsidP="00A51126">
      <w:pPr>
        <w:pStyle w:val="ListParagraph"/>
        <w:ind w:left="990"/>
        <w:rPr>
          <w:del w:id="1498" w:author="Bryan Harter" w:date="2017-05-13T17:22:00Z"/>
        </w:rPr>
      </w:pPr>
      <w:bookmarkStart w:id="1499" w:name="_Toc482474223"/>
      <w:bookmarkStart w:id="1500" w:name="_Toc482474708"/>
      <w:bookmarkEnd w:id="1499"/>
      <w:bookmarkEnd w:id="1500"/>
    </w:p>
    <w:p w14:paraId="589CF944" w14:textId="36A94CB3" w:rsidR="00A51126" w:rsidDel="006C39E2" w:rsidRDefault="00A51126" w:rsidP="00A51126">
      <w:pPr>
        <w:ind w:left="990"/>
        <w:rPr>
          <w:del w:id="1501" w:author="Bryan Harter" w:date="2017-05-13T17:22:00Z"/>
          <w:rFonts w:ascii="Monaco" w:hAnsi="Monaco"/>
          <w:b/>
          <w:color w:val="008000"/>
          <w:sz w:val="22"/>
          <w:szCs w:val="22"/>
        </w:rPr>
      </w:pPr>
      <w:del w:id="1502" w:author="Bryan Harter" w:date="2017-05-13T16:55:00Z">
        <w:r w:rsidRPr="00DE0C37" w:rsidDel="009F3D8A">
          <w:rPr>
            <w:rFonts w:ascii="Monaco" w:hAnsi="Monaco"/>
            <w:sz w:val="22"/>
            <w:szCs w:val="22"/>
          </w:rPr>
          <w:delText>IDL&gt;</w:delText>
        </w:r>
      </w:del>
      <w:del w:id="1503" w:author="Bryan Harter" w:date="2017-05-13T17:22:00Z">
        <w:r w:rsidRPr="00DE0C37" w:rsidDel="006C39E2">
          <w:rPr>
            <w:rFonts w:ascii="Monaco" w:hAnsi="Monaco"/>
            <w:sz w:val="22"/>
            <w:szCs w:val="22"/>
          </w:rPr>
          <w:delText xml:space="preserve"> </w:delText>
        </w:r>
        <w:r w:rsidRPr="00DE0C37" w:rsidDel="006C39E2">
          <w:rPr>
            <w:rFonts w:ascii="Monaco" w:hAnsi="Monaco"/>
            <w:b/>
            <w:color w:val="007F7F"/>
            <w:sz w:val="22"/>
            <w:szCs w:val="22"/>
          </w:rPr>
          <w:delText>mvn_kp_</w:delText>
        </w:r>
        <w:r w:rsidR="009B6CBC" w:rsidDel="006C39E2">
          <w:rPr>
            <w:rFonts w:ascii="Monaco" w:hAnsi="Monaco"/>
            <w:b/>
            <w:color w:val="007F7F"/>
            <w:sz w:val="22"/>
            <w:szCs w:val="22"/>
          </w:rPr>
          <w:delText>iuvs</w:delText>
        </w:r>
        <w:r w:rsidDel="006C39E2">
          <w:rPr>
            <w:rFonts w:ascii="Monaco" w:hAnsi="Monaco"/>
            <w:b/>
            <w:color w:val="007F7F"/>
            <w:sz w:val="22"/>
            <w:szCs w:val="22"/>
          </w:rPr>
          <w:delText>_search</w:delText>
        </w:r>
        <w:r w:rsidR="009B6CBC" w:rsidDel="006C39E2">
          <w:rPr>
            <w:rFonts w:ascii="Monaco" w:hAnsi="Monaco"/>
            <w:sz w:val="22"/>
            <w:szCs w:val="22"/>
          </w:rPr>
          <w:delText>, iuvs</w:delText>
        </w:r>
      </w:del>
      <w:ins w:id="1504" w:author="Kevin McGouldrick" w:date="2015-11-17T13:01:00Z">
        <w:del w:id="1505" w:author="Bryan Harter" w:date="2017-05-13T17:22:00Z">
          <w:r w:rsidR="00C23E83" w:rsidDel="006C39E2">
            <w:rPr>
              <w:rFonts w:ascii="Monaco" w:hAnsi="Monaco"/>
              <w:sz w:val="22"/>
              <w:szCs w:val="22"/>
            </w:rPr>
            <w:delText>_in</w:delText>
          </w:r>
        </w:del>
      </w:ins>
      <w:del w:id="1506" w:author="Bryan Harter" w:date="2017-05-13T17:22:00Z">
        <w:r w:rsidRPr="00DE0C37" w:rsidDel="006C39E2">
          <w:rPr>
            <w:rFonts w:ascii="Monaco" w:hAnsi="Monaco"/>
            <w:sz w:val="22"/>
            <w:szCs w:val="22"/>
          </w:rPr>
          <w:delText xml:space="preserve">, </w:delText>
        </w:r>
        <w:r w:rsidR="009B6CBC" w:rsidDel="006C39E2">
          <w:rPr>
            <w:rFonts w:ascii="Monaco" w:hAnsi="Monaco"/>
            <w:sz w:val="22"/>
            <w:szCs w:val="22"/>
          </w:rPr>
          <w:delText>iuvs</w:delText>
        </w:r>
        <w:r w:rsidDel="006C39E2">
          <w:rPr>
            <w:rFonts w:ascii="Monaco" w:hAnsi="Monaco"/>
            <w:sz w:val="22"/>
            <w:szCs w:val="22"/>
          </w:rPr>
          <w:delText>_out, observation=</w:delText>
        </w:r>
      </w:del>
      <w:ins w:id="1507" w:author="Kevin McGouldrick" w:date="2015-11-17T13:02:00Z">
        <w:del w:id="1508" w:author="Bryan Harter" w:date="2017-05-13T17:22:00Z">
          <w:r w:rsidR="00C23E83" w:rsidDel="006C39E2">
            <w:rPr>
              <w:rFonts w:ascii="Monaco" w:hAnsi="Monaco"/>
              <w:sz w:val="22"/>
              <w:szCs w:val="22"/>
            </w:rPr>
            <w:delText>‘</w:delText>
          </w:r>
        </w:del>
      </w:ins>
      <w:del w:id="1509" w:author="Bryan Harter" w:date="2017-05-13T17:22:00Z">
        <w:r w:rsidRPr="00043E85" w:rsidDel="006C39E2">
          <w:rPr>
            <w:rFonts w:ascii="Monaco" w:hAnsi="Monaco"/>
            <w:color w:val="FF0000"/>
            <w:sz w:val="22"/>
            <w:szCs w:val="22"/>
          </w:rPr>
          <w:delText>CoronaLoresLimb</w:delText>
        </w:r>
        <w:r w:rsidDel="006C39E2">
          <w:rPr>
            <w:rFonts w:ascii="Monaco" w:hAnsi="Monaco"/>
            <w:sz w:val="22"/>
            <w:szCs w:val="22"/>
          </w:rPr>
          <w:delText xml:space="preserve">’, </w:delText>
        </w:r>
        <w:r w:rsidRPr="00272AF4" w:rsidDel="006C39E2">
          <w:rPr>
            <w:rFonts w:ascii="Monaco" w:hAnsi="Monaco"/>
            <w:sz w:val="22"/>
            <w:szCs w:val="22"/>
          </w:rPr>
          <w:delText>parameter</w:delText>
        </w:r>
        <w:r w:rsidDel="006C39E2">
          <w:rPr>
            <w:rFonts w:ascii="Monaco" w:hAnsi="Monaco"/>
            <w:sz w:val="22"/>
            <w:szCs w:val="22"/>
          </w:rPr>
          <w:delText>=</w:delText>
        </w:r>
      </w:del>
      <w:ins w:id="1510" w:author="Kevin McGouldrick" w:date="2015-11-17T13:02:00Z">
        <w:del w:id="1511" w:author="Bryan Harter" w:date="2017-05-13T17:22:00Z">
          <w:r w:rsidR="00C23E83" w:rsidDel="006C39E2">
            <w:rPr>
              <w:rFonts w:ascii="Monaco" w:hAnsi="Monaco"/>
              <w:sz w:val="22"/>
              <w:szCs w:val="22"/>
            </w:rPr>
            <w:delText>‘</w:delText>
          </w:r>
        </w:del>
      </w:ins>
      <w:del w:id="1512" w:author="Bryan Harter" w:date="2017-05-13T17:22:00Z">
        <w:r w:rsidR="00A8247D" w:rsidDel="006C39E2">
          <w:rPr>
            <w:rFonts w:ascii="Monaco" w:hAnsi="Monaco"/>
            <w:color w:val="FF0000"/>
            <w:sz w:val="22"/>
            <w:szCs w:val="22"/>
          </w:rPr>
          <w:delText>density</w:delText>
        </w:r>
        <w:r w:rsidDel="006C39E2">
          <w:rPr>
            <w:rFonts w:ascii="Monaco" w:hAnsi="Monaco"/>
            <w:sz w:val="22"/>
            <w:szCs w:val="22"/>
          </w:rPr>
          <w:delText>’, species=</w:delText>
        </w:r>
      </w:del>
      <w:ins w:id="1513" w:author="Kevin McGouldrick" w:date="2015-11-17T13:02:00Z">
        <w:del w:id="1514" w:author="Bryan Harter" w:date="2017-05-13T17:22:00Z">
          <w:r w:rsidR="00C23E83" w:rsidDel="006C39E2">
            <w:rPr>
              <w:rFonts w:ascii="Monaco" w:hAnsi="Monaco"/>
              <w:sz w:val="22"/>
              <w:szCs w:val="22"/>
            </w:rPr>
            <w:delText>‘</w:delText>
          </w:r>
        </w:del>
      </w:ins>
      <w:del w:id="1515" w:author="Bryan Harter" w:date="2017-05-13T17:22:00Z">
        <w:r w:rsidRPr="00043E85" w:rsidDel="006C39E2">
          <w:rPr>
            <w:rFonts w:ascii="Monaco" w:hAnsi="Monaco"/>
            <w:color w:val="FF0000"/>
            <w:sz w:val="22"/>
            <w:szCs w:val="22"/>
          </w:rPr>
          <w:delText>C</w:delText>
        </w:r>
        <w:r w:rsidDel="006C39E2">
          <w:rPr>
            <w:rFonts w:ascii="Monaco" w:hAnsi="Monaco"/>
            <w:color w:val="FF0000"/>
            <w:sz w:val="22"/>
            <w:szCs w:val="22"/>
          </w:rPr>
          <w:delText>O2</w:delText>
        </w:r>
        <w:r w:rsidDel="006C39E2">
          <w:rPr>
            <w:rFonts w:ascii="Monaco" w:hAnsi="Monaco"/>
            <w:sz w:val="22"/>
            <w:szCs w:val="22"/>
          </w:rPr>
          <w:delText>’, min=</w:delText>
        </w:r>
        <w:r w:rsidRPr="00043E85" w:rsidDel="006C39E2">
          <w:rPr>
            <w:rFonts w:ascii="Monaco" w:hAnsi="Monaco"/>
            <w:b/>
            <w:color w:val="008000"/>
            <w:sz w:val="22"/>
            <w:szCs w:val="22"/>
          </w:rPr>
          <w:delText>1490000000</w:delText>
        </w:r>
        <w:bookmarkStart w:id="1516" w:name="_Toc482474224"/>
        <w:bookmarkStart w:id="1517" w:name="_Toc482474709"/>
        <w:bookmarkEnd w:id="1516"/>
        <w:bookmarkEnd w:id="1517"/>
      </w:del>
    </w:p>
    <w:p w14:paraId="6E6E7515" w14:textId="17F043C6" w:rsidR="004E4747" w:rsidDel="006C39E2" w:rsidRDefault="004E4747" w:rsidP="00A51126">
      <w:pPr>
        <w:ind w:left="990"/>
        <w:rPr>
          <w:del w:id="1518" w:author="Bryan Harter" w:date="2017-05-13T17:22:00Z"/>
          <w:rFonts w:ascii="Monaco" w:hAnsi="Monaco"/>
          <w:b/>
          <w:color w:val="008000"/>
          <w:sz w:val="22"/>
          <w:szCs w:val="22"/>
        </w:rPr>
      </w:pPr>
      <w:bookmarkStart w:id="1519" w:name="_Toc482474225"/>
      <w:bookmarkStart w:id="1520" w:name="_Toc482474710"/>
      <w:bookmarkEnd w:id="1519"/>
      <w:bookmarkEnd w:id="1520"/>
    </w:p>
    <w:p w14:paraId="191387F0" w14:textId="15ACB08E" w:rsidR="00A51126" w:rsidRPr="00DE0C37" w:rsidDel="006C39E2" w:rsidRDefault="00A51126" w:rsidP="00A51126">
      <w:pPr>
        <w:pStyle w:val="ListParagraph"/>
        <w:numPr>
          <w:ilvl w:val="0"/>
          <w:numId w:val="25"/>
        </w:numPr>
        <w:ind w:left="990" w:hanging="270"/>
        <w:rPr>
          <w:del w:id="1521" w:author="Bryan Harter" w:date="2017-05-13T17:22:00Z"/>
        </w:rPr>
      </w:pPr>
      <w:del w:id="1522" w:author="Bryan Harter" w:date="2017-05-13T17:22:00Z">
        <w:r w:rsidDel="006C39E2">
          <w:delText>Find all IUVS coronal low resolution limb scans in which the CO</w:delText>
        </w:r>
        <w:r w:rsidRPr="00A838F6" w:rsidDel="006C39E2">
          <w:rPr>
            <w:vertAlign w:val="subscript"/>
          </w:rPr>
          <w:delText>2</w:delText>
        </w:r>
        <w:r w:rsidDel="006C39E2">
          <w:delText xml:space="preserve"> density was above 5.15x10</w:delText>
        </w:r>
        <w:r w:rsidRPr="004E4747" w:rsidDel="006C39E2">
          <w:rPr>
            <w:vertAlign w:val="superscript"/>
          </w:rPr>
          <w:delText>9</w:delText>
        </w:r>
        <w:r w:rsidR="004E4747" w:rsidDel="006C39E2">
          <w:delText>cm</w:delText>
        </w:r>
        <w:r w:rsidR="004E4747" w:rsidRPr="004E4747" w:rsidDel="006C39E2">
          <w:rPr>
            <w:vertAlign w:val="superscript"/>
          </w:rPr>
          <w:delText>-3</w:delText>
        </w:r>
        <w:r w:rsidR="00A8247D" w:rsidDel="006C39E2">
          <w:delText xml:space="preserve">, </w:delText>
        </w:r>
        <w:r w:rsidDel="006C39E2">
          <w:delText>and the spacecraft was located between 120km and 220km.</w:delText>
        </w:r>
        <w:bookmarkStart w:id="1523" w:name="_Toc482474226"/>
        <w:bookmarkStart w:id="1524" w:name="_Toc482474711"/>
        <w:bookmarkEnd w:id="1523"/>
        <w:bookmarkEnd w:id="1524"/>
      </w:del>
    </w:p>
    <w:p w14:paraId="1D52BAB0" w14:textId="1CFDEEA9" w:rsidR="00A51126" w:rsidRPr="00A838F6" w:rsidDel="006C39E2" w:rsidRDefault="00A51126" w:rsidP="00A51126">
      <w:pPr>
        <w:rPr>
          <w:del w:id="1525" w:author="Bryan Harter" w:date="2017-05-13T17:22:00Z"/>
          <w:rFonts w:ascii="Monaco" w:hAnsi="Monaco"/>
          <w:color w:val="FF0000"/>
          <w:sz w:val="22"/>
          <w:szCs w:val="22"/>
        </w:rPr>
      </w:pPr>
      <w:bookmarkStart w:id="1526" w:name="_Toc482474227"/>
      <w:bookmarkStart w:id="1527" w:name="_Toc482474712"/>
      <w:bookmarkEnd w:id="1526"/>
      <w:bookmarkEnd w:id="1527"/>
    </w:p>
    <w:p w14:paraId="09D0A3C5" w14:textId="7080223B" w:rsidR="00A51126" w:rsidRPr="00DE0C37" w:rsidDel="006C39E2" w:rsidRDefault="00A51126" w:rsidP="00A51126">
      <w:pPr>
        <w:ind w:left="990"/>
        <w:rPr>
          <w:del w:id="1528" w:author="Bryan Harter" w:date="2017-05-13T17:22:00Z"/>
          <w:rFonts w:ascii="Monaco" w:hAnsi="Monaco"/>
          <w:color w:val="FF0000"/>
          <w:sz w:val="22"/>
          <w:szCs w:val="22"/>
        </w:rPr>
      </w:pPr>
      <w:del w:id="1529" w:author="Bryan Harter" w:date="2017-05-13T16:55:00Z">
        <w:r w:rsidRPr="00DE0C37" w:rsidDel="009F3D8A">
          <w:rPr>
            <w:rFonts w:ascii="Monaco" w:hAnsi="Monaco"/>
            <w:sz w:val="22"/>
            <w:szCs w:val="22"/>
          </w:rPr>
          <w:delText>IDL&gt;</w:delText>
        </w:r>
      </w:del>
      <w:del w:id="1530" w:author="Bryan Harter" w:date="2017-05-13T17:22:00Z">
        <w:r w:rsidRPr="00DE0C37" w:rsidDel="006C39E2">
          <w:rPr>
            <w:rFonts w:ascii="Monaco" w:hAnsi="Monaco"/>
            <w:sz w:val="22"/>
            <w:szCs w:val="22"/>
          </w:rPr>
          <w:delText xml:space="preserve"> </w:delText>
        </w:r>
        <w:r w:rsidRPr="00DE0C37" w:rsidDel="006C39E2">
          <w:rPr>
            <w:rFonts w:ascii="Monaco" w:hAnsi="Monaco"/>
            <w:b/>
            <w:color w:val="007F7F"/>
            <w:sz w:val="22"/>
            <w:szCs w:val="22"/>
          </w:rPr>
          <w:delText>mvn_kp_</w:delText>
        </w:r>
        <w:r w:rsidR="009B6CBC" w:rsidDel="006C39E2">
          <w:rPr>
            <w:rFonts w:ascii="Monaco" w:hAnsi="Monaco"/>
            <w:b/>
            <w:color w:val="007F7F"/>
            <w:sz w:val="22"/>
            <w:szCs w:val="22"/>
          </w:rPr>
          <w:delText>i</w:delText>
        </w:r>
        <w:r w:rsidDel="006C39E2">
          <w:rPr>
            <w:rFonts w:ascii="Monaco" w:hAnsi="Monaco"/>
            <w:b/>
            <w:color w:val="007F7F"/>
            <w:sz w:val="22"/>
            <w:szCs w:val="22"/>
          </w:rPr>
          <w:delText>u</w:delText>
        </w:r>
        <w:r w:rsidR="009B6CBC" w:rsidDel="006C39E2">
          <w:rPr>
            <w:rFonts w:ascii="Monaco" w:hAnsi="Monaco"/>
            <w:b/>
            <w:color w:val="007F7F"/>
            <w:sz w:val="22"/>
            <w:szCs w:val="22"/>
          </w:rPr>
          <w:delText>vs</w:delText>
        </w:r>
        <w:r w:rsidDel="006C39E2">
          <w:rPr>
            <w:rFonts w:ascii="Monaco" w:hAnsi="Monaco"/>
            <w:b/>
            <w:color w:val="007F7F"/>
            <w:sz w:val="22"/>
            <w:szCs w:val="22"/>
          </w:rPr>
          <w:delText>_search</w:delText>
        </w:r>
        <w:r w:rsidR="009B6CBC" w:rsidDel="006C39E2">
          <w:rPr>
            <w:rFonts w:ascii="Monaco" w:hAnsi="Monaco"/>
            <w:sz w:val="22"/>
            <w:szCs w:val="22"/>
          </w:rPr>
          <w:delText>, iuvs</w:delText>
        </w:r>
        <w:r w:rsidRPr="00DE0C37" w:rsidDel="006C39E2">
          <w:rPr>
            <w:rFonts w:ascii="Monaco" w:hAnsi="Monaco"/>
            <w:sz w:val="22"/>
            <w:szCs w:val="22"/>
          </w:rPr>
          <w:delText xml:space="preserve">, </w:delText>
        </w:r>
        <w:r w:rsidR="009B6CBC" w:rsidDel="006C39E2">
          <w:rPr>
            <w:rFonts w:ascii="Monaco" w:hAnsi="Monaco"/>
            <w:sz w:val="22"/>
            <w:szCs w:val="22"/>
          </w:rPr>
          <w:delText>i</w:delText>
        </w:r>
        <w:r w:rsidDel="006C39E2">
          <w:rPr>
            <w:rFonts w:ascii="Monaco" w:hAnsi="Monaco"/>
            <w:sz w:val="22"/>
            <w:szCs w:val="22"/>
          </w:rPr>
          <w:delText>u</w:delText>
        </w:r>
        <w:r w:rsidR="009B6CBC" w:rsidDel="006C39E2">
          <w:rPr>
            <w:rFonts w:ascii="Monaco" w:hAnsi="Monaco"/>
            <w:sz w:val="22"/>
            <w:szCs w:val="22"/>
          </w:rPr>
          <w:delText>vs</w:delText>
        </w:r>
        <w:r w:rsidDel="006C39E2">
          <w:rPr>
            <w:rFonts w:ascii="Monaco" w:hAnsi="Monaco"/>
            <w:sz w:val="22"/>
            <w:szCs w:val="22"/>
          </w:rPr>
          <w:delText>_out, observation=</w:delText>
        </w:r>
      </w:del>
      <w:ins w:id="1531" w:author="Kevin McGouldrick" w:date="2015-11-17T13:01:00Z">
        <w:del w:id="1532" w:author="Bryan Harter" w:date="2017-05-13T17:22:00Z">
          <w:r w:rsidR="00C23E83" w:rsidDel="006C39E2">
            <w:rPr>
              <w:rFonts w:ascii="Monaco" w:hAnsi="Monaco"/>
              <w:sz w:val="22"/>
              <w:szCs w:val="22"/>
            </w:rPr>
            <w:delText>‘</w:delText>
          </w:r>
        </w:del>
      </w:ins>
      <w:del w:id="1533" w:author="Bryan Harter" w:date="2017-05-13T17:22:00Z">
        <w:r w:rsidRPr="00043E85" w:rsidDel="006C39E2">
          <w:rPr>
            <w:rFonts w:ascii="Monaco" w:hAnsi="Monaco"/>
            <w:color w:val="FF0000"/>
            <w:sz w:val="22"/>
            <w:szCs w:val="22"/>
          </w:rPr>
          <w:delText>CoronaLoresLimb</w:delText>
        </w:r>
        <w:r w:rsidDel="006C39E2">
          <w:rPr>
            <w:rFonts w:ascii="Monaco" w:hAnsi="Monaco"/>
            <w:sz w:val="22"/>
            <w:szCs w:val="22"/>
          </w:rPr>
          <w:delText xml:space="preserve">’, </w:delText>
        </w:r>
        <w:r w:rsidRPr="00272AF4" w:rsidDel="006C39E2">
          <w:rPr>
            <w:rFonts w:ascii="Monaco" w:hAnsi="Monaco"/>
            <w:sz w:val="22"/>
            <w:szCs w:val="22"/>
          </w:rPr>
          <w:delText>parameter</w:delText>
        </w:r>
        <w:r w:rsidDel="006C39E2">
          <w:rPr>
            <w:rFonts w:ascii="Monaco" w:hAnsi="Monaco"/>
            <w:sz w:val="22"/>
            <w:szCs w:val="22"/>
          </w:rPr>
          <w:delText>=</w:delText>
        </w:r>
      </w:del>
      <w:ins w:id="1534" w:author="Kevin McGouldrick" w:date="2015-11-17T13:01:00Z">
        <w:del w:id="1535" w:author="Bryan Harter" w:date="2017-05-13T17:22:00Z">
          <w:r w:rsidR="00C23E83" w:rsidDel="006C39E2">
            <w:rPr>
              <w:rFonts w:ascii="Monaco" w:hAnsi="Monaco"/>
              <w:sz w:val="22"/>
              <w:szCs w:val="22"/>
            </w:rPr>
            <w:delText>‘</w:delText>
          </w:r>
        </w:del>
      </w:ins>
      <w:del w:id="1536" w:author="Bryan Harter" w:date="2017-05-13T17:22:00Z">
        <w:r w:rsidR="00A8247D" w:rsidDel="006C39E2">
          <w:rPr>
            <w:rFonts w:ascii="Monaco" w:hAnsi="Monaco"/>
            <w:color w:val="FF0000"/>
            <w:sz w:val="22"/>
            <w:szCs w:val="22"/>
          </w:rPr>
          <w:delText>density</w:delText>
        </w:r>
        <w:r w:rsidDel="006C39E2">
          <w:rPr>
            <w:rFonts w:ascii="Monaco" w:hAnsi="Monaco"/>
            <w:sz w:val="22"/>
            <w:szCs w:val="22"/>
          </w:rPr>
          <w:delText>’, species=</w:delText>
        </w:r>
      </w:del>
      <w:ins w:id="1537" w:author="Kevin McGouldrick" w:date="2015-11-17T13:02:00Z">
        <w:del w:id="1538" w:author="Bryan Harter" w:date="2017-05-13T17:22:00Z">
          <w:r w:rsidR="00C23E83" w:rsidDel="006C39E2">
            <w:rPr>
              <w:rFonts w:ascii="Monaco" w:hAnsi="Monaco"/>
              <w:sz w:val="22"/>
              <w:szCs w:val="22"/>
            </w:rPr>
            <w:delText>‘</w:delText>
          </w:r>
        </w:del>
      </w:ins>
      <w:del w:id="1539" w:author="Bryan Harter" w:date="2017-05-13T17:22:00Z">
        <w:r w:rsidRPr="00043E85" w:rsidDel="006C39E2">
          <w:rPr>
            <w:rFonts w:ascii="Monaco" w:hAnsi="Monaco"/>
            <w:color w:val="FF0000"/>
            <w:sz w:val="22"/>
            <w:szCs w:val="22"/>
          </w:rPr>
          <w:delText>C</w:delText>
        </w:r>
        <w:r w:rsidDel="006C39E2">
          <w:rPr>
            <w:rFonts w:ascii="Monaco" w:hAnsi="Monaco"/>
            <w:color w:val="FF0000"/>
            <w:sz w:val="22"/>
            <w:szCs w:val="22"/>
          </w:rPr>
          <w:delText>O2</w:delText>
        </w:r>
        <w:r w:rsidDel="006C39E2">
          <w:rPr>
            <w:rFonts w:ascii="Monaco" w:hAnsi="Monaco"/>
            <w:sz w:val="22"/>
            <w:szCs w:val="22"/>
          </w:rPr>
          <w:delText>’, min=</w:delText>
        </w:r>
        <w:r w:rsidDel="006C39E2">
          <w:rPr>
            <w:rFonts w:ascii="Monaco" w:hAnsi="Monaco"/>
            <w:b/>
            <w:color w:val="008000"/>
            <w:sz w:val="22"/>
            <w:szCs w:val="22"/>
          </w:rPr>
          <w:delText>5</w:delText>
        </w:r>
        <w:r w:rsidR="00264D6D" w:rsidDel="006C39E2">
          <w:rPr>
            <w:rFonts w:ascii="Monaco" w:hAnsi="Monaco"/>
            <w:b/>
            <w:color w:val="008000"/>
            <w:sz w:val="22"/>
            <w:szCs w:val="22"/>
          </w:rPr>
          <w:delText>.</w:delText>
        </w:r>
        <w:r w:rsidDel="006C39E2">
          <w:rPr>
            <w:rFonts w:ascii="Monaco" w:hAnsi="Monaco"/>
            <w:b/>
            <w:color w:val="008000"/>
            <w:sz w:val="22"/>
            <w:szCs w:val="22"/>
          </w:rPr>
          <w:delText>15</w:delText>
        </w:r>
        <w:r w:rsidR="00264D6D" w:rsidDel="006C39E2">
          <w:rPr>
            <w:rFonts w:ascii="Monaco" w:hAnsi="Monaco"/>
            <w:b/>
            <w:color w:val="008000"/>
            <w:sz w:val="22"/>
            <w:szCs w:val="22"/>
          </w:rPr>
          <w:delText>e9</w:delText>
        </w:r>
        <w:r w:rsidDel="006C39E2">
          <w:rPr>
            <w:rFonts w:ascii="Monaco" w:hAnsi="Monaco"/>
            <w:b/>
            <w:color w:val="008000"/>
            <w:sz w:val="22"/>
            <w:szCs w:val="22"/>
          </w:rPr>
          <w:delText xml:space="preserve">, </w:delText>
        </w:r>
        <w:r w:rsidRPr="00AA15D3" w:rsidDel="006C39E2">
          <w:rPr>
            <w:rFonts w:ascii="Monaco" w:hAnsi="Monaco"/>
            <w:color w:val="000000" w:themeColor="text1"/>
            <w:sz w:val="22"/>
            <w:szCs w:val="22"/>
          </w:rPr>
          <w:delText>altitude=[</w:delText>
        </w:r>
        <w:r w:rsidDel="006C39E2">
          <w:rPr>
            <w:rFonts w:ascii="Monaco" w:hAnsi="Monaco"/>
            <w:b/>
            <w:color w:val="008000"/>
            <w:sz w:val="22"/>
            <w:szCs w:val="22"/>
          </w:rPr>
          <w:delText>120</w:delText>
        </w:r>
        <w:r w:rsidDel="006C39E2">
          <w:rPr>
            <w:rFonts w:ascii="Monaco" w:hAnsi="Monaco"/>
            <w:sz w:val="22"/>
            <w:szCs w:val="22"/>
          </w:rPr>
          <w:delText xml:space="preserve">, </w:delText>
        </w:r>
        <w:r w:rsidDel="006C39E2">
          <w:rPr>
            <w:rFonts w:ascii="Monaco" w:hAnsi="Monaco"/>
            <w:b/>
            <w:color w:val="008000"/>
            <w:sz w:val="22"/>
            <w:szCs w:val="22"/>
          </w:rPr>
          <w:delText>220</w:delText>
        </w:r>
        <w:r w:rsidRPr="00AA15D3" w:rsidDel="006C39E2">
          <w:rPr>
            <w:rFonts w:ascii="Monaco" w:hAnsi="Monaco"/>
            <w:color w:val="000000" w:themeColor="text1"/>
            <w:sz w:val="22"/>
            <w:szCs w:val="22"/>
          </w:rPr>
          <w:delText>]</w:delText>
        </w:r>
        <w:bookmarkStart w:id="1540" w:name="_Toc482474228"/>
        <w:bookmarkStart w:id="1541" w:name="_Toc482474713"/>
        <w:bookmarkEnd w:id="1540"/>
        <w:bookmarkEnd w:id="1541"/>
      </w:del>
    </w:p>
    <w:p w14:paraId="24276807" w14:textId="7C094814" w:rsidR="00A51126" w:rsidDel="006C39E2" w:rsidRDefault="00A51126" w:rsidP="00A51126">
      <w:pPr>
        <w:pStyle w:val="Heading4"/>
        <w:rPr>
          <w:del w:id="1542" w:author="Bryan Harter" w:date="2017-05-13T17:22:00Z"/>
        </w:rPr>
      </w:pPr>
      <w:del w:id="1543" w:author="Bryan Harter" w:date="2017-05-13T17:22:00Z">
        <w:r w:rsidDel="006C39E2">
          <w:delText>Required Arguments</w:delText>
        </w:r>
        <w:bookmarkStart w:id="1544" w:name="_Toc482474229"/>
        <w:bookmarkStart w:id="1545" w:name="_Toc482474714"/>
        <w:bookmarkEnd w:id="1544"/>
        <w:bookmarkEnd w:id="1545"/>
      </w:del>
    </w:p>
    <w:p w14:paraId="16CE9582" w14:textId="44EF3BB4" w:rsidR="00A51126" w:rsidDel="006C39E2" w:rsidRDefault="00A51126" w:rsidP="00A51126">
      <w:pPr>
        <w:ind w:firstLine="720"/>
        <w:rPr>
          <w:del w:id="1546" w:author="Bryan Harter" w:date="2017-05-13T17:22:00Z"/>
        </w:rPr>
      </w:pPr>
      <w:del w:id="1547" w:author="Bryan Harter" w:date="2017-05-13T17:22:00Z">
        <w:r w:rsidDel="006C39E2">
          <w:rPr>
            <w:rFonts w:ascii="Monaco" w:hAnsi="Monaco"/>
            <w:b/>
            <w:color w:val="FF0000"/>
            <w:sz w:val="22"/>
            <w:szCs w:val="22"/>
          </w:rPr>
          <w:delText>iuvs_in</w:delText>
        </w:r>
        <w:r w:rsidDel="006C39E2">
          <w:delText xml:space="preserve">: </w:delText>
        </w:r>
        <w:bookmarkStart w:id="1548" w:name="_Toc482474230"/>
        <w:bookmarkStart w:id="1549" w:name="_Toc482474715"/>
        <w:bookmarkEnd w:id="1548"/>
        <w:bookmarkEnd w:id="1549"/>
      </w:del>
    </w:p>
    <w:p w14:paraId="0E4A6237" w14:textId="7F9B4046" w:rsidR="00A51126" w:rsidDel="006C39E2" w:rsidRDefault="00A51126" w:rsidP="00A51126">
      <w:pPr>
        <w:ind w:left="720"/>
        <w:rPr>
          <w:del w:id="1550" w:author="Bryan Harter" w:date="2017-05-13T17:22:00Z"/>
        </w:rPr>
      </w:pPr>
      <w:del w:id="1551" w:author="Bryan Harter" w:date="2017-05-13T17:22:00Z">
        <w:r w:rsidDel="006C39E2">
          <w:delText xml:space="preserve">The previously created IUVS KP data structure from which a subset of data </w:delText>
        </w:r>
        <w:r w:rsidR="00F70A0C" w:rsidDel="006C39E2">
          <w:delText>is</w:delText>
        </w:r>
        <w:r w:rsidDel="006C39E2">
          <w:delText xml:space="preserve"> to be extracted.</w:delText>
        </w:r>
        <w:bookmarkStart w:id="1552" w:name="_Toc482474231"/>
        <w:bookmarkStart w:id="1553" w:name="_Toc482474716"/>
        <w:bookmarkEnd w:id="1552"/>
        <w:bookmarkEnd w:id="1553"/>
      </w:del>
    </w:p>
    <w:p w14:paraId="56A67E1E" w14:textId="01FDAAE7" w:rsidR="00A51126" w:rsidDel="006C39E2" w:rsidRDefault="00A51126" w:rsidP="00A51126">
      <w:pPr>
        <w:ind w:left="720"/>
        <w:rPr>
          <w:del w:id="1554" w:author="Bryan Harter" w:date="2017-05-13T17:22:00Z"/>
        </w:rPr>
      </w:pPr>
      <w:bookmarkStart w:id="1555" w:name="_Toc482474232"/>
      <w:bookmarkStart w:id="1556" w:name="_Toc482474717"/>
      <w:bookmarkEnd w:id="1555"/>
      <w:bookmarkEnd w:id="1556"/>
    </w:p>
    <w:p w14:paraId="4C413032" w14:textId="1AB7A414" w:rsidR="00A51126" w:rsidDel="006C39E2" w:rsidRDefault="00A51126" w:rsidP="00A51126">
      <w:pPr>
        <w:rPr>
          <w:del w:id="1557" w:author="Bryan Harter" w:date="2017-05-13T17:22:00Z"/>
        </w:rPr>
      </w:pPr>
      <w:del w:id="1558" w:author="Bryan Harter" w:date="2017-05-13T17:22:00Z">
        <w:r w:rsidDel="006C39E2">
          <w:tab/>
        </w:r>
        <w:r w:rsidDel="006C39E2">
          <w:rPr>
            <w:rFonts w:ascii="Monaco" w:hAnsi="Monaco"/>
            <w:b/>
            <w:color w:val="FF0000"/>
            <w:sz w:val="22"/>
            <w:szCs w:val="22"/>
          </w:rPr>
          <w:delText>iuvs</w:delText>
        </w:r>
        <w:r w:rsidRPr="004463D4" w:rsidDel="006C39E2">
          <w:rPr>
            <w:rFonts w:ascii="Monaco" w:hAnsi="Monaco"/>
            <w:b/>
            <w:color w:val="FF0000"/>
            <w:sz w:val="22"/>
            <w:szCs w:val="22"/>
          </w:rPr>
          <w:delText>_out</w:delText>
        </w:r>
        <w:r w:rsidDel="006C39E2">
          <w:delText xml:space="preserve">: </w:delText>
        </w:r>
        <w:bookmarkStart w:id="1559" w:name="_Toc482474233"/>
        <w:bookmarkStart w:id="1560" w:name="_Toc482474718"/>
        <w:bookmarkEnd w:id="1559"/>
        <w:bookmarkEnd w:id="1560"/>
      </w:del>
    </w:p>
    <w:p w14:paraId="7BE2CC32" w14:textId="6D5179F4" w:rsidR="00A51126" w:rsidDel="006C39E2" w:rsidRDefault="00A51126" w:rsidP="00A51126">
      <w:pPr>
        <w:ind w:left="720"/>
        <w:rPr>
          <w:del w:id="1561" w:author="Bryan Harter" w:date="2017-05-13T17:22:00Z"/>
        </w:rPr>
      </w:pPr>
      <w:del w:id="1562" w:author="Bryan Harter" w:date="2017-05-13T17:22:00Z">
        <w:r w:rsidDel="006C39E2">
          <w:delText>This user-defined variable will be the name of the structure retu</w:delText>
        </w:r>
        <w:r w:rsidR="00F70A0C" w:rsidDel="006C39E2">
          <w:delText>r</w:delText>
        </w:r>
        <w:r w:rsidDel="006C39E2">
          <w:delText>ned that contains all of the requested extracted subset of IUVS KP data.</w:delText>
        </w:r>
        <w:bookmarkStart w:id="1563" w:name="_Toc482474234"/>
        <w:bookmarkStart w:id="1564" w:name="_Toc482474719"/>
        <w:bookmarkEnd w:id="1563"/>
        <w:bookmarkEnd w:id="1564"/>
      </w:del>
    </w:p>
    <w:p w14:paraId="46C098CB" w14:textId="69C0834B" w:rsidR="00A51126" w:rsidDel="006C39E2" w:rsidRDefault="00A51126" w:rsidP="00A51126">
      <w:pPr>
        <w:ind w:left="720"/>
        <w:rPr>
          <w:del w:id="1565" w:author="Bryan Harter" w:date="2017-05-13T17:22:00Z"/>
        </w:rPr>
      </w:pPr>
      <w:bookmarkStart w:id="1566" w:name="_Toc482474235"/>
      <w:bookmarkStart w:id="1567" w:name="_Toc482474720"/>
      <w:bookmarkEnd w:id="1566"/>
      <w:bookmarkEnd w:id="1567"/>
    </w:p>
    <w:p w14:paraId="65B27CAF" w14:textId="2FD6553F" w:rsidR="00A51126" w:rsidRPr="000B1006" w:rsidDel="006C39E2" w:rsidRDefault="00A51126" w:rsidP="00A51126">
      <w:pPr>
        <w:ind w:left="720"/>
        <w:rPr>
          <w:del w:id="1568" w:author="Bryan Harter" w:date="2017-05-13T17:22:00Z"/>
        </w:rPr>
      </w:pPr>
      <w:del w:id="1569" w:author="Bryan Harter" w:date="2017-05-13T17:22:00Z">
        <w:r w:rsidDel="006C39E2">
          <w:delText xml:space="preserve">Either </w:delText>
        </w:r>
        <w:r w:rsidR="00A156E1" w:rsidDel="006C39E2">
          <w:rPr>
            <w:rFonts w:ascii="Monaco" w:hAnsi="Monaco"/>
            <w:b/>
            <w:color w:val="FF0000"/>
            <w:sz w:val="22"/>
            <w:szCs w:val="22"/>
          </w:rPr>
          <w:delText>p</w:delText>
        </w:r>
        <w:r w:rsidRPr="00355D42" w:rsidDel="006C39E2">
          <w:rPr>
            <w:rFonts w:ascii="Monaco" w:hAnsi="Monaco"/>
            <w:b/>
            <w:color w:val="FF0000"/>
            <w:sz w:val="22"/>
            <w:szCs w:val="22"/>
          </w:rPr>
          <w:delText>a</w:delText>
        </w:r>
        <w:r w:rsidR="00A156E1" w:rsidDel="006C39E2">
          <w:rPr>
            <w:rFonts w:ascii="Monaco" w:hAnsi="Monaco"/>
            <w:b/>
            <w:color w:val="FF0000"/>
            <w:sz w:val="22"/>
            <w:szCs w:val="22"/>
          </w:rPr>
          <w:delText>rameter</w:delText>
        </w:r>
        <w:r w:rsidDel="006C39E2">
          <w:delText xml:space="preserve"> or </w:delText>
        </w:r>
        <w:r w:rsidRPr="00355D42" w:rsidDel="006C39E2">
          <w:rPr>
            <w:rFonts w:ascii="Monaco" w:hAnsi="Monaco"/>
            <w:b/>
            <w:color w:val="FF0000"/>
            <w:sz w:val="22"/>
            <w:szCs w:val="22"/>
          </w:rPr>
          <w:delText>/list</w:delText>
        </w:r>
        <w:r w:rsidDel="006C39E2">
          <w:delText xml:space="preserve"> </w:delText>
        </w:r>
        <w:r w:rsidRPr="00F70A0C" w:rsidDel="006C39E2">
          <w:rPr>
            <w:b/>
          </w:rPr>
          <w:delText>must</w:delText>
        </w:r>
        <w:r w:rsidDel="006C39E2">
          <w:delText xml:space="preserve"> be present.</w:delText>
        </w:r>
        <w:bookmarkStart w:id="1570" w:name="_Toc482474236"/>
        <w:bookmarkStart w:id="1571" w:name="_Toc482474721"/>
        <w:bookmarkEnd w:id="1570"/>
        <w:bookmarkEnd w:id="1571"/>
      </w:del>
    </w:p>
    <w:p w14:paraId="0B6636B8" w14:textId="4C9113E6" w:rsidR="00A51126" w:rsidDel="006C39E2" w:rsidRDefault="00A51126" w:rsidP="00A51126">
      <w:pPr>
        <w:pStyle w:val="Heading4"/>
        <w:rPr>
          <w:del w:id="1572" w:author="Bryan Harter" w:date="2017-05-13T17:22:00Z"/>
        </w:rPr>
      </w:pPr>
      <w:del w:id="1573" w:author="Bryan Harter" w:date="2017-05-13T17:22:00Z">
        <w:r w:rsidDel="006C39E2">
          <w:delText>List of all accepted Arguments</w:delText>
        </w:r>
        <w:bookmarkStart w:id="1574" w:name="_Toc482474237"/>
        <w:bookmarkStart w:id="1575" w:name="_Toc482474722"/>
        <w:bookmarkEnd w:id="1574"/>
        <w:bookmarkEnd w:id="1575"/>
      </w:del>
    </w:p>
    <w:p w14:paraId="6B4DEEF5" w14:textId="377802F5" w:rsidR="00A51126" w:rsidDel="006C39E2" w:rsidRDefault="00A51126" w:rsidP="00A51126">
      <w:pPr>
        <w:pStyle w:val="ListParagraph"/>
        <w:numPr>
          <w:ilvl w:val="0"/>
          <w:numId w:val="26"/>
        </w:numPr>
        <w:rPr>
          <w:del w:id="1576" w:author="Bryan Harter" w:date="2017-05-13T17:22:00Z"/>
        </w:rPr>
      </w:pPr>
      <w:del w:id="1577" w:author="Bryan Harter" w:date="2017-05-13T17:22:00Z">
        <w:r w:rsidDel="006C39E2">
          <w:rPr>
            <w:rFonts w:ascii="Monaco" w:hAnsi="Monaco"/>
            <w:b/>
            <w:color w:val="FF0000"/>
            <w:sz w:val="22"/>
            <w:szCs w:val="22"/>
          </w:rPr>
          <w:delText>iuvs_in</w:delText>
        </w:r>
        <w:r w:rsidDel="006C39E2">
          <w:delText xml:space="preserve">: The input IUVS key parameter data structure produced by a previous call to </w:delText>
        </w:r>
      </w:del>
      <w:ins w:id="1578" w:author="Kevin McGouldrick" w:date="2015-11-17T13:05:00Z">
        <w:del w:id="1579" w:author="Bryan Harter" w:date="2017-05-13T17:22:00Z">
          <w:r w:rsidR="00F73E26" w:rsidDel="006C39E2">
            <w:rPr>
              <w:rFonts w:ascii="Monaco" w:hAnsi="Monaco"/>
              <w:b/>
              <w:color w:val="007F7F"/>
              <w:sz w:val="22"/>
              <w:szCs w:val="22"/>
            </w:rPr>
            <w:fldChar w:fldCharType="begin"/>
          </w:r>
          <w:r w:rsidR="00F73E26" w:rsidDel="006C39E2">
            <w:rPr>
              <w:rFonts w:ascii="Monaco" w:hAnsi="Monaco"/>
              <w:b/>
              <w:color w:val="007F7F"/>
              <w:sz w:val="22"/>
              <w:szCs w:val="22"/>
            </w:rPr>
            <w:delInstrText xml:space="preserve"> HYPERLINK  \l "_mvn_kp_read_1" </w:delInstrText>
          </w:r>
          <w:r w:rsidR="00F73E26" w:rsidDel="006C39E2">
            <w:rPr>
              <w:rFonts w:ascii="Monaco" w:hAnsi="Monaco"/>
              <w:b/>
              <w:color w:val="007F7F"/>
              <w:sz w:val="22"/>
              <w:szCs w:val="22"/>
            </w:rPr>
            <w:fldChar w:fldCharType="separate"/>
          </w:r>
          <w:r w:rsidRPr="00F73E26" w:rsidDel="006C39E2">
            <w:rPr>
              <w:rStyle w:val="Hyperlink"/>
              <w:rFonts w:ascii="Monaco" w:hAnsi="Monaco"/>
              <w:b/>
              <w:sz w:val="22"/>
              <w:szCs w:val="22"/>
            </w:rPr>
            <w:delText>mvn_kp_read</w:delText>
          </w:r>
          <w:r w:rsidR="00F73E26" w:rsidDel="006C39E2">
            <w:rPr>
              <w:rFonts w:ascii="Monaco" w:hAnsi="Monaco"/>
              <w:b/>
              <w:color w:val="007F7F"/>
              <w:sz w:val="22"/>
              <w:szCs w:val="22"/>
            </w:rPr>
            <w:fldChar w:fldCharType="end"/>
          </w:r>
        </w:del>
      </w:ins>
      <w:del w:id="1580" w:author="Bryan Harter" w:date="2017-05-13T17:22:00Z">
        <w:r w:rsidDel="006C39E2">
          <w:delText xml:space="preserve"> or </w:delText>
        </w:r>
      </w:del>
      <w:ins w:id="1581" w:author="Kevin McGouldrick" w:date="2015-11-17T13:06:00Z">
        <w:del w:id="1582" w:author="Bryan Harter" w:date="2017-05-13T17:22:00Z">
          <w:r w:rsidR="00F73E26" w:rsidDel="006C39E2">
            <w:rPr>
              <w:rFonts w:ascii="Monaco" w:hAnsi="Monaco"/>
              <w:b/>
              <w:color w:val="007F7F"/>
              <w:sz w:val="22"/>
              <w:szCs w:val="22"/>
            </w:rPr>
            <w:fldChar w:fldCharType="begin"/>
          </w:r>
          <w:r w:rsidR="00F73E26" w:rsidDel="006C39E2">
            <w:rPr>
              <w:rFonts w:ascii="Monaco" w:hAnsi="Monaco"/>
              <w:b/>
              <w:color w:val="007F7F"/>
              <w:sz w:val="22"/>
              <w:szCs w:val="22"/>
            </w:rPr>
            <w:delInstrText xml:space="preserve"> HYPERLINK  \l "_mvn_kp_iuvs_search" </w:delInstrText>
          </w:r>
          <w:r w:rsidR="00F73E26" w:rsidDel="006C39E2">
            <w:rPr>
              <w:rFonts w:ascii="Monaco" w:hAnsi="Monaco"/>
              <w:b/>
              <w:color w:val="007F7F"/>
              <w:sz w:val="22"/>
              <w:szCs w:val="22"/>
            </w:rPr>
            <w:fldChar w:fldCharType="separate"/>
          </w:r>
          <w:r w:rsidRPr="00F73E26" w:rsidDel="006C39E2">
            <w:rPr>
              <w:rStyle w:val="Hyperlink"/>
              <w:rFonts w:ascii="Monaco" w:hAnsi="Monaco"/>
              <w:b/>
              <w:sz w:val="22"/>
              <w:szCs w:val="22"/>
            </w:rPr>
            <w:delText>mvn_kp_iuvs_search</w:delText>
          </w:r>
          <w:r w:rsidR="00F73E26" w:rsidDel="006C39E2">
            <w:rPr>
              <w:rFonts w:ascii="Monaco" w:hAnsi="Monaco"/>
              <w:b/>
              <w:color w:val="007F7F"/>
              <w:sz w:val="22"/>
              <w:szCs w:val="22"/>
            </w:rPr>
            <w:fldChar w:fldCharType="end"/>
          </w:r>
        </w:del>
      </w:ins>
      <w:del w:id="1583" w:author="Bryan Harter" w:date="2017-05-13T17:22:00Z">
        <w:r w:rsidDel="006C39E2">
          <w:delText>.</w:delText>
        </w:r>
        <w:bookmarkStart w:id="1584" w:name="_Toc482474238"/>
        <w:bookmarkStart w:id="1585" w:name="_Toc482474723"/>
        <w:bookmarkEnd w:id="1584"/>
        <w:bookmarkEnd w:id="1585"/>
      </w:del>
    </w:p>
    <w:p w14:paraId="27D51D19" w14:textId="10413E12" w:rsidR="00A51126" w:rsidDel="006C39E2" w:rsidRDefault="00A51126" w:rsidP="00A51126">
      <w:pPr>
        <w:pStyle w:val="ListParagraph"/>
        <w:numPr>
          <w:ilvl w:val="0"/>
          <w:numId w:val="26"/>
        </w:numPr>
        <w:rPr>
          <w:del w:id="1586" w:author="Bryan Harter" w:date="2017-05-13T17:22:00Z"/>
        </w:rPr>
      </w:pPr>
      <w:del w:id="1587" w:author="Bryan Harter" w:date="2017-05-13T17:22:00Z">
        <w:r w:rsidDel="006C39E2">
          <w:rPr>
            <w:rFonts w:ascii="Monaco" w:hAnsi="Monaco"/>
            <w:b/>
            <w:color w:val="FF0000"/>
            <w:sz w:val="22"/>
            <w:szCs w:val="22"/>
          </w:rPr>
          <w:delText>iuv</w:delText>
        </w:r>
        <w:r w:rsidRPr="00751A54" w:rsidDel="006C39E2">
          <w:rPr>
            <w:rFonts w:ascii="Monaco" w:hAnsi="Monaco"/>
            <w:b/>
            <w:color w:val="FF0000"/>
            <w:sz w:val="22"/>
            <w:szCs w:val="22"/>
          </w:rPr>
          <w:delText>s_out</w:delText>
        </w:r>
        <w:r w:rsidDel="006C39E2">
          <w:delText>: The output key parameter data structure.</w:delText>
        </w:r>
        <w:bookmarkStart w:id="1588" w:name="_Toc482474239"/>
        <w:bookmarkStart w:id="1589" w:name="_Toc482474724"/>
        <w:bookmarkEnd w:id="1588"/>
        <w:bookmarkEnd w:id="1589"/>
      </w:del>
    </w:p>
    <w:p w14:paraId="35CA17BB" w14:textId="002FF3AA" w:rsidR="00A51126" w:rsidDel="006C39E2" w:rsidRDefault="00A51126" w:rsidP="00A51126">
      <w:pPr>
        <w:pStyle w:val="ListParagraph"/>
        <w:numPr>
          <w:ilvl w:val="0"/>
          <w:numId w:val="26"/>
        </w:numPr>
        <w:rPr>
          <w:del w:id="1590" w:author="Bryan Harter" w:date="2017-05-13T17:22:00Z"/>
        </w:rPr>
      </w:pPr>
      <w:del w:id="1591" w:author="Bryan Harter" w:date="2017-05-13T17:22:00Z">
        <w:r w:rsidRPr="003A79D8" w:rsidDel="006C39E2">
          <w:rPr>
            <w:rFonts w:ascii="Monaco" w:hAnsi="Monaco"/>
            <w:b/>
            <w:color w:val="FF0000"/>
            <w:sz w:val="22"/>
            <w:szCs w:val="22"/>
          </w:rPr>
          <w:delText>/list</w:delText>
        </w:r>
        <w:r w:rsidDel="006C39E2">
          <w:delText xml:space="preserve">: Display an ordered list of all parameters present in the input data structure, </w:delText>
        </w:r>
        <w:r w:rsidDel="006C39E2">
          <w:rPr>
            <w:rFonts w:ascii="Monaco" w:hAnsi="Monaco"/>
            <w:sz w:val="22"/>
            <w:szCs w:val="22"/>
          </w:rPr>
          <w:delText>i</w:delText>
        </w:r>
        <w:r w:rsidRPr="00DE0C37" w:rsidDel="006C39E2">
          <w:rPr>
            <w:rFonts w:ascii="Monaco" w:hAnsi="Monaco"/>
            <w:sz w:val="22"/>
            <w:szCs w:val="22"/>
          </w:rPr>
          <w:delText>u</w:delText>
        </w:r>
        <w:r w:rsidDel="006C39E2">
          <w:rPr>
            <w:rFonts w:ascii="Monaco" w:hAnsi="Monaco"/>
            <w:sz w:val="22"/>
            <w:szCs w:val="22"/>
          </w:rPr>
          <w:delText>vs</w:delText>
        </w:r>
        <w:r w:rsidRPr="00DE0C37" w:rsidDel="006C39E2">
          <w:rPr>
            <w:rFonts w:ascii="Monaco" w:hAnsi="Monaco"/>
            <w:sz w:val="22"/>
            <w:szCs w:val="22"/>
          </w:rPr>
          <w:delText>_in</w:delText>
        </w:r>
        <w:r w:rsidDel="006C39E2">
          <w:delText>.  The items are listed by index, and by instrument followed by name.  If an observation keyword is not provided, the procedure will list only “common” variables.  I.e., geometry values that exist in all observation modes.  If the observation keyword is supplied, then the procedure will also list the tags for that observation mode.  N.B., if this keyword is present, no down-selection of data based on any provided criteria will be performed, and there will be no output data structure.</w:delText>
        </w:r>
        <w:bookmarkStart w:id="1592" w:name="_Toc482474240"/>
        <w:bookmarkStart w:id="1593" w:name="_Toc482474725"/>
        <w:bookmarkEnd w:id="1592"/>
        <w:bookmarkEnd w:id="1593"/>
      </w:del>
    </w:p>
    <w:p w14:paraId="24FD3DFF" w14:textId="7C9AE9CB" w:rsidR="00A51126" w:rsidDel="006C39E2" w:rsidRDefault="00A51126" w:rsidP="00A51126">
      <w:pPr>
        <w:pStyle w:val="ListParagraph"/>
        <w:numPr>
          <w:ilvl w:val="0"/>
          <w:numId w:val="26"/>
        </w:numPr>
        <w:rPr>
          <w:del w:id="1594" w:author="Bryan Harter" w:date="2017-05-13T17:22:00Z"/>
        </w:rPr>
      </w:pPr>
      <w:del w:id="1595" w:author="Bryan Harter" w:date="2017-05-13T17:22:00Z">
        <w:r w:rsidDel="006C39E2">
          <w:rPr>
            <w:rFonts w:ascii="Monaco" w:hAnsi="Monaco"/>
            <w:b/>
            <w:color w:val="FF0000"/>
            <w:sz w:val="22"/>
            <w:szCs w:val="22"/>
          </w:rPr>
          <w:delText>/range</w:delText>
        </w:r>
        <w:r w:rsidRPr="00AA54F9" w:rsidDel="006C39E2">
          <w:delText>:</w:delText>
        </w:r>
        <w:r w:rsidDel="006C39E2">
          <w:delText xml:space="preserve"> List the beginning and end times (and orbits) of the data contained in the passed data structure </w:delText>
        </w:r>
        <w:r w:rsidDel="006C39E2">
          <w:rPr>
            <w:rFonts w:ascii="Monaco" w:hAnsi="Monaco"/>
            <w:color w:val="000000" w:themeColor="text1"/>
            <w:sz w:val="22"/>
            <w:szCs w:val="22"/>
          </w:rPr>
          <w:delText>iuvs_in</w:delText>
        </w:r>
        <w:r w:rsidDel="006C39E2">
          <w:delText>.  N.B., if this keyword is present, no down-selection of data based on any provided criteria will be performed, and there will be no output data structure.</w:delText>
        </w:r>
        <w:bookmarkStart w:id="1596" w:name="_Toc482474241"/>
        <w:bookmarkStart w:id="1597" w:name="_Toc482474726"/>
        <w:bookmarkEnd w:id="1596"/>
        <w:bookmarkEnd w:id="1597"/>
      </w:del>
    </w:p>
    <w:p w14:paraId="22402A0B" w14:textId="13C3D37A" w:rsidR="00A51126" w:rsidRPr="000C7CA8" w:rsidDel="006C39E2" w:rsidRDefault="00A51126" w:rsidP="00A51126">
      <w:pPr>
        <w:pStyle w:val="ListParagraph"/>
        <w:numPr>
          <w:ilvl w:val="0"/>
          <w:numId w:val="26"/>
        </w:numPr>
        <w:rPr>
          <w:del w:id="1598" w:author="Bryan Harter" w:date="2017-05-13T17:22:00Z"/>
        </w:rPr>
      </w:pPr>
      <w:del w:id="1599" w:author="Bryan Harter" w:date="2017-05-13T17:22:00Z">
        <w:r w:rsidDel="006C39E2">
          <w:rPr>
            <w:rFonts w:ascii="Monaco" w:hAnsi="Monaco"/>
            <w:b/>
            <w:color w:val="FF0000"/>
            <w:sz w:val="22"/>
            <w:szCs w:val="22"/>
          </w:rPr>
          <w:delText>species</w:delText>
        </w:r>
        <w:r w:rsidRPr="000C7CA8" w:rsidDel="006C39E2">
          <w:delText>:</w:delText>
        </w:r>
        <w:r w:rsidDel="006C39E2">
          <w:delText xml:space="preserve"> </w:delText>
        </w:r>
        <w:r w:rsidRPr="00384A89" w:rsidDel="006C39E2">
          <w:rPr>
            <w:rFonts w:cs="Monaco"/>
          </w:rPr>
          <w:delText xml:space="preserve">Specify a species </w:delText>
        </w:r>
        <w:r w:rsidDel="006C39E2">
          <w:rPr>
            <w:rFonts w:cs="Monaco"/>
          </w:rPr>
          <w:delText xml:space="preserve">for which </w:delText>
        </w:r>
        <w:r w:rsidRPr="00384A89" w:rsidDel="006C39E2">
          <w:rPr>
            <w:rFonts w:cs="Monaco"/>
          </w:rPr>
          <w:delText>to search. On</w:delText>
        </w:r>
        <w:r w:rsidDel="006C39E2">
          <w:rPr>
            <w:rFonts w:cs="Monaco"/>
          </w:rPr>
          <w:delText>ly applicable if searching for a parameter that</w:delText>
        </w:r>
        <w:r w:rsidRPr="00384A89" w:rsidDel="006C39E2">
          <w:rPr>
            <w:rFonts w:cs="Monaco"/>
          </w:rPr>
          <w:delText xml:space="preserve"> has multiple species (</w:delText>
        </w:r>
        <w:r w:rsidDel="006C39E2">
          <w:rPr>
            <w:rFonts w:cs="Monaco"/>
          </w:rPr>
          <w:delText xml:space="preserve">e.g., </w:delText>
        </w:r>
        <w:r w:rsidRPr="00384A89" w:rsidDel="006C39E2">
          <w:rPr>
            <w:rFonts w:cs="Monaco"/>
          </w:rPr>
          <w:delText>CO</w:delText>
        </w:r>
        <w:r w:rsidRPr="000C7CA8" w:rsidDel="006C39E2">
          <w:rPr>
            <w:rFonts w:cs="Monaco"/>
            <w:vertAlign w:val="subscript"/>
          </w:rPr>
          <w:delText>2</w:delText>
        </w:r>
        <w:r w:rsidRPr="00384A89" w:rsidDel="006C39E2">
          <w:rPr>
            <w:rFonts w:cs="Monaco"/>
          </w:rPr>
          <w:delText>, CO, H, O, C, N, N</w:delText>
        </w:r>
        <w:r w:rsidRPr="000C7CA8" w:rsidDel="006C39E2">
          <w:rPr>
            <w:rFonts w:cs="Monaco"/>
            <w:vertAlign w:val="subscript"/>
          </w:rPr>
          <w:delText>2</w:delText>
        </w:r>
        <w:r w:rsidRPr="00384A89" w:rsidDel="006C39E2">
          <w:rPr>
            <w:rFonts w:cs="Monaco"/>
          </w:rPr>
          <w:delText xml:space="preserve"> for periapse scale</w:delText>
        </w:r>
      </w:del>
      <w:ins w:id="1600" w:author="Kevin McGouldrick" w:date="2015-11-17T13:02:00Z">
        <w:del w:id="1601" w:author="Bryan Harter" w:date="2017-05-13T17:22:00Z">
          <w:r w:rsidR="00F73E26" w:rsidDel="006C39E2">
            <w:rPr>
              <w:rFonts w:cs="Monaco"/>
            </w:rPr>
            <w:delText xml:space="preserve"> </w:delText>
          </w:r>
        </w:del>
      </w:ins>
      <w:del w:id="1602" w:author="Bryan Harter" w:date="2017-05-13T17:22:00Z">
        <w:r w:rsidRPr="00384A89" w:rsidDel="006C39E2">
          <w:rPr>
            <w:rFonts w:cs="Monaco"/>
          </w:rPr>
          <w:delText>height)</w:delText>
        </w:r>
        <w:r w:rsidDel="006C39E2">
          <w:rPr>
            <w:rFonts w:cs="Monaco"/>
          </w:rPr>
          <w:delText>.</w:delText>
        </w:r>
        <w:bookmarkStart w:id="1603" w:name="_Toc482474242"/>
        <w:bookmarkStart w:id="1604" w:name="_Toc482474727"/>
        <w:bookmarkEnd w:id="1603"/>
        <w:bookmarkEnd w:id="1604"/>
      </w:del>
    </w:p>
    <w:p w14:paraId="1299A9A3" w14:textId="1FC1F014" w:rsidR="00A51126" w:rsidDel="006C39E2" w:rsidRDefault="00A51126" w:rsidP="00A51126">
      <w:pPr>
        <w:pStyle w:val="ListParagraph"/>
        <w:numPr>
          <w:ilvl w:val="0"/>
          <w:numId w:val="26"/>
        </w:numPr>
        <w:rPr>
          <w:del w:id="1605" w:author="Bryan Harter" w:date="2017-05-13T17:22:00Z"/>
        </w:rPr>
      </w:pPr>
      <w:del w:id="1606" w:author="Bryan Harter" w:date="2017-05-13T17:22:00Z">
        <w:r w:rsidDel="006C39E2">
          <w:rPr>
            <w:rFonts w:ascii="Monaco" w:hAnsi="Monaco"/>
            <w:b/>
            <w:color w:val="FF0000"/>
            <w:sz w:val="22"/>
            <w:szCs w:val="22"/>
          </w:rPr>
          <w:delText>observation:</w:delText>
        </w:r>
        <w:r w:rsidDel="006C39E2">
          <w:delText xml:space="preserve"> Specify a specific observation as a search criterion.</w:delText>
        </w:r>
        <w:r w:rsidR="0079017C" w:rsidDel="006C39E2">
          <w:delText xml:space="preserve">  See </w:delText>
        </w:r>
      </w:del>
      <w:ins w:id="1607" w:author="Kevin McGouldrick" w:date="2015-11-17T13:03:00Z">
        <w:del w:id="1608" w:author="Bryan Harter" w:date="2017-05-13T17:22:00Z">
          <w:r w:rsidR="00F73E26" w:rsidDel="006C39E2">
            <w:rPr>
              <w:rFonts w:ascii="Monaco" w:hAnsi="Monaco"/>
              <w:b/>
              <w:color w:val="007F7F"/>
              <w:sz w:val="22"/>
              <w:szCs w:val="22"/>
            </w:rPr>
            <w:fldChar w:fldCharType="begin"/>
          </w:r>
          <w:r w:rsidR="00F73E26" w:rsidDel="006C39E2">
            <w:rPr>
              <w:rFonts w:ascii="Monaco" w:hAnsi="Monaco"/>
              <w:b/>
              <w:color w:val="007F7F"/>
              <w:sz w:val="22"/>
              <w:szCs w:val="22"/>
            </w:rPr>
            <w:delInstrText xml:space="preserve"> HYPERLINK  \l "_mvn_kp_read" </w:delInstrText>
          </w:r>
          <w:r w:rsidR="00F73E26" w:rsidDel="006C39E2">
            <w:rPr>
              <w:rFonts w:ascii="Monaco" w:hAnsi="Monaco"/>
              <w:b/>
              <w:color w:val="007F7F"/>
              <w:sz w:val="22"/>
              <w:szCs w:val="22"/>
            </w:rPr>
            <w:fldChar w:fldCharType="separate"/>
          </w:r>
          <w:r w:rsidR="0079017C" w:rsidRPr="00F73E26" w:rsidDel="006C39E2">
            <w:rPr>
              <w:rStyle w:val="Hyperlink"/>
              <w:rFonts w:ascii="Monaco" w:hAnsi="Monaco"/>
              <w:b/>
              <w:sz w:val="22"/>
              <w:szCs w:val="22"/>
            </w:rPr>
            <w:delText>mvn_kp_read</w:delText>
          </w:r>
          <w:r w:rsidR="00F73E26" w:rsidDel="006C39E2">
            <w:rPr>
              <w:rFonts w:ascii="Monaco" w:hAnsi="Monaco"/>
              <w:b/>
              <w:color w:val="007F7F"/>
              <w:sz w:val="22"/>
              <w:szCs w:val="22"/>
            </w:rPr>
            <w:fldChar w:fldCharType="end"/>
          </w:r>
        </w:del>
      </w:ins>
      <w:del w:id="1609" w:author="Bryan Harter" w:date="2017-05-13T17:22:00Z">
        <w:r w:rsidR="0079017C" w:rsidDel="006C39E2">
          <w:delText>, for a complete list of possibilities.</w:delText>
        </w:r>
        <w:bookmarkStart w:id="1610" w:name="_Toc482474243"/>
        <w:bookmarkStart w:id="1611" w:name="_Toc482474728"/>
        <w:bookmarkEnd w:id="1610"/>
        <w:bookmarkEnd w:id="1611"/>
      </w:del>
    </w:p>
    <w:p w14:paraId="2C0D8A30" w14:textId="788814C4" w:rsidR="00A51126" w:rsidDel="006C39E2" w:rsidRDefault="00264D6D" w:rsidP="0047310E">
      <w:pPr>
        <w:pStyle w:val="ListParagraph"/>
        <w:numPr>
          <w:ilvl w:val="0"/>
          <w:numId w:val="26"/>
        </w:numPr>
        <w:rPr>
          <w:del w:id="1612" w:author="Bryan Harter" w:date="2017-05-13T17:22:00Z"/>
        </w:rPr>
      </w:pPr>
      <w:del w:id="1613" w:author="Bryan Harter" w:date="2017-05-13T17:22:00Z">
        <w:r w:rsidRPr="00264D6D" w:rsidDel="006C39E2">
          <w:rPr>
            <w:rFonts w:ascii="Monaco" w:hAnsi="Monaco"/>
            <w:b/>
            <w:color w:val="FF0000"/>
            <w:sz w:val="22"/>
            <w:szCs w:val="22"/>
          </w:rPr>
          <w:delText>parameter</w:delText>
        </w:r>
        <w:r w:rsidR="00A51126" w:rsidRPr="00751A54" w:rsidDel="006C39E2">
          <w:delText>:</w:delText>
        </w:r>
        <w:r w:rsidR="00A51126" w:rsidDel="006C39E2">
          <w:delText xml:space="preserve"> Either the name or index (</w:delText>
        </w:r>
        <w:r w:rsidR="0047310E" w:rsidDel="006C39E2">
          <w:delText>the full list can be obtained by calling this procedure with</w:delText>
        </w:r>
        <w:r w:rsidR="00A51126" w:rsidDel="006C39E2">
          <w:delText xml:space="preserve"> the </w:delText>
        </w:r>
        <w:r w:rsidR="00A51126" w:rsidRPr="00751A54" w:rsidDel="006C39E2">
          <w:rPr>
            <w:rFonts w:ascii="Monaco" w:hAnsi="Monaco"/>
            <w:color w:val="FF0000"/>
            <w:sz w:val="22"/>
            <w:szCs w:val="22"/>
          </w:rPr>
          <w:delText>/list</w:delText>
        </w:r>
        <w:r w:rsidR="00A51126" w:rsidDel="006C39E2">
          <w:delText xml:space="preserve"> keyword</w:delText>
        </w:r>
        <w:r w:rsidR="0047310E" w:rsidDel="006C39E2">
          <w:delText xml:space="preserve">, or in </w:delText>
        </w:r>
        <w:r w:rsidR="005D472F" w:rsidDel="006C39E2">
          <w:fldChar w:fldCharType="begin"/>
        </w:r>
        <w:r w:rsidR="005D472F" w:rsidDel="006C39E2">
          <w:delInstrText xml:space="preserve"> HYPERLINK \l "_Appendix_(Change_numbering" </w:delInstrText>
        </w:r>
        <w:r w:rsidR="005D472F" w:rsidDel="006C39E2">
          <w:fldChar w:fldCharType="separate"/>
        </w:r>
        <w:r w:rsidR="0047310E" w:rsidRPr="00362440" w:rsidDel="006C39E2">
          <w:rPr>
            <w:rStyle w:val="Hyperlink"/>
          </w:rPr>
          <w:delText>Appendix A</w:delText>
        </w:r>
        <w:r w:rsidR="005D472F" w:rsidDel="006C39E2">
          <w:rPr>
            <w:rStyle w:val="Hyperlink"/>
          </w:rPr>
          <w:fldChar w:fldCharType="end"/>
        </w:r>
        <w:r w:rsidR="0047310E" w:rsidDel="006C39E2">
          <w:delText xml:space="preserve"> of this document</w:delText>
        </w:r>
        <w:r w:rsidR="00A51126" w:rsidDel="006C39E2">
          <w:delText xml:space="preserve">) </w:delText>
        </w:r>
        <w:r w:rsidR="00A51126" w:rsidDel="006C39E2">
          <w:lastRenderedPageBreak/>
          <w:delText>of the Key Parameter to be searched. This may be a single integer or string, if searching on a single parameter, or an array of integers or strings to search on multiple parameters simultaneously.</w:delText>
        </w:r>
        <w:bookmarkStart w:id="1614" w:name="_Toc482474244"/>
        <w:bookmarkStart w:id="1615" w:name="_Toc482474729"/>
        <w:bookmarkEnd w:id="1614"/>
        <w:bookmarkEnd w:id="1615"/>
      </w:del>
    </w:p>
    <w:p w14:paraId="1E7B2137" w14:textId="2D9A9418" w:rsidR="00A51126" w:rsidDel="006C39E2" w:rsidRDefault="00A51126" w:rsidP="00A51126">
      <w:pPr>
        <w:pStyle w:val="ListParagraph"/>
        <w:numPr>
          <w:ilvl w:val="0"/>
          <w:numId w:val="26"/>
        </w:numPr>
        <w:rPr>
          <w:del w:id="1616" w:author="Bryan Harter" w:date="2017-05-13T17:22:00Z"/>
        </w:rPr>
      </w:pPr>
      <w:del w:id="1617" w:author="Bryan Harter" w:date="2017-05-13T17:22:00Z">
        <w:r w:rsidDel="006C39E2">
          <w:rPr>
            <w:rFonts w:ascii="Monaco" w:hAnsi="Monaco"/>
            <w:b/>
            <w:color w:val="FF0000"/>
            <w:sz w:val="22"/>
            <w:szCs w:val="22"/>
          </w:rPr>
          <w:delText>min</w:delText>
        </w:r>
        <w:r w:rsidRPr="00751A54" w:rsidDel="006C39E2">
          <w:delText>:</w:delText>
        </w:r>
        <w:r w:rsidDel="006C39E2">
          <w:delText xml:space="preserve"> This is the minimum value for a given search criteria. If not included, then the minimum is assumed to be negative infinity. Like the </w:delText>
        </w:r>
        <w:r w:rsidRPr="00751A54" w:rsidDel="006C39E2">
          <w:rPr>
            <w:rFonts w:ascii="Monaco" w:hAnsi="Monaco"/>
            <w:color w:val="FF0000"/>
            <w:sz w:val="22"/>
            <w:szCs w:val="22"/>
          </w:rPr>
          <w:delText>parameter</w:delText>
        </w:r>
        <w:r w:rsidDel="006C39E2">
          <w:delText xml:space="preserve"> keyword, this may be either a single value (if tag is only a single name/index) or an array of values, where each corresponds to the respective tag name/index.</w:delText>
        </w:r>
        <w:bookmarkStart w:id="1618" w:name="_Toc482474245"/>
        <w:bookmarkStart w:id="1619" w:name="_Toc482474730"/>
        <w:bookmarkEnd w:id="1618"/>
        <w:bookmarkEnd w:id="1619"/>
      </w:del>
    </w:p>
    <w:p w14:paraId="74B60349" w14:textId="2D822178" w:rsidR="00A51126" w:rsidDel="006C39E2" w:rsidRDefault="00A51126" w:rsidP="00A51126">
      <w:pPr>
        <w:pStyle w:val="ListParagraph"/>
        <w:numPr>
          <w:ilvl w:val="0"/>
          <w:numId w:val="26"/>
        </w:numPr>
        <w:rPr>
          <w:del w:id="1620" w:author="Bryan Harter" w:date="2017-05-13T17:22:00Z"/>
        </w:rPr>
      </w:pPr>
      <w:del w:id="1621" w:author="Bryan Harter" w:date="2017-05-13T17:22:00Z">
        <w:r w:rsidDel="006C39E2">
          <w:rPr>
            <w:rFonts w:ascii="Monaco" w:hAnsi="Monaco"/>
            <w:b/>
            <w:color w:val="FF0000"/>
            <w:sz w:val="22"/>
            <w:szCs w:val="22"/>
          </w:rPr>
          <w:delText>max</w:delText>
        </w:r>
        <w:r w:rsidRPr="00751A54" w:rsidDel="006C39E2">
          <w:delText>:</w:delText>
        </w:r>
        <w:r w:rsidDel="006C39E2">
          <w:delText xml:space="preserve"> This is the maximum value for a given search criteria. If not included, then the maximum is assumed to be infinity. Like the </w:delText>
        </w:r>
        <w:r w:rsidRPr="00751A54" w:rsidDel="006C39E2">
          <w:rPr>
            <w:rFonts w:ascii="Monaco" w:hAnsi="Monaco"/>
            <w:color w:val="FF0000"/>
            <w:sz w:val="22"/>
            <w:szCs w:val="22"/>
          </w:rPr>
          <w:delText>parameter</w:delText>
        </w:r>
        <w:r w:rsidDel="006C39E2">
          <w:delText xml:space="preserve"> keyword, this may be either a single value (if tag is only a single name/index) or an array of values, where each corresponds to the respective tag name/index.</w:delText>
        </w:r>
        <w:bookmarkStart w:id="1622" w:name="_Toc482474246"/>
        <w:bookmarkStart w:id="1623" w:name="_Toc482474731"/>
        <w:bookmarkEnd w:id="1622"/>
        <w:bookmarkEnd w:id="1623"/>
      </w:del>
    </w:p>
    <w:p w14:paraId="05A8EC3A" w14:textId="33EFF8A8" w:rsidR="00A51126" w:rsidRPr="0038492B" w:rsidDel="006C39E2" w:rsidRDefault="00A51126" w:rsidP="00A51126">
      <w:pPr>
        <w:pStyle w:val="ListParagraph"/>
        <w:numPr>
          <w:ilvl w:val="0"/>
          <w:numId w:val="26"/>
        </w:numPr>
        <w:rPr>
          <w:del w:id="1624" w:author="Bryan Harter" w:date="2017-05-13T17:22:00Z"/>
        </w:rPr>
      </w:pPr>
      <w:del w:id="1625" w:author="Bryan Harter" w:date="2017-05-13T17:22:00Z">
        <w:r w:rsidDel="006C39E2">
          <w:rPr>
            <w:rFonts w:ascii="Monaco" w:hAnsi="Monaco"/>
            <w:b/>
            <w:color w:val="FF0000"/>
            <w:sz w:val="22"/>
            <w:szCs w:val="22"/>
          </w:rPr>
          <w:delText>altitude</w:delText>
        </w:r>
        <w:r w:rsidRPr="00355D42" w:rsidDel="006C39E2">
          <w:delText>:</w:delText>
        </w:r>
        <w:r w:rsidDel="006C39E2">
          <w:delText xml:space="preserve"> A two-element numerical array of altitudes providing the upper and lower bounds on altitude as an additional search criteria.  This keyword is only applicable when searching for parameters that are binned by altitude (e.g., periapse radiance).</w:delText>
        </w:r>
        <w:bookmarkStart w:id="1626" w:name="_Toc482474247"/>
        <w:bookmarkStart w:id="1627" w:name="_Toc482474732"/>
        <w:bookmarkEnd w:id="1626"/>
        <w:bookmarkEnd w:id="1627"/>
      </w:del>
    </w:p>
    <w:p w14:paraId="3C7B2558" w14:textId="4E36A28C" w:rsidR="00A51126" w:rsidDel="006C39E2" w:rsidRDefault="00A51126" w:rsidP="00A51126">
      <w:pPr>
        <w:pStyle w:val="ListParagraph"/>
        <w:numPr>
          <w:ilvl w:val="0"/>
          <w:numId w:val="26"/>
        </w:numPr>
        <w:rPr>
          <w:del w:id="1628" w:author="Bryan Harter" w:date="2017-05-13T17:22:00Z"/>
        </w:rPr>
      </w:pPr>
      <w:del w:id="1629" w:author="Bryan Harter" w:date="2017-05-13T17:22:00Z">
        <w:r w:rsidRPr="0038492B" w:rsidDel="006C39E2">
          <w:rPr>
            <w:rFonts w:ascii="Monaco" w:hAnsi="Monaco"/>
            <w:b/>
            <w:color w:val="FF0000"/>
            <w:sz w:val="22"/>
            <w:szCs w:val="22"/>
          </w:rPr>
          <w:delText>/debug</w:delText>
        </w:r>
        <w:r w:rsidDel="006C39E2">
          <w:delText>: On error, “stop immediately at the offending statement and print the current program stack.”  I.e., a less graceful but more informative exit from the procedure upon the occasion of an error.</w:delText>
        </w:r>
        <w:bookmarkStart w:id="1630" w:name="_Toc482474248"/>
        <w:bookmarkStart w:id="1631" w:name="_Toc482474733"/>
        <w:bookmarkEnd w:id="1630"/>
        <w:bookmarkEnd w:id="1631"/>
      </w:del>
    </w:p>
    <w:p w14:paraId="5B546441" w14:textId="6DA42558" w:rsidR="00A51126" w:rsidRPr="005C20E7" w:rsidDel="006C39E2" w:rsidRDefault="00A51126" w:rsidP="00A51126">
      <w:pPr>
        <w:pStyle w:val="ListParagraph"/>
        <w:numPr>
          <w:ilvl w:val="0"/>
          <w:numId w:val="26"/>
        </w:numPr>
        <w:rPr>
          <w:del w:id="1632" w:author="Bryan Harter" w:date="2017-05-13T17:22:00Z"/>
        </w:rPr>
      </w:pPr>
      <w:del w:id="1633" w:author="Bryan Harter" w:date="2017-05-13T17:22:00Z">
        <w:r w:rsidRPr="0038492B" w:rsidDel="006C39E2">
          <w:rPr>
            <w:rFonts w:ascii="Monaco" w:hAnsi="Monaco"/>
            <w:b/>
            <w:color w:val="FF0000"/>
            <w:sz w:val="22"/>
            <w:szCs w:val="22"/>
          </w:rPr>
          <w:delText>/help</w:delText>
        </w:r>
        <w:r w:rsidDel="006C39E2">
          <w:delText>: Invoke this list.</w:delText>
        </w:r>
        <w:bookmarkStart w:id="1634" w:name="_Toc482474249"/>
        <w:bookmarkStart w:id="1635" w:name="_Toc482474734"/>
        <w:bookmarkEnd w:id="1634"/>
        <w:bookmarkEnd w:id="1635"/>
      </w:del>
    </w:p>
    <w:p w14:paraId="4F96EFCC" w14:textId="081BF5C3" w:rsidR="00A51126" w:rsidRDefault="00A51126" w:rsidP="00A51126">
      <w:pPr>
        <w:pStyle w:val="Heading3"/>
      </w:pPr>
      <w:bookmarkStart w:id="1636" w:name="_Toc482474735"/>
      <w:r>
        <w:t>mvn_kp_bin</w:t>
      </w:r>
      <w:bookmarkEnd w:id="1636"/>
    </w:p>
    <w:p w14:paraId="6C7A4B4F" w14:textId="77777777" w:rsidR="00A51126" w:rsidRPr="00E65F70" w:rsidRDefault="00A51126" w:rsidP="00A51126">
      <w:pPr>
        <w:pStyle w:val="Heading4"/>
      </w:pPr>
      <w:r>
        <w:t>Description</w:t>
      </w:r>
    </w:p>
    <w:p w14:paraId="2AA80C9D" w14:textId="5C2B018C" w:rsidR="00A51126" w:rsidRPr="007B2645" w:rsidRDefault="00A51126" w:rsidP="00A51126">
      <w:pPr>
        <w:pStyle w:val="ListParagraph"/>
        <w:ind w:left="1080"/>
      </w:pPr>
      <w:r>
        <w:t xml:space="preserve">This routine provides the user with a convenient and efficient way to bin in-situ Key Parameters in one to eight defined dimensions. These guide dimensions may be any of the other Key Parameters within the data structure. The size of each bin is user definable and the output bins may be averages, standard deviations, </w:t>
      </w:r>
      <w:ins w:id="1637" w:author="Bryan Harter" w:date="2017-05-13T18:04:00Z">
        <w:r w:rsidR="00964360">
          <w:t xml:space="preserve">and </w:t>
        </w:r>
      </w:ins>
      <w:r>
        <w:t>medians</w:t>
      </w:r>
      <w:ins w:id="1638" w:author="Bryan Harter" w:date="2017-05-13T18:04:00Z">
        <w:r w:rsidR="00964360">
          <w:t>.</w:t>
        </w:r>
      </w:ins>
      <w:del w:id="1639" w:author="Bryan Harter" w:date="2017-05-13T18:04:00Z">
        <w:r w:rsidDel="00964360">
          <w:delText>, and quartiles</w:delText>
        </w:r>
        <w:r w:rsidR="00E0477A" w:rsidDel="00964360">
          <w:delText xml:space="preserve"> (</w:delText>
        </w:r>
        <w:r w:rsidR="00E0477A" w:rsidRPr="00E0477A" w:rsidDel="00964360">
          <w:rPr>
            <w:i/>
          </w:rPr>
          <w:delText>N</w:delText>
        </w:r>
      </w:del>
      <w:ins w:id="1640" w:author="Kevin McGouldrick" w:date="2015-11-17T13:07:00Z">
        <w:del w:id="1641" w:author="Bryan Harter" w:date="2017-05-13T18:04:00Z">
          <w:r w:rsidR="00F73E26" w:rsidDel="00964360">
            <w:rPr>
              <w:i/>
            </w:rPr>
            <w:delText>.</w:delText>
          </w:r>
        </w:del>
      </w:ins>
      <w:del w:id="1642" w:author="Bryan Harter" w:date="2017-05-13T18:04:00Z">
        <w:r w:rsidR="00E0477A" w:rsidRPr="00E0477A" w:rsidDel="00964360">
          <w:rPr>
            <w:i/>
          </w:rPr>
          <w:delText>B</w:delText>
        </w:r>
      </w:del>
      <w:ins w:id="1643" w:author="Kevin McGouldrick" w:date="2015-11-17T13:07:00Z">
        <w:del w:id="1644" w:author="Bryan Harter" w:date="2017-05-13T18:04:00Z">
          <w:r w:rsidR="00F73E26" w:rsidDel="00964360">
            <w:rPr>
              <w:i/>
            </w:rPr>
            <w:delText>.</w:delText>
          </w:r>
        </w:del>
      </w:ins>
      <w:del w:id="1645" w:author="Bryan Harter" w:date="2017-05-13T18:04:00Z">
        <w:r w:rsidR="00E0477A" w:rsidRPr="00E0477A" w:rsidDel="00964360">
          <w:rPr>
            <w:i/>
          </w:rPr>
          <w:delText>, quartiles not yet implemented for V</w:delText>
        </w:r>
      </w:del>
      <w:ins w:id="1646" w:author="Kevin McGouldrick" w:date="2015-11-17T13:06:00Z">
        <w:del w:id="1647" w:author="Bryan Harter" w:date="2017-05-13T18:04:00Z">
          <w:r w:rsidR="00193D37" w:rsidDel="00964360">
            <w:rPr>
              <w:i/>
            </w:rPr>
            <w:delText>201602</w:delText>
          </w:r>
          <w:r w:rsidR="00C42367" w:rsidDel="00964360">
            <w:rPr>
              <w:i/>
            </w:rPr>
            <w:delText>0</w:delText>
          </w:r>
        </w:del>
      </w:ins>
      <w:ins w:id="1648" w:author="Kevin McGouldrick" w:date="2016-02-05T10:54:00Z">
        <w:del w:id="1649" w:author="Bryan Harter" w:date="2017-05-13T18:04:00Z">
          <w:r w:rsidR="00193D37" w:rsidDel="00964360">
            <w:rPr>
              <w:i/>
            </w:rPr>
            <w:delText>4</w:delText>
          </w:r>
        </w:del>
      </w:ins>
      <w:del w:id="1650" w:author="Bryan Harter" w:date="2017-05-13T18:04:00Z">
        <w:r w:rsidR="00E0477A" w:rsidDel="00964360">
          <w:delText>)</w:delText>
        </w:r>
        <w:r w:rsidDel="00964360">
          <w:delText>.</w:delText>
        </w:r>
      </w:del>
    </w:p>
    <w:p w14:paraId="0BF8A0B4" w14:textId="77777777" w:rsidR="00A51126" w:rsidRPr="008D5222" w:rsidRDefault="00A51126" w:rsidP="00A51126">
      <w:pPr>
        <w:pStyle w:val="Heading4"/>
      </w:pPr>
      <w:r>
        <w:t>Example Usage</w:t>
      </w:r>
    </w:p>
    <w:p w14:paraId="5C39DFAC" w14:textId="2AFA3013" w:rsidR="00A51126" w:rsidRDefault="00A51126" w:rsidP="00A51126">
      <w:pPr>
        <w:pStyle w:val="ListParagraph"/>
        <w:numPr>
          <w:ilvl w:val="0"/>
          <w:numId w:val="25"/>
        </w:numPr>
        <w:ind w:left="990" w:hanging="270"/>
      </w:pPr>
      <w:r>
        <w:t xml:space="preserve">Bin </w:t>
      </w:r>
      <w:r w:rsidR="00545EBA">
        <w:t>the STATIC O</w:t>
      </w:r>
      <w:r w:rsidR="00545EBA" w:rsidRPr="002B1F40">
        <w:rPr>
          <w:vertAlign w:val="superscript"/>
        </w:rPr>
        <w:t>+</w:t>
      </w:r>
      <w:r w:rsidR="00545EBA">
        <w:t xml:space="preserve"> characteristic energy according to spacecraft latitude and longitude, at one degree resolution in latitude, and two degree resolution in longitude.</w:t>
      </w:r>
      <w:r w:rsidR="00A66030">
        <w:t xml:space="preserve">  N.B., this assumes the entire KP data table has been read in</w:t>
      </w:r>
      <w:ins w:id="1651" w:author="Bryan Harter" w:date="2017-05-13T18:04:00Z">
        <w:r w:rsidR="00964360">
          <w:t xml:space="preserve">. </w:t>
        </w:r>
      </w:ins>
      <w:del w:id="1652" w:author="Bryan Harter" w:date="2017-05-13T18:04:00Z">
        <w:r w:rsidR="00A66030" w:rsidDel="00964360">
          <w:delText xml:space="preserve"> (data table column format as of 1 June 2015)</w:delText>
        </w:r>
      </w:del>
      <w:ins w:id="1653" w:author="Kevin McGouldrick" w:date="2015-11-17T13:07:00Z">
        <w:del w:id="1654" w:author="Bryan Harter" w:date="2017-05-13T18:04:00Z">
          <w:r w:rsidR="00F73E26" w:rsidDel="00964360">
            <w:delText xml:space="preserve">; i.e., indices 177 and 178 may or may not refer to latitude and longitude, </w:delText>
          </w:r>
        </w:del>
      </w:ins>
      <w:ins w:id="1655" w:author="Kevin McGouldrick" w:date="2015-11-17T13:09:00Z">
        <w:del w:id="1656" w:author="Bryan Harter" w:date="2017-05-13T18:04:00Z">
          <w:r w:rsidR="00F73E26" w:rsidDel="00964360">
            <w:delText>use the /list keyword to determine indices associated with each parameter.</w:delText>
          </w:r>
        </w:del>
      </w:ins>
    </w:p>
    <w:p w14:paraId="3346B1DC" w14:textId="77777777" w:rsidR="00A51126" w:rsidRPr="008D5222" w:rsidRDefault="00A51126" w:rsidP="00A51126">
      <w:pPr>
        <w:pStyle w:val="ListParagraph"/>
        <w:ind w:left="990"/>
      </w:pPr>
    </w:p>
    <w:p w14:paraId="3A221FBC" w14:textId="0DA17E93" w:rsidR="00A51126" w:rsidRPr="007918D3" w:rsidRDefault="00A51126" w:rsidP="00A51126">
      <w:pPr>
        <w:ind w:left="990"/>
        <w:rPr>
          <w:rFonts w:ascii="Monaco" w:hAnsi="Monaco"/>
          <w:sz w:val="22"/>
          <w:szCs w:val="22"/>
        </w:rPr>
      </w:pPr>
      <w:del w:id="1657" w:author="Bryan Harter" w:date="2017-05-13T16:55:00Z">
        <w:r w:rsidRPr="00964360" w:rsidDel="009F3D8A">
          <w:rPr>
            <w:rFonts w:ascii="Monaco" w:hAnsi="Monaco"/>
            <w:sz w:val="22"/>
            <w:szCs w:val="22"/>
          </w:rPr>
          <w:delText>IDL&gt;</w:delText>
        </w:r>
      </w:del>
      <w:ins w:id="1658" w:author="Bryan Harter" w:date="2017-05-13T16:55:00Z">
        <w:r w:rsidR="009F3D8A" w:rsidRPr="00964360">
          <w:rPr>
            <w:rFonts w:ascii="Monaco" w:hAnsi="Monaco"/>
            <w:sz w:val="22"/>
            <w:szCs w:val="22"/>
          </w:rPr>
          <w:t>&gt;&gt;</w:t>
        </w:r>
      </w:ins>
      <w:r w:rsidRPr="00964360">
        <w:rPr>
          <w:rFonts w:ascii="Monaco" w:hAnsi="Monaco"/>
          <w:sz w:val="22"/>
          <w:szCs w:val="22"/>
        </w:rPr>
        <w:t xml:space="preserve"> </w:t>
      </w:r>
      <w:ins w:id="1659" w:author="Bryan Harter" w:date="2017-05-13T18:08:00Z">
        <w:r w:rsidR="00964360" w:rsidRPr="007918D3">
          <w:rPr>
            <w:rFonts w:ascii="Consolas" w:hAnsi="Consolas" w:cs="Consolas"/>
            <w:color w:val="000000"/>
            <w:sz w:val="20"/>
            <w:szCs w:val="20"/>
            <w:rPrChange w:id="1660" w:author="Bryan Harter" w:date="2017-05-13T18:16:00Z">
              <w:rPr>
                <w:rFonts w:ascii="Consolas" w:hAnsi="Consolas" w:cs="Consolas"/>
                <w:color w:val="000000"/>
                <w:sz w:val="20"/>
                <w:szCs w:val="20"/>
                <w:highlight w:val="blue"/>
              </w:rPr>
            </w:rPrChange>
          </w:rPr>
          <w:t xml:space="preserve">output = pydivide.mvn_kp_bin(insitu, parameter = </w:t>
        </w:r>
        <w:r w:rsidR="00964360" w:rsidRPr="007918D3">
          <w:rPr>
            <w:rFonts w:ascii="Consolas" w:hAnsi="Consolas" w:cs="Consolas"/>
            <w:i/>
            <w:iCs/>
            <w:color w:val="00AA00"/>
            <w:sz w:val="20"/>
            <w:szCs w:val="20"/>
            <w:rPrChange w:id="1661" w:author="Bryan Harter" w:date="2017-05-13T18:16:00Z">
              <w:rPr>
                <w:rFonts w:ascii="Consolas" w:hAnsi="Consolas" w:cs="Consolas"/>
                <w:i/>
                <w:iCs/>
                <w:color w:val="00AA00"/>
                <w:sz w:val="20"/>
                <w:szCs w:val="20"/>
                <w:highlight w:val="blue"/>
              </w:rPr>
            </w:rPrChange>
          </w:rPr>
          <w:t>'static.oplus_char_energy'</w:t>
        </w:r>
        <w:r w:rsidR="00964360" w:rsidRPr="007918D3">
          <w:rPr>
            <w:rFonts w:ascii="Consolas" w:hAnsi="Consolas" w:cs="Consolas"/>
            <w:color w:val="000000"/>
            <w:sz w:val="20"/>
            <w:szCs w:val="20"/>
            <w:rPrChange w:id="1662" w:author="Bryan Harter" w:date="2017-05-13T18:16:00Z">
              <w:rPr>
                <w:rFonts w:ascii="Consolas" w:hAnsi="Consolas" w:cs="Consolas"/>
                <w:color w:val="000000"/>
                <w:sz w:val="20"/>
                <w:szCs w:val="20"/>
                <w:highlight w:val="blue"/>
              </w:rPr>
            </w:rPrChange>
          </w:rPr>
          <w:t>, bin_by=[</w:t>
        </w:r>
        <w:r w:rsidR="00964360" w:rsidRPr="007918D3">
          <w:rPr>
            <w:rFonts w:ascii="Consolas" w:hAnsi="Consolas" w:cs="Consolas"/>
            <w:i/>
            <w:iCs/>
            <w:color w:val="00AA00"/>
            <w:sz w:val="20"/>
            <w:szCs w:val="20"/>
            <w:rPrChange w:id="1663" w:author="Bryan Harter" w:date="2017-05-13T18:16:00Z">
              <w:rPr>
                <w:rFonts w:ascii="Consolas" w:hAnsi="Consolas" w:cs="Consolas"/>
                <w:i/>
                <w:iCs/>
                <w:color w:val="00AA00"/>
                <w:sz w:val="20"/>
                <w:szCs w:val="20"/>
                <w:highlight w:val="blue"/>
              </w:rPr>
            </w:rPrChange>
          </w:rPr>
          <w:t>'spacecraft.geo_latitude'</w:t>
        </w:r>
        <w:r w:rsidR="00964360" w:rsidRPr="007918D3">
          <w:rPr>
            <w:rFonts w:ascii="Consolas" w:hAnsi="Consolas" w:cs="Consolas"/>
            <w:color w:val="000000"/>
            <w:sz w:val="20"/>
            <w:szCs w:val="20"/>
            <w:rPrChange w:id="1664" w:author="Bryan Harter" w:date="2017-05-13T18:16:00Z">
              <w:rPr>
                <w:rFonts w:ascii="Consolas" w:hAnsi="Consolas" w:cs="Consolas"/>
                <w:color w:val="000000"/>
                <w:sz w:val="20"/>
                <w:szCs w:val="20"/>
                <w:highlight w:val="blue"/>
              </w:rPr>
            </w:rPrChange>
          </w:rPr>
          <w:t xml:space="preserve">, </w:t>
        </w:r>
        <w:r w:rsidR="00964360" w:rsidRPr="007918D3">
          <w:rPr>
            <w:rFonts w:ascii="Consolas" w:hAnsi="Consolas" w:cs="Consolas"/>
            <w:i/>
            <w:iCs/>
            <w:color w:val="00AA00"/>
            <w:sz w:val="20"/>
            <w:szCs w:val="20"/>
            <w:rPrChange w:id="1665" w:author="Bryan Harter" w:date="2017-05-13T18:16:00Z">
              <w:rPr>
                <w:rFonts w:ascii="Consolas" w:hAnsi="Consolas" w:cs="Consolas"/>
                <w:i/>
                <w:iCs/>
                <w:color w:val="00AA00"/>
                <w:sz w:val="20"/>
                <w:szCs w:val="20"/>
                <w:highlight w:val="blue"/>
              </w:rPr>
            </w:rPrChange>
          </w:rPr>
          <w:t>'spacecraft.geo_longitude'</w:t>
        </w:r>
        <w:r w:rsidR="00964360" w:rsidRPr="007918D3">
          <w:rPr>
            <w:rFonts w:ascii="Consolas" w:hAnsi="Consolas" w:cs="Consolas"/>
            <w:color w:val="000000"/>
            <w:sz w:val="20"/>
            <w:szCs w:val="20"/>
            <w:rPrChange w:id="1666" w:author="Bryan Harter" w:date="2017-05-13T18:16:00Z">
              <w:rPr>
                <w:rFonts w:ascii="Consolas" w:hAnsi="Consolas" w:cs="Consolas"/>
                <w:color w:val="000000"/>
                <w:sz w:val="20"/>
                <w:szCs w:val="20"/>
                <w:highlight w:val="blue"/>
              </w:rPr>
            </w:rPrChange>
          </w:rPr>
          <w:t>]</w:t>
        </w:r>
      </w:ins>
      <w:ins w:id="1667" w:author="Bryan Harter" w:date="2017-05-13T18:16:00Z">
        <w:r w:rsidR="007918D3" w:rsidRPr="007918D3">
          <w:rPr>
            <w:rFonts w:ascii="Consolas" w:hAnsi="Consolas" w:cs="Consolas"/>
            <w:color w:val="000000"/>
            <w:sz w:val="20"/>
            <w:szCs w:val="20"/>
            <w:rPrChange w:id="1668" w:author="Bryan Harter" w:date="2017-05-13T18:16:00Z">
              <w:rPr>
                <w:rFonts w:ascii="Consolas" w:hAnsi="Consolas" w:cs="Consolas"/>
                <w:color w:val="000000"/>
                <w:sz w:val="20"/>
                <w:szCs w:val="20"/>
                <w:highlight w:val="blue"/>
              </w:rPr>
            </w:rPrChange>
          </w:rPr>
          <w:t xml:space="preserve"> , avg=</w:t>
        </w:r>
        <w:r w:rsidR="007918D3" w:rsidRPr="007918D3">
          <w:rPr>
            <w:rFonts w:ascii="Consolas" w:hAnsi="Consolas" w:cs="Consolas"/>
            <w:color w:val="0000FF"/>
            <w:sz w:val="20"/>
            <w:szCs w:val="20"/>
            <w:rPrChange w:id="1669" w:author="Bryan Harter" w:date="2017-05-13T18:16:00Z">
              <w:rPr>
                <w:rFonts w:ascii="Consolas" w:hAnsi="Consolas" w:cs="Consolas"/>
                <w:color w:val="0000FF"/>
                <w:sz w:val="20"/>
                <w:szCs w:val="20"/>
                <w:highlight w:val="blue"/>
              </w:rPr>
            </w:rPrChange>
          </w:rPr>
          <w:t>True</w:t>
        </w:r>
      </w:ins>
      <w:ins w:id="1670" w:author="Bryan Harter" w:date="2017-05-13T18:08:00Z">
        <w:r w:rsidR="00964360" w:rsidRPr="007918D3">
          <w:rPr>
            <w:rFonts w:ascii="Consolas" w:hAnsi="Consolas" w:cs="Consolas"/>
            <w:color w:val="000000"/>
            <w:sz w:val="20"/>
            <w:szCs w:val="20"/>
            <w:rPrChange w:id="1671" w:author="Bryan Harter" w:date="2017-05-13T18:16:00Z">
              <w:rPr>
                <w:rFonts w:ascii="Consolas" w:hAnsi="Consolas" w:cs="Consolas"/>
                <w:color w:val="000000"/>
                <w:sz w:val="20"/>
                <w:szCs w:val="20"/>
                <w:highlight w:val="blue"/>
              </w:rPr>
            </w:rPrChange>
          </w:rPr>
          <w:t>, binsize=[</w:t>
        </w:r>
        <w:r w:rsidR="00964360" w:rsidRPr="007918D3">
          <w:rPr>
            <w:rFonts w:ascii="Consolas" w:hAnsi="Consolas" w:cs="Consolas"/>
            <w:color w:val="800000"/>
            <w:sz w:val="20"/>
            <w:szCs w:val="20"/>
            <w:rPrChange w:id="1672" w:author="Bryan Harter" w:date="2017-05-13T18:16:00Z">
              <w:rPr>
                <w:rFonts w:ascii="Consolas" w:hAnsi="Consolas" w:cs="Consolas"/>
                <w:color w:val="800000"/>
                <w:sz w:val="20"/>
                <w:szCs w:val="20"/>
                <w:highlight w:val="blue"/>
              </w:rPr>
            </w:rPrChange>
          </w:rPr>
          <w:t>2</w:t>
        </w:r>
        <w:r w:rsidR="00964360" w:rsidRPr="007918D3">
          <w:rPr>
            <w:rFonts w:ascii="Consolas" w:hAnsi="Consolas" w:cs="Consolas"/>
            <w:color w:val="000000"/>
            <w:sz w:val="20"/>
            <w:szCs w:val="20"/>
            <w:rPrChange w:id="1673" w:author="Bryan Harter" w:date="2017-05-13T18:16:00Z">
              <w:rPr>
                <w:rFonts w:ascii="Consolas" w:hAnsi="Consolas" w:cs="Consolas"/>
                <w:color w:val="000000"/>
                <w:sz w:val="20"/>
                <w:szCs w:val="20"/>
                <w:highlight w:val="blue"/>
              </w:rPr>
            </w:rPrChange>
          </w:rPr>
          <w:t>,</w:t>
        </w:r>
        <w:r w:rsidR="00964360" w:rsidRPr="007918D3">
          <w:rPr>
            <w:rFonts w:ascii="Consolas" w:hAnsi="Consolas" w:cs="Consolas"/>
            <w:color w:val="800000"/>
            <w:sz w:val="20"/>
            <w:szCs w:val="20"/>
            <w:rPrChange w:id="1674" w:author="Bryan Harter" w:date="2017-05-13T18:16:00Z">
              <w:rPr>
                <w:rFonts w:ascii="Consolas" w:hAnsi="Consolas" w:cs="Consolas"/>
                <w:color w:val="800000"/>
                <w:sz w:val="20"/>
                <w:szCs w:val="20"/>
                <w:highlight w:val="blue"/>
              </w:rPr>
            </w:rPrChange>
          </w:rPr>
          <w:t>1</w:t>
        </w:r>
        <w:r w:rsidR="00964360" w:rsidRPr="007918D3">
          <w:rPr>
            <w:rFonts w:ascii="Consolas" w:hAnsi="Consolas" w:cs="Consolas"/>
            <w:color w:val="000000"/>
            <w:sz w:val="20"/>
            <w:szCs w:val="20"/>
            <w:rPrChange w:id="1675" w:author="Bryan Harter" w:date="2017-05-13T18:16:00Z">
              <w:rPr>
                <w:rFonts w:ascii="Consolas" w:hAnsi="Consolas" w:cs="Consolas"/>
                <w:color w:val="000000"/>
                <w:sz w:val="20"/>
                <w:szCs w:val="20"/>
                <w:highlight w:val="blue"/>
              </w:rPr>
            </w:rPrChange>
          </w:rPr>
          <w:t>])</w:t>
        </w:r>
      </w:ins>
      <w:del w:id="1676" w:author="Bryan Harter" w:date="2017-05-13T18:08:00Z">
        <w:r w:rsidRPr="007918D3" w:rsidDel="00964360">
          <w:rPr>
            <w:rFonts w:ascii="Monaco" w:hAnsi="Monaco"/>
            <w:b/>
            <w:color w:val="007F7F"/>
            <w:sz w:val="22"/>
            <w:szCs w:val="22"/>
          </w:rPr>
          <w:delText>mvn_kp_bin</w:delText>
        </w:r>
        <w:r w:rsidRPr="007918D3" w:rsidDel="00964360">
          <w:rPr>
            <w:rFonts w:ascii="Monaco" w:hAnsi="Monaco"/>
            <w:sz w:val="22"/>
            <w:szCs w:val="22"/>
          </w:rPr>
          <w:delText>, insitu</w:delText>
        </w:r>
      </w:del>
      <w:ins w:id="1677" w:author="Kevin McGouldrick" w:date="2015-11-17T13:12:00Z">
        <w:del w:id="1678" w:author="Bryan Harter" w:date="2017-05-13T18:08:00Z">
          <w:r w:rsidR="00EF6B46" w:rsidRPr="007918D3" w:rsidDel="00964360">
            <w:rPr>
              <w:rFonts w:ascii="Monaco" w:hAnsi="Monaco"/>
              <w:sz w:val="22"/>
              <w:szCs w:val="22"/>
            </w:rPr>
            <w:delText>_in</w:delText>
          </w:r>
        </w:del>
      </w:ins>
      <w:del w:id="1679" w:author="Bryan Harter" w:date="2017-05-13T18:08:00Z">
        <w:r w:rsidRPr="007918D3" w:rsidDel="00964360">
          <w:rPr>
            <w:rFonts w:ascii="Monaco" w:hAnsi="Monaco"/>
            <w:sz w:val="22"/>
            <w:szCs w:val="22"/>
          </w:rPr>
          <w:delText>, ‘</w:delText>
        </w:r>
        <w:r w:rsidR="00545EBA" w:rsidRPr="007918D3" w:rsidDel="00964360">
          <w:rPr>
            <w:rFonts w:ascii="Monaco" w:hAnsi="Monaco"/>
            <w:color w:val="FF0000"/>
            <w:sz w:val="22"/>
            <w:szCs w:val="22"/>
          </w:rPr>
          <w:delText>static.oplus_char_energy</w:delText>
        </w:r>
        <w:r w:rsidRPr="007918D3" w:rsidDel="00964360">
          <w:rPr>
            <w:rFonts w:ascii="Monaco" w:hAnsi="Monaco"/>
            <w:sz w:val="22"/>
            <w:szCs w:val="22"/>
          </w:rPr>
          <w:delText>’, [</w:delText>
        </w:r>
        <w:r w:rsidR="00545EBA" w:rsidRPr="007918D3" w:rsidDel="00964360">
          <w:rPr>
            <w:rFonts w:ascii="Monaco" w:hAnsi="Monaco"/>
            <w:b/>
            <w:color w:val="008000"/>
            <w:sz w:val="22"/>
            <w:szCs w:val="22"/>
          </w:rPr>
          <w:delText>177,178</w:delText>
        </w:r>
        <w:r w:rsidRPr="007918D3" w:rsidDel="00964360">
          <w:rPr>
            <w:rFonts w:ascii="Monaco" w:hAnsi="Monaco"/>
            <w:sz w:val="22"/>
            <w:szCs w:val="22"/>
          </w:rPr>
          <w:delText>], insitu_out, binsize=[</w:delText>
        </w:r>
        <w:r w:rsidR="00545EBA" w:rsidRPr="007918D3" w:rsidDel="00964360">
          <w:rPr>
            <w:rFonts w:ascii="Monaco" w:hAnsi="Monaco"/>
            <w:b/>
            <w:color w:val="008000"/>
            <w:sz w:val="22"/>
            <w:szCs w:val="22"/>
          </w:rPr>
          <w:delText>2</w:delText>
        </w:r>
        <w:r w:rsidRPr="007918D3" w:rsidDel="00964360">
          <w:rPr>
            <w:rFonts w:ascii="Monaco" w:hAnsi="Monaco"/>
            <w:sz w:val="22"/>
            <w:szCs w:val="22"/>
          </w:rPr>
          <w:delText>,</w:delText>
        </w:r>
        <w:r w:rsidR="00545EBA" w:rsidRPr="007918D3" w:rsidDel="00964360">
          <w:rPr>
            <w:rFonts w:ascii="Monaco" w:hAnsi="Monaco"/>
            <w:b/>
            <w:color w:val="008000"/>
            <w:sz w:val="22"/>
            <w:szCs w:val="22"/>
          </w:rPr>
          <w:delText>1</w:delText>
        </w:r>
        <w:r w:rsidRPr="007918D3" w:rsidDel="00964360">
          <w:rPr>
            <w:rFonts w:ascii="Monaco" w:hAnsi="Monaco"/>
            <w:sz w:val="22"/>
            <w:szCs w:val="22"/>
          </w:rPr>
          <w:delText>]</w:delText>
        </w:r>
      </w:del>
    </w:p>
    <w:p w14:paraId="10C11B7C" w14:textId="7A9E001D" w:rsidR="00545EBA" w:rsidRPr="007918D3" w:rsidRDefault="00545EBA" w:rsidP="00545EBA">
      <w:pPr>
        <w:rPr>
          <w:rFonts w:ascii="Monaco" w:hAnsi="Monaco"/>
          <w:sz w:val="22"/>
          <w:szCs w:val="22"/>
        </w:rPr>
      </w:pPr>
    </w:p>
    <w:p w14:paraId="6C04E57A" w14:textId="74A9157D" w:rsidR="00545EBA" w:rsidRPr="007918D3" w:rsidRDefault="00545EBA" w:rsidP="00545EBA">
      <w:pPr>
        <w:pStyle w:val="ListParagraph"/>
        <w:numPr>
          <w:ilvl w:val="0"/>
          <w:numId w:val="25"/>
        </w:numPr>
        <w:ind w:left="990" w:hanging="270"/>
      </w:pPr>
      <w:r w:rsidRPr="007918D3">
        <w:lastRenderedPageBreak/>
        <w:t>Bin the SWIA H</w:t>
      </w:r>
      <w:r w:rsidRPr="007918D3">
        <w:rPr>
          <w:vertAlign w:val="superscript"/>
        </w:rPr>
        <w:t>+</w:t>
      </w:r>
      <w:r w:rsidRPr="007918D3">
        <w:t xml:space="preserve"> density according to spacecraft altitude, with 10km resolution, returning the averaged value (to </w:t>
      </w:r>
      <w:ins w:id="1680" w:author="Bryan Harter" w:date="2017-05-13T18:11:00Z">
        <w:r w:rsidR="00DF29CC" w:rsidRPr="007918D3">
          <w:rPr>
            <w:rFonts w:ascii="Monaco" w:hAnsi="Monaco"/>
            <w:sz w:val="22"/>
            <w:szCs w:val="22"/>
          </w:rPr>
          <w:t>output</w:t>
        </w:r>
      </w:ins>
      <w:del w:id="1681" w:author="Bryan Harter" w:date="2017-05-13T18:11:00Z">
        <w:r w:rsidR="002B1F40" w:rsidRPr="007918D3" w:rsidDel="00DF29CC">
          <w:rPr>
            <w:rFonts w:ascii="Monaco" w:hAnsi="Monaco"/>
            <w:sz w:val="22"/>
            <w:szCs w:val="22"/>
          </w:rPr>
          <w:delText>swi_hplus_bin_avg</w:delText>
        </w:r>
      </w:del>
      <w:r w:rsidRPr="007918D3">
        <w:t xml:space="preserve">) and its standard deviation (to </w:t>
      </w:r>
      <w:del w:id="1682" w:author="Bryan Harter" w:date="2017-05-13T18:11:00Z">
        <w:r w:rsidR="002B1F40" w:rsidRPr="007918D3" w:rsidDel="00DF29CC">
          <w:rPr>
            <w:rFonts w:ascii="Monaco" w:hAnsi="Monaco"/>
            <w:sz w:val="22"/>
            <w:szCs w:val="22"/>
          </w:rPr>
          <w:delText>swi_hplus_bin_std</w:delText>
        </w:r>
      </w:del>
      <w:ins w:id="1683" w:author="Bryan Harter" w:date="2017-05-13T18:11:00Z">
        <w:r w:rsidR="00DF29CC" w:rsidRPr="007918D3">
          <w:rPr>
            <w:rFonts w:ascii="Monaco" w:hAnsi="Monaco"/>
            <w:sz w:val="22"/>
            <w:szCs w:val="22"/>
          </w:rPr>
          <w:t>output_std</w:t>
        </w:r>
      </w:ins>
      <w:r w:rsidRPr="007918D3">
        <w:t>) in each bin.</w:t>
      </w:r>
    </w:p>
    <w:p w14:paraId="12E462AC" w14:textId="77777777" w:rsidR="00545EBA" w:rsidRPr="007918D3" w:rsidRDefault="00545EBA" w:rsidP="00545EBA">
      <w:pPr>
        <w:pStyle w:val="ListParagraph"/>
        <w:ind w:left="990"/>
      </w:pPr>
    </w:p>
    <w:p w14:paraId="1A7740FD" w14:textId="58B8DEC1" w:rsidR="00545EBA" w:rsidRDefault="00545EBA" w:rsidP="00545EBA">
      <w:pPr>
        <w:ind w:left="990"/>
        <w:rPr>
          <w:rFonts w:ascii="Monaco" w:hAnsi="Monaco"/>
          <w:color w:val="FF0000"/>
          <w:sz w:val="22"/>
          <w:szCs w:val="22"/>
        </w:rPr>
      </w:pPr>
      <w:del w:id="1684" w:author="Bryan Harter" w:date="2017-05-13T16:55:00Z">
        <w:r w:rsidRPr="007918D3" w:rsidDel="009F3D8A">
          <w:rPr>
            <w:rFonts w:ascii="Monaco" w:hAnsi="Monaco"/>
            <w:sz w:val="22"/>
            <w:szCs w:val="22"/>
          </w:rPr>
          <w:delText>IDL&gt;</w:delText>
        </w:r>
      </w:del>
      <w:ins w:id="1685" w:author="Bryan Harter" w:date="2017-05-13T16:55:00Z">
        <w:r w:rsidR="009F3D8A" w:rsidRPr="007918D3">
          <w:rPr>
            <w:rFonts w:ascii="Monaco" w:hAnsi="Monaco"/>
            <w:sz w:val="22"/>
            <w:szCs w:val="22"/>
          </w:rPr>
          <w:t>&gt;&gt;</w:t>
        </w:r>
      </w:ins>
      <w:r w:rsidRPr="007918D3">
        <w:rPr>
          <w:rFonts w:ascii="Monaco" w:hAnsi="Monaco"/>
          <w:sz w:val="22"/>
          <w:szCs w:val="22"/>
        </w:rPr>
        <w:t xml:space="preserve"> </w:t>
      </w:r>
      <w:ins w:id="1686" w:author="Bryan Harter" w:date="2017-05-13T18:10:00Z">
        <w:r w:rsidR="00964360" w:rsidRPr="007918D3">
          <w:rPr>
            <w:rFonts w:ascii="Consolas" w:hAnsi="Consolas" w:cs="Consolas"/>
            <w:color w:val="000000"/>
            <w:sz w:val="20"/>
            <w:szCs w:val="20"/>
            <w:rPrChange w:id="1687" w:author="Bryan Harter" w:date="2017-05-13T18:16:00Z">
              <w:rPr>
                <w:rFonts w:ascii="Consolas" w:hAnsi="Consolas" w:cs="Consolas"/>
                <w:color w:val="000000"/>
                <w:sz w:val="20"/>
                <w:szCs w:val="20"/>
                <w:highlight w:val="blue"/>
              </w:rPr>
            </w:rPrChange>
          </w:rPr>
          <w:t xml:space="preserve">output, output_std = pydivide.mvn_kp_bin(insitu, parameter = </w:t>
        </w:r>
        <w:r w:rsidR="00964360" w:rsidRPr="007918D3">
          <w:rPr>
            <w:rFonts w:ascii="Consolas" w:hAnsi="Consolas" w:cs="Consolas"/>
            <w:i/>
            <w:iCs/>
            <w:color w:val="00AA00"/>
            <w:sz w:val="20"/>
            <w:szCs w:val="20"/>
            <w:rPrChange w:id="1688" w:author="Bryan Harter" w:date="2017-05-13T18:16:00Z">
              <w:rPr>
                <w:rFonts w:ascii="Consolas" w:hAnsi="Consolas" w:cs="Consolas"/>
                <w:i/>
                <w:iCs/>
                <w:color w:val="00AA00"/>
                <w:sz w:val="20"/>
                <w:szCs w:val="20"/>
                <w:highlight w:val="blue"/>
              </w:rPr>
            </w:rPrChange>
          </w:rPr>
          <w:t>'swi</w:t>
        </w:r>
      </w:ins>
      <w:ins w:id="1689" w:author="Bryan Harter" w:date="2017-05-13T19:57:00Z">
        <w:r w:rsidR="00042613">
          <w:rPr>
            <w:rFonts w:ascii="Consolas" w:hAnsi="Consolas" w:cs="Consolas"/>
            <w:i/>
            <w:iCs/>
            <w:color w:val="00AA00"/>
            <w:sz w:val="20"/>
            <w:szCs w:val="20"/>
          </w:rPr>
          <w:t>a</w:t>
        </w:r>
      </w:ins>
      <w:ins w:id="1690" w:author="Bryan Harter" w:date="2017-05-13T18:10:00Z">
        <w:r w:rsidR="00964360" w:rsidRPr="007918D3">
          <w:rPr>
            <w:rFonts w:ascii="Consolas" w:hAnsi="Consolas" w:cs="Consolas"/>
            <w:i/>
            <w:iCs/>
            <w:color w:val="00AA00"/>
            <w:sz w:val="20"/>
            <w:szCs w:val="20"/>
            <w:rPrChange w:id="1691" w:author="Bryan Harter" w:date="2017-05-13T18:16:00Z">
              <w:rPr>
                <w:rFonts w:ascii="Consolas" w:hAnsi="Consolas" w:cs="Consolas"/>
                <w:i/>
                <w:iCs/>
                <w:color w:val="00AA00"/>
                <w:sz w:val="20"/>
                <w:szCs w:val="20"/>
                <w:highlight w:val="blue"/>
              </w:rPr>
            </w:rPrChange>
          </w:rPr>
          <w:t>.hplus_density'</w:t>
        </w:r>
        <w:r w:rsidR="00964360" w:rsidRPr="007918D3">
          <w:rPr>
            <w:rFonts w:ascii="Consolas" w:hAnsi="Consolas" w:cs="Consolas"/>
            <w:color w:val="000000"/>
            <w:sz w:val="20"/>
            <w:szCs w:val="20"/>
            <w:rPrChange w:id="1692" w:author="Bryan Harter" w:date="2017-05-13T18:16:00Z">
              <w:rPr>
                <w:rFonts w:ascii="Consolas" w:hAnsi="Consolas" w:cs="Consolas"/>
                <w:color w:val="000000"/>
                <w:sz w:val="20"/>
                <w:szCs w:val="20"/>
                <w:highlight w:val="blue"/>
              </w:rPr>
            </w:rPrChange>
          </w:rPr>
          <w:t>, bin_by=</w:t>
        </w:r>
        <w:r w:rsidR="00964360" w:rsidRPr="007918D3">
          <w:rPr>
            <w:rFonts w:ascii="Consolas" w:hAnsi="Consolas" w:cs="Consolas"/>
            <w:i/>
            <w:iCs/>
            <w:color w:val="00AA00"/>
            <w:sz w:val="20"/>
            <w:szCs w:val="20"/>
            <w:rPrChange w:id="1693" w:author="Bryan Harter" w:date="2017-05-13T18:16:00Z">
              <w:rPr>
                <w:rFonts w:ascii="Consolas" w:hAnsi="Consolas" w:cs="Consolas"/>
                <w:i/>
                <w:iCs/>
                <w:color w:val="00AA00"/>
                <w:sz w:val="20"/>
                <w:szCs w:val="20"/>
                <w:highlight w:val="blue"/>
              </w:rPr>
            </w:rPrChange>
          </w:rPr>
          <w:t>'spacecraft.altitude'</w:t>
        </w:r>
        <w:r w:rsidR="00964360" w:rsidRPr="007918D3">
          <w:rPr>
            <w:rFonts w:ascii="Consolas" w:hAnsi="Consolas" w:cs="Consolas"/>
            <w:color w:val="000000"/>
            <w:sz w:val="20"/>
            <w:szCs w:val="20"/>
            <w:rPrChange w:id="1694" w:author="Bryan Harter" w:date="2017-05-13T18:16:00Z">
              <w:rPr>
                <w:rFonts w:ascii="Consolas" w:hAnsi="Consolas" w:cs="Consolas"/>
                <w:color w:val="000000"/>
                <w:sz w:val="20"/>
                <w:szCs w:val="20"/>
                <w:highlight w:val="blue"/>
              </w:rPr>
            </w:rPrChange>
          </w:rPr>
          <w:t>, binsize=</w:t>
        </w:r>
        <w:r w:rsidR="00964360" w:rsidRPr="007918D3">
          <w:rPr>
            <w:rFonts w:ascii="Consolas" w:hAnsi="Consolas" w:cs="Consolas"/>
            <w:color w:val="800000"/>
            <w:sz w:val="20"/>
            <w:szCs w:val="20"/>
            <w:rPrChange w:id="1695" w:author="Bryan Harter" w:date="2017-05-13T18:16:00Z">
              <w:rPr>
                <w:rFonts w:ascii="Consolas" w:hAnsi="Consolas" w:cs="Consolas"/>
                <w:color w:val="800000"/>
                <w:sz w:val="20"/>
                <w:szCs w:val="20"/>
                <w:highlight w:val="blue"/>
              </w:rPr>
            </w:rPrChange>
          </w:rPr>
          <w:t>10</w:t>
        </w:r>
      </w:ins>
      <w:ins w:id="1696" w:author="Bryan Harter" w:date="2017-05-13T18:16:00Z">
        <w:r w:rsidR="007918D3" w:rsidRPr="007918D3">
          <w:rPr>
            <w:rFonts w:ascii="Consolas" w:hAnsi="Consolas" w:cs="Consolas"/>
            <w:color w:val="000000"/>
            <w:sz w:val="20"/>
            <w:szCs w:val="20"/>
            <w:rPrChange w:id="1697" w:author="Bryan Harter" w:date="2017-05-13T18:16:00Z">
              <w:rPr>
                <w:rFonts w:ascii="Consolas" w:hAnsi="Consolas" w:cs="Consolas"/>
                <w:color w:val="000000"/>
                <w:sz w:val="20"/>
                <w:szCs w:val="20"/>
                <w:highlight w:val="blue"/>
              </w:rPr>
            </w:rPrChange>
          </w:rPr>
          <w:t xml:space="preserve"> , avg=</w:t>
        </w:r>
        <w:r w:rsidR="007918D3" w:rsidRPr="007918D3">
          <w:rPr>
            <w:rFonts w:ascii="Consolas" w:hAnsi="Consolas" w:cs="Consolas"/>
            <w:color w:val="0000FF"/>
            <w:sz w:val="20"/>
            <w:szCs w:val="20"/>
            <w:rPrChange w:id="1698" w:author="Bryan Harter" w:date="2017-05-13T18:16:00Z">
              <w:rPr>
                <w:rFonts w:ascii="Consolas" w:hAnsi="Consolas" w:cs="Consolas"/>
                <w:color w:val="0000FF"/>
                <w:sz w:val="20"/>
                <w:szCs w:val="20"/>
                <w:highlight w:val="blue"/>
              </w:rPr>
            </w:rPrChange>
          </w:rPr>
          <w:t>True</w:t>
        </w:r>
      </w:ins>
      <w:ins w:id="1699" w:author="Bryan Harter" w:date="2017-05-13T18:10:00Z">
        <w:r w:rsidR="00964360" w:rsidRPr="007918D3">
          <w:rPr>
            <w:rFonts w:ascii="Consolas" w:hAnsi="Consolas" w:cs="Consolas"/>
            <w:color w:val="000000"/>
            <w:sz w:val="20"/>
            <w:szCs w:val="20"/>
            <w:rPrChange w:id="1700" w:author="Bryan Harter" w:date="2017-05-13T18:16:00Z">
              <w:rPr>
                <w:rFonts w:ascii="Consolas" w:hAnsi="Consolas" w:cs="Consolas"/>
                <w:color w:val="000000"/>
                <w:sz w:val="20"/>
                <w:szCs w:val="20"/>
                <w:highlight w:val="blue"/>
              </w:rPr>
            </w:rPrChange>
          </w:rPr>
          <w:t>, std=</w:t>
        </w:r>
        <w:r w:rsidR="00964360" w:rsidRPr="007918D3">
          <w:rPr>
            <w:rFonts w:ascii="Consolas" w:hAnsi="Consolas" w:cs="Consolas"/>
            <w:color w:val="0000FF"/>
            <w:sz w:val="20"/>
            <w:szCs w:val="20"/>
            <w:rPrChange w:id="1701" w:author="Bryan Harter" w:date="2017-05-13T18:16:00Z">
              <w:rPr>
                <w:rFonts w:ascii="Consolas" w:hAnsi="Consolas" w:cs="Consolas"/>
                <w:color w:val="0000FF"/>
                <w:sz w:val="20"/>
                <w:szCs w:val="20"/>
                <w:highlight w:val="blue"/>
              </w:rPr>
            </w:rPrChange>
          </w:rPr>
          <w:t>True</w:t>
        </w:r>
        <w:r w:rsidR="00964360" w:rsidRPr="007918D3">
          <w:rPr>
            <w:rFonts w:ascii="Consolas" w:hAnsi="Consolas" w:cs="Consolas"/>
            <w:color w:val="000000"/>
            <w:sz w:val="20"/>
            <w:szCs w:val="20"/>
            <w:rPrChange w:id="1702" w:author="Bryan Harter" w:date="2017-05-13T18:16:00Z">
              <w:rPr>
                <w:rFonts w:ascii="Consolas" w:hAnsi="Consolas" w:cs="Consolas"/>
                <w:color w:val="000000"/>
                <w:sz w:val="20"/>
                <w:szCs w:val="20"/>
                <w:highlight w:val="blue"/>
              </w:rPr>
            </w:rPrChange>
          </w:rPr>
          <w:t>)</w:t>
        </w:r>
      </w:ins>
      <w:del w:id="1703" w:author="Bryan Harter" w:date="2017-05-13T18:10:00Z">
        <w:r w:rsidRPr="007918D3" w:rsidDel="00964360">
          <w:rPr>
            <w:rFonts w:ascii="Monaco" w:hAnsi="Monaco"/>
            <w:b/>
            <w:color w:val="007F7F"/>
            <w:sz w:val="22"/>
            <w:szCs w:val="22"/>
          </w:rPr>
          <w:delText>mvn_kp_bin</w:delText>
        </w:r>
        <w:r w:rsidRPr="007918D3" w:rsidDel="00964360">
          <w:rPr>
            <w:rFonts w:ascii="Monaco" w:hAnsi="Monaco"/>
            <w:sz w:val="22"/>
            <w:szCs w:val="22"/>
          </w:rPr>
          <w:delText>, insitu</w:delText>
        </w:r>
      </w:del>
      <w:ins w:id="1704" w:author="Kevin McGouldrick" w:date="2015-11-17T13:12:00Z">
        <w:del w:id="1705" w:author="Bryan Harter" w:date="2017-05-13T18:10:00Z">
          <w:r w:rsidR="00EF6B46" w:rsidRPr="007918D3" w:rsidDel="00964360">
            <w:rPr>
              <w:rFonts w:ascii="Monaco" w:hAnsi="Monaco"/>
              <w:sz w:val="22"/>
              <w:szCs w:val="22"/>
            </w:rPr>
            <w:delText>_in</w:delText>
          </w:r>
        </w:del>
      </w:ins>
      <w:del w:id="1706" w:author="Bryan Harter" w:date="2017-05-13T18:10:00Z">
        <w:r w:rsidRPr="007918D3" w:rsidDel="00964360">
          <w:rPr>
            <w:rFonts w:ascii="Monaco" w:hAnsi="Monaco"/>
            <w:sz w:val="22"/>
            <w:szCs w:val="22"/>
          </w:rPr>
          <w:delText>, ‘</w:delText>
        </w:r>
        <w:r w:rsidRPr="007918D3" w:rsidDel="00964360">
          <w:rPr>
            <w:rFonts w:ascii="Monaco" w:hAnsi="Monaco"/>
            <w:color w:val="FF0000"/>
            <w:sz w:val="22"/>
            <w:szCs w:val="22"/>
          </w:rPr>
          <w:delText>swia.hplus_density</w:delText>
        </w:r>
        <w:r w:rsidRPr="007918D3" w:rsidDel="00964360">
          <w:rPr>
            <w:rFonts w:ascii="Monaco" w:hAnsi="Monaco"/>
            <w:sz w:val="22"/>
            <w:szCs w:val="22"/>
          </w:rPr>
          <w:delText>’, ‘</w:delText>
        </w:r>
        <w:r w:rsidRPr="007918D3" w:rsidDel="00964360">
          <w:rPr>
            <w:rFonts w:ascii="Monaco" w:hAnsi="Monaco"/>
            <w:color w:val="FF0000"/>
            <w:sz w:val="22"/>
            <w:szCs w:val="22"/>
          </w:rPr>
          <w:delText>spacecraft.altitude</w:delText>
        </w:r>
        <w:r w:rsidRPr="007918D3" w:rsidDel="00964360">
          <w:rPr>
            <w:rFonts w:ascii="Monaco" w:hAnsi="Monaco"/>
            <w:sz w:val="22"/>
            <w:szCs w:val="22"/>
          </w:rPr>
          <w:delText xml:space="preserve">’, insitu_out, </w:delText>
        </w:r>
        <w:r w:rsidR="00F607CA" w:rsidRPr="007918D3" w:rsidDel="00964360">
          <w:rPr>
            <w:rFonts w:ascii="Monaco" w:hAnsi="Monaco"/>
            <w:sz w:val="22"/>
            <w:szCs w:val="22"/>
          </w:rPr>
          <w:delText>swi_hplus_bin_std</w:delText>
        </w:r>
        <w:r w:rsidR="001C140E" w:rsidRPr="007918D3" w:rsidDel="00964360">
          <w:rPr>
            <w:rFonts w:ascii="Monaco" w:hAnsi="Monaco"/>
            <w:sz w:val="22"/>
            <w:szCs w:val="22"/>
          </w:rPr>
          <w:delText>ev</w:delText>
        </w:r>
        <w:r w:rsidR="00F607CA" w:rsidRPr="007918D3" w:rsidDel="00964360">
          <w:rPr>
            <w:rFonts w:ascii="Monaco" w:hAnsi="Monaco"/>
            <w:sz w:val="22"/>
            <w:szCs w:val="22"/>
          </w:rPr>
          <w:delText>,</w:delText>
        </w:r>
        <w:r w:rsidRPr="007918D3" w:rsidDel="00964360">
          <w:rPr>
            <w:rFonts w:ascii="Monaco" w:hAnsi="Monaco"/>
            <w:sz w:val="22"/>
            <w:szCs w:val="22"/>
          </w:rPr>
          <w:delText xml:space="preserve"> </w:delText>
        </w:r>
        <w:r w:rsidR="001C140E" w:rsidRPr="007918D3" w:rsidDel="00964360">
          <w:rPr>
            <w:rFonts w:ascii="Monaco" w:hAnsi="Monaco"/>
            <w:sz w:val="22"/>
            <w:szCs w:val="22"/>
          </w:rPr>
          <w:delText>binsize=</w:delText>
        </w:r>
        <w:r w:rsidR="001C140E" w:rsidRPr="007918D3" w:rsidDel="00964360">
          <w:rPr>
            <w:rFonts w:ascii="Monaco" w:hAnsi="Monaco"/>
            <w:b/>
            <w:color w:val="008000"/>
            <w:sz w:val="22"/>
            <w:szCs w:val="22"/>
          </w:rPr>
          <w:delText>10</w:delText>
        </w:r>
        <w:r w:rsidR="001C140E" w:rsidRPr="007918D3" w:rsidDel="00964360">
          <w:rPr>
            <w:rFonts w:ascii="Monaco" w:hAnsi="Monaco"/>
            <w:sz w:val="22"/>
            <w:szCs w:val="22"/>
          </w:rPr>
          <w:delText xml:space="preserve">, </w:delText>
        </w:r>
        <w:r w:rsidRPr="007918D3" w:rsidDel="00964360">
          <w:rPr>
            <w:rFonts w:ascii="Monaco" w:hAnsi="Monaco"/>
            <w:sz w:val="22"/>
            <w:szCs w:val="22"/>
          </w:rPr>
          <w:delText>avg_out=swi_hplus_bin_avg, /std</w:delText>
        </w:r>
      </w:del>
    </w:p>
    <w:p w14:paraId="56450951" w14:textId="18E82BAE" w:rsidR="00A51126" w:rsidRPr="00362440" w:rsidRDefault="00A51126" w:rsidP="00545EBA">
      <w:pPr>
        <w:rPr>
          <w:rFonts w:ascii="Monaco" w:hAnsi="Monaco"/>
          <w:color w:val="FF0000"/>
          <w:sz w:val="22"/>
          <w:szCs w:val="22"/>
        </w:rPr>
      </w:pPr>
    </w:p>
    <w:p w14:paraId="1286A868" w14:textId="77777777" w:rsidR="00A51126" w:rsidRDefault="00A51126" w:rsidP="00A51126">
      <w:pPr>
        <w:pStyle w:val="Heading4"/>
      </w:pPr>
      <w:r>
        <w:t>Required Arguments</w:t>
      </w:r>
    </w:p>
    <w:p w14:paraId="52F7506F" w14:textId="2FA1CE3A" w:rsidR="00A51126" w:rsidRDefault="00EF6B46" w:rsidP="00A51126">
      <w:pPr>
        <w:pStyle w:val="ListParagraph"/>
        <w:ind w:left="1080"/>
      </w:pPr>
      <w:ins w:id="1707" w:author="Kevin McGouldrick" w:date="2015-11-17T13:12:00Z">
        <w:r>
          <w:rPr>
            <w:rFonts w:ascii="Monaco" w:hAnsi="Monaco"/>
            <w:b/>
            <w:color w:val="FF0000"/>
            <w:sz w:val="22"/>
            <w:szCs w:val="22"/>
          </w:rPr>
          <w:t>insitu_in</w:t>
        </w:r>
      </w:ins>
      <w:r w:rsidR="00A51126">
        <w:t>:</w:t>
      </w:r>
    </w:p>
    <w:p w14:paraId="74D58411" w14:textId="2C1381EF" w:rsidR="00A51126" w:rsidRDefault="00A51126" w:rsidP="00A51126">
      <w:pPr>
        <w:pStyle w:val="ListParagraph"/>
        <w:ind w:left="1080"/>
        <w:rPr>
          <w:rFonts w:ascii="Monaco" w:hAnsi="Monaco"/>
          <w:b/>
          <w:color w:val="007F7F"/>
          <w:sz w:val="22"/>
          <w:szCs w:val="22"/>
        </w:rPr>
      </w:pPr>
      <w:r>
        <w:t>The first argument must be an</w:t>
      </w:r>
      <w:del w:id="1708" w:author="Bryan Harter" w:date="2017-05-13T21:26:00Z">
        <w:r w:rsidDel="008105E4">
          <w:delText xml:space="preserve"> IDL</w:delText>
        </w:r>
      </w:del>
      <w:r>
        <w:t xml:space="preserve"> in-situ key parameter data structure created from </w:t>
      </w:r>
      <w:ins w:id="1709" w:author="Kevin McGouldrick" w:date="2015-11-17T13:10:00Z">
        <w:r w:rsidR="00F73E26">
          <w:rPr>
            <w:rFonts w:ascii="Monaco" w:hAnsi="Monaco"/>
            <w:b/>
            <w:color w:val="007F7F"/>
            <w:sz w:val="22"/>
            <w:szCs w:val="22"/>
          </w:rPr>
          <w:fldChar w:fldCharType="begin"/>
        </w:r>
        <w:r w:rsidR="00F73E26">
          <w:rPr>
            <w:rFonts w:ascii="Monaco" w:hAnsi="Monaco"/>
            <w:b/>
            <w:color w:val="007F7F"/>
            <w:sz w:val="22"/>
            <w:szCs w:val="22"/>
          </w:rPr>
          <w:instrText xml:space="preserve"> HYPERLINK  \l "_mvn_kp_read_2" </w:instrText>
        </w:r>
        <w:r w:rsidR="00F73E26">
          <w:rPr>
            <w:rFonts w:ascii="Monaco" w:hAnsi="Monaco"/>
            <w:b/>
            <w:color w:val="007F7F"/>
            <w:sz w:val="22"/>
            <w:szCs w:val="22"/>
          </w:rPr>
          <w:fldChar w:fldCharType="separate"/>
        </w:r>
        <w:r w:rsidRPr="00F73E26">
          <w:rPr>
            <w:rStyle w:val="Hyperlink"/>
            <w:rFonts w:ascii="Monaco" w:hAnsi="Monaco"/>
            <w:b/>
            <w:sz w:val="22"/>
            <w:szCs w:val="22"/>
          </w:rPr>
          <w:t>mvn_kp_read</w:t>
        </w:r>
        <w:r w:rsidR="00F73E26">
          <w:rPr>
            <w:rFonts w:ascii="Monaco" w:hAnsi="Monaco"/>
            <w:b/>
            <w:color w:val="007F7F"/>
            <w:sz w:val="22"/>
            <w:szCs w:val="22"/>
          </w:rPr>
          <w:fldChar w:fldCharType="end"/>
        </w:r>
      </w:ins>
      <w:r>
        <w:rPr>
          <w:rFonts w:ascii="Monaco" w:hAnsi="Monaco"/>
          <w:b/>
          <w:color w:val="007F7F"/>
          <w:sz w:val="22"/>
          <w:szCs w:val="22"/>
        </w:rPr>
        <w:t>.</w:t>
      </w:r>
    </w:p>
    <w:p w14:paraId="3E3886E6" w14:textId="77777777" w:rsidR="00A51126" w:rsidRDefault="00A51126" w:rsidP="00A51126">
      <w:pPr>
        <w:pStyle w:val="ListParagraph"/>
        <w:ind w:left="1080"/>
        <w:rPr>
          <w:rFonts w:ascii="Monaco" w:hAnsi="Monaco"/>
          <w:b/>
          <w:color w:val="007F7F"/>
          <w:sz w:val="22"/>
          <w:szCs w:val="22"/>
        </w:rPr>
      </w:pPr>
    </w:p>
    <w:p w14:paraId="199BEFD0" w14:textId="77777777" w:rsidR="00A51126" w:rsidRDefault="00A51126" w:rsidP="00A51126">
      <w:pPr>
        <w:pStyle w:val="ListParagraph"/>
        <w:ind w:left="1080"/>
      </w:pPr>
      <w:r>
        <w:rPr>
          <w:rFonts w:ascii="Monaco" w:hAnsi="Monaco"/>
          <w:b/>
          <w:color w:val="FF0000"/>
          <w:sz w:val="22"/>
          <w:szCs w:val="22"/>
        </w:rPr>
        <w:t>to_bin</w:t>
      </w:r>
      <w:r>
        <w:t>:</w:t>
      </w:r>
    </w:p>
    <w:p w14:paraId="0E4BB244" w14:textId="77777777" w:rsidR="00A51126" w:rsidRPr="0082159F" w:rsidRDefault="00A51126" w:rsidP="00A51126">
      <w:pPr>
        <w:pStyle w:val="ListParagraph"/>
        <w:ind w:left="1080"/>
        <w:rPr>
          <w:color w:val="000000" w:themeColor="text1"/>
        </w:rPr>
      </w:pPr>
      <w:r>
        <w:t xml:space="preserve">The second argument lists </w:t>
      </w:r>
      <w:r w:rsidRPr="00E0477A">
        <w:t>the</w:t>
      </w:r>
      <w:r>
        <w:t xml:space="preserve"> Key Parameter to be binned</w:t>
      </w:r>
      <w:r w:rsidRPr="0082159F">
        <w:rPr>
          <w:color w:val="000000" w:themeColor="text1"/>
        </w:rPr>
        <w:t>.</w:t>
      </w:r>
      <w:r>
        <w:rPr>
          <w:color w:val="000000" w:themeColor="text1"/>
        </w:rPr>
        <w:t xml:space="preserve">  </w:t>
      </w:r>
      <w:r w:rsidRPr="0082159F">
        <w:rPr>
          <w:color w:val="000000" w:themeColor="text1"/>
        </w:rPr>
        <w:t>Only one key parameter may be binned at a time by this procedure.</w:t>
      </w:r>
    </w:p>
    <w:p w14:paraId="09029AEC" w14:textId="77777777" w:rsidR="00A51126" w:rsidRDefault="00A51126" w:rsidP="00A51126">
      <w:pPr>
        <w:pStyle w:val="ListParagraph"/>
        <w:ind w:left="1080"/>
        <w:rPr>
          <w:rFonts w:ascii="Monaco" w:hAnsi="Monaco"/>
          <w:b/>
          <w:color w:val="007F7F"/>
          <w:sz w:val="22"/>
          <w:szCs w:val="22"/>
        </w:rPr>
      </w:pPr>
    </w:p>
    <w:p w14:paraId="43FDF666" w14:textId="77777777" w:rsidR="00A51126" w:rsidRDefault="00A51126" w:rsidP="00A51126">
      <w:pPr>
        <w:pStyle w:val="ListParagraph"/>
        <w:ind w:left="1080"/>
      </w:pPr>
      <w:r>
        <w:rPr>
          <w:rFonts w:ascii="Monaco" w:hAnsi="Monaco"/>
          <w:b/>
          <w:color w:val="FF0000"/>
          <w:sz w:val="22"/>
          <w:szCs w:val="22"/>
        </w:rPr>
        <w:t>bin_by</w:t>
      </w:r>
      <w:r>
        <w:t>:</w:t>
      </w:r>
    </w:p>
    <w:p w14:paraId="00E27668" w14:textId="77777777" w:rsidR="00A51126" w:rsidRDefault="00A51126" w:rsidP="00A51126">
      <w:pPr>
        <w:pStyle w:val="ListParagraph"/>
        <w:ind w:left="1080"/>
        <w:rPr>
          <w:rFonts w:ascii="Monaco" w:hAnsi="Monaco"/>
          <w:b/>
          <w:color w:val="007F7F"/>
          <w:sz w:val="22"/>
          <w:szCs w:val="22"/>
        </w:rPr>
      </w:pPr>
      <w:r>
        <w:t>The third parameter lists the parameters – by index or name – by which to bin the requested key parameter.</w:t>
      </w:r>
    </w:p>
    <w:p w14:paraId="0AE534F9" w14:textId="77777777" w:rsidR="00A51126" w:rsidDel="007918D3" w:rsidRDefault="00A51126" w:rsidP="00A51126">
      <w:pPr>
        <w:pStyle w:val="ListParagraph"/>
        <w:ind w:left="1080"/>
        <w:rPr>
          <w:del w:id="1710" w:author="Bryan Harter" w:date="2017-05-13T18:17:00Z"/>
          <w:rFonts w:ascii="Monaco" w:hAnsi="Monaco"/>
          <w:b/>
          <w:color w:val="007F7F"/>
          <w:sz w:val="22"/>
          <w:szCs w:val="22"/>
        </w:rPr>
      </w:pPr>
    </w:p>
    <w:p w14:paraId="162DE8FC" w14:textId="6EECFD14" w:rsidR="00A51126" w:rsidDel="007918D3" w:rsidRDefault="00A51126" w:rsidP="00A51126">
      <w:pPr>
        <w:pStyle w:val="ListParagraph"/>
        <w:ind w:left="1080"/>
        <w:rPr>
          <w:del w:id="1711" w:author="Bryan Harter" w:date="2017-05-13T18:12:00Z"/>
        </w:rPr>
      </w:pPr>
      <w:del w:id="1712" w:author="Bryan Harter" w:date="2017-05-13T18:12:00Z">
        <w:r w:rsidDel="007918D3">
          <w:rPr>
            <w:rFonts w:ascii="Monaco" w:hAnsi="Monaco"/>
            <w:b/>
            <w:color w:val="FF0000"/>
            <w:sz w:val="22"/>
            <w:szCs w:val="22"/>
          </w:rPr>
          <w:delText>output</w:delText>
        </w:r>
        <w:r w:rsidDel="007918D3">
          <w:delText>:</w:delText>
        </w:r>
      </w:del>
    </w:p>
    <w:p w14:paraId="7A4FD72F" w14:textId="204D0741" w:rsidR="00A51126" w:rsidDel="007918D3" w:rsidRDefault="00A51126" w:rsidP="00A51126">
      <w:pPr>
        <w:pStyle w:val="ListParagraph"/>
        <w:ind w:left="1080"/>
        <w:rPr>
          <w:del w:id="1713" w:author="Bryan Harter" w:date="2017-05-13T18:12:00Z"/>
        </w:rPr>
      </w:pPr>
      <w:del w:id="1714" w:author="Bryan Harter" w:date="2017-05-13T18:12:00Z">
        <w:r w:rsidDel="007918D3">
          <w:delText xml:space="preserve">The requested key parameter binned according to the requested dimensions is output to this user-supplied variable.  By default, this is the </w:delText>
        </w:r>
        <w:r w:rsidR="00E0477A" w:rsidDel="007918D3">
          <w:delText xml:space="preserve">sum of the values of the input data parameter that fall </w:delText>
        </w:r>
        <w:r w:rsidDel="007918D3">
          <w:delText>within each bin.</w:delText>
        </w:r>
        <w:r w:rsidR="00E0477A" w:rsidDel="007918D3">
          <w:delText xml:space="preserve">  To find the average value in each bin, use the </w:delText>
        </w:r>
        <w:r w:rsidR="002B1F40" w:rsidDel="007918D3">
          <w:rPr>
            <w:rFonts w:ascii="Monaco" w:hAnsi="Monaco"/>
            <w:sz w:val="22"/>
            <w:szCs w:val="22"/>
          </w:rPr>
          <w:delText>avg_out</w:delText>
        </w:r>
        <w:r w:rsidR="002B1F40" w:rsidDel="007918D3">
          <w:delText xml:space="preserve"> </w:delText>
        </w:r>
        <w:r w:rsidR="00E0477A" w:rsidDel="007918D3">
          <w:delText>keyword (see “List of all accepted arguments</w:delText>
        </w:r>
      </w:del>
      <w:ins w:id="1715" w:author="Kevin McGouldrick" w:date="2015-11-17T13:11:00Z">
        <w:del w:id="1716" w:author="Bryan Harter" w:date="2017-05-13T18:12:00Z">
          <w:r w:rsidR="00F73E26" w:rsidDel="007918D3">
            <w:delText>”</w:delText>
          </w:r>
        </w:del>
      </w:ins>
      <w:del w:id="1717" w:author="Bryan Harter" w:date="2017-05-13T18:12:00Z">
        <w:r w:rsidR="00E0477A" w:rsidDel="007918D3">
          <w:delText xml:space="preserve"> below).</w:delText>
        </w:r>
      </w:del>
    </w:p>
    <w:p w14:paraId="1820C9EF" w14:textId="77777777" w:rsidR="00E0477A" w:rsidRDefault="00E0477A">
      <w:pPr>
        <w:pPrChange w:id="1718" w:author="Bryan Harter" w:date="2017-05-13T18:12:00Z">
          <w:pPr>
            <w:pStyle w:val="ListParagraph"/>
            <w:ind w:left="1080"/>
          </w:pPr>
        </w:pPrChange>
      </w:pPr>
    </w:p>
    <w:p w14:paraId="2DEA615B" w14:textId="77777777" w:rsidR="00E0477A" w:rsidRDefault="00E0477A" w:rsidP="00E0477A">
      <w:pPr>
        <w:ind w:left="1080"/>
      </w:pPr>
      <w:r w:rsidRPr="00E0477A">
        <w:rPr>
          <w:rFonts w:ascii="Monaco" w:hAnsi="Monaco"/>
          <w:b/>
          <w:color w:val="FF0000"/>
          <w:sz w:val="22"/>
          <w:szCs w:val="22"/>
        </w:rPr>
        <w:t>binsize</w:t>
      </w:r>
      <w:r w:rsidRPr="0082159F">
        <w:t>:</w:t>
      </w:r>
      <w:r>
        <w:t xml:space="preserve"> </w:t>
      </w:r>
    </w:p>
    <w:p w14:paraId="3CEF9AD6" w14:textId="6C7745E6" w:rsidR="00E0477A" w:rsidRDefault="00E0477A" w:rsidP="00E0477A">
      <w:pPr>
        <w:ind w:left="1080"/>
        <w:rPr>
          <w:ins w:id="1719" w:author="Bryan Harter" w:date="2017-05-13T18:22:00Z"/>
        </w:rPr>
      </w:pPr>
      <w:r>
        <w:t xml:space="preserve">Keyword that accepts the array defining the bin size to use for each of the binning dimensions.  The number of elements of </w:t>
      </w:r>
      <w:r w:rsidRPr="00E0477A">
        <w:rPr>
          <w:rFonts w:ascii="Monaco" w:hAnsi="Monaco"/>
          <w:color w:val="FF0000"/>
          <w:sz w:val="22"/>
          <w:szCs w:val="22"/>
        </w:rPr>
        <w:t>binsize</w:t>
      </w:r>
      <w:r>
        <w:t xml:space="preserve"> must equal the number of elements in </w:t>
      </w:r>
      <w:r w:rsidRPr="00E0477A">
        <w:rPr>
          <w:rFonts w:ascii="Monaco" w:hAnsi="Monaco"/>
          <w:color w:val="FF0000"/>
          <w:sz w:val="22"/>
          <w:szCs w:val="22"/>
        </w:rPr>
        <w:t>bin_by</w:t>
      </w:r>
      <w:r>
        <w:t>.</w:t>
      </w:r>
    </w:p>
    <w:p w14:paraId="179CAC6D" w14:textId="77777777" w:rsidR="00385F1D" w:rsidRDefault="00385F1D" w:rsidP="00E0477A">
      <w:pPr>
        <w:ind w:left="1080"/>
        <w:rPr>
          <w:ins w:id="1720" w:author="Bryan Harter" w:date="2017-05-13T18:22:00Z"/>
        </w:rPr>
      </w:pPr>
    </w:p>
    <w:p w14:paraId="4BB4C9CD" w14:textId="21F31BA1" w:rsidR="00385F1D" w:rsidRDefault="00385F1D">
      <w:pPr>
        <w:ind w:left="1080"/>
        <w:rPr>
          <w:ins w:id="1721" w:author="Bryan Harter" w:date="2017-05-13T18:12:00Z"/>
        </w:rPr>
      </w:pPr>
      <w:ins w:id="1722" w:author="Bryan Harter" w:date="2017-05-13T18:22:00Z">
        <w:r>
          <w:t>NOTE: At least one of the following arguments must be set as well:</w:t>
        </w:r>
      </w:ins>
      <w:ins w:id="1723" w:author="Bryan Harter" w:date="2017-05-13T18:23:00Z">
        <w:r>
          <w:t xml:space="preserve"> avg, std, median, density.</w:t>
        </w:r>
      </w:ins>
    </w:p>
    <w:p w14:paraId="387985B9" w14:textId="77777777" w:rsidR="007918D3" w:rsidRDefault="007918D3" w:rsidP="00E0477A">
      <w:pPr>
        <w:ind w:left="1080"/>
        <w:rPr>
          <w:ins w:id="1724" w:author="Bryan Harter" w:date="2017-05-13T18:12:00Z"/>
        </w:rPr>
      </w:pPr>
    </w:p>
    <w:p w14:paraId="034EB3F9" w14:textId="7E31C3E8" w:rsidR="007918D3" w:rsidRDefault="007918D3" w:rsidP="007918D3">
      <w:pPr>
        <w:pStyle w:val="Heading4"/>
        <w:rPr>
          <w:ins w:id="1725" w:author="Bryan Harter" w:date="2017-05-13T18:12:00Z"/>
        </w:rPr>
      </w:pPr>
      <w:ins w:id="1726" w:author="Bryan Harter" w:date="2017-05-13T18:12:00Z">
        <w:r>
          <w:t>Returns</w:t>
        </w:r>
      </w:ins>
    </w:p>
    <w:p w14:paraId="07BDC1F7" w14:textId="42007F41" w:rsidR="007918D3" w:rsidRDefault="007918D3" w:rsidP="007918D3">
      <w:pPr>
        <w:pStyle w:val="ListParagraph"/>
        <w:ind w:left="1080"/>
        <w:rPr>
          <w:ins w:id="1727" w:author="Bryan Harter" w:date="2017-05-13T18:12:00Z"/>
        </w:rPr>
      </w:pPr>
      <w:ins w:id="1728" w:author="Bryan Harter" w:date="2017-05-13T18:12:00Z">
        <w:r>
          <w:rPr>
            <w:rFonts w:ascii="Monaco" w:hAnsi="Monaco"/>
            <w:b/>
            <w:color w:val="FF0000"/>
            <w:sz w:val="22"/>
            <w:szCs w:val="22"/>
          </w:rPr>
          <w:t>output</w:t>
        </w:r>
        <w:r>
          <w:t>:</w:t>
        </w:r>
      </w:ins>
    </w:p>
    <w:p w14:paraId="272CD69B" w14:textId="0103FE79" w:rsidR="007918D3" w:rsidRPr="00042613" w:rsidRDefault="007918D3">
      <w:pPr>
        <w:pStyle w:val="ListParagraph"/>
        <w:ind w:left="1080"/>
        <w:rPr>
          <w:ins w:id="1729" w:author="Bryan Harter" w:date="2017-05-13T18:12:00Z"/>
        </w:rPr>
        <w:pPrChange w:id="1730" w:author="Bryan Harter" w:date="2017-05-13T18:17:00Z">
          <w:pPr>
            <w:pStyle w:val="Heading4"/>
          </w:pPr>
        </w:pPrChange>
      </w:pPr>
      <w:ins w:id="1731" w:author="Bryan Harter" w:date="2017-05-13T18:17:00Z">
        <w:r>
          <w:t xml:space="preserve">The requested key parameter binned according to the requested dimensions is output to this user-supplied variable.  This procedure can output up to 4 variables, one for each of the keywords: avg, std, median, density.  </w:t>
        </w:r>
      </w:ins>
    </w:p>
    <w:p w14:paraId="484111A5" w14:textId="77777777" w:rsidR="007918D3" w:rsidRPr="00E0477A" w:rsidRDefault="007918D3">
      <w:pPr>
        <w:pPrChange w:id="1732" w:author="Bryan Harter" w:date="2017-05-13T18:17:00Z">
          <w:pPr>
            <w:ind w:left="1080"/>
          </w:pPr>
        </w:pPrChange>
      </w:pPr>
    </w:p>
    <w:p w14:paraId="63FF2124" w14:textId="77777777" w:rsidR="00A51126" w:rsidRDefault="00A51126" w:rsidP="00A51126">
      <w:pPr>
        <w:pStyle w:val="Heading4"/>
      </w:pPr>
      <w:r>
        <w:lastRenderedPageBreak/>
        <w:t>List of all accepted Arguments</w:t>
      </w:r>
    </w:p>
    <w:p w14:paraId="0684E4B4" w14:textId="10CEC73A" w:rsidR="00A51126" w:rsidDel="007918D3" w:rsidRDefault="00A51126" w:rsidP="00A51126">
      <w:pPr>
        <w:pStyle w:val="ListParagraph"/>
        <w:numPr>
          <w:ilvl w:val="0"/>
          <w:numId w:val="26"/>
        </w:numPr>
        <w:rPr>
          <w:del w:id="1733" w:author="Bryan Harter" w:date="2017-05-13T18:18:00Z"/>
        </w:rPr>
      </w:pPr>
      <w:del w:id="1734" w:author="Bryan Harter" w:date="2017-05-13T18:18:00Z">
        <w:r w:rsidRPr="003A79D8" w:rsidDel="007918D3">
          <w:rPr>
            <w:rFonts w:ascii="Monaco" w:hAnsi="Monaco"/>
            <w:b/>
            <w:color w:val="FF0000"/>
            <w:sz w:val="22"/>
            <w:szCs w:val="22"/>
          </w:rPr>
          <w:delText>/list</w:delText>
        </w:r>
        <w:r w:rsidDel="007918D3">
          <w:delText xml:space="preserve">: Display an ordered list of all parameters present in the input data structure, </w:delText>
        </w:r>
        <w:r w:rsidRPr="00DE0C37" w:rsidDel="007918D3">
          <w:rPr>
            <w:rFonts w:ascii="Monaco" w:hAnsi="Monaco"/>
            <w:sz w:val="22"/>
            <w:szCs w:val="22"/>
          </w:rPr>
          <w:delText>insitu_in</w:delText>
        </w:r>
        <w:r w:rsidDel="007918D3">
          <w:delText>.  The items are listed by index, and by instr</w:delText>
        </w:r>
        <w:r w:rsidR="00362440" w:rsidDel="007918D3">
          <w:delText>ument followed by name.  N.B., i</w:delText>
        </w:r>
        <w:r w:rsidDel="007918D3">
          <w:delText>f this keyword is present, no down-selection of data based on any provided criteria will be performed, and there will be no output data structure.</w:delText>
        </w:r>
      </w:del>
    </w:p>
    <w:p w14:paraId="33466F09" w14:textId="0067481F" w:rsidR="00A51126" w:rsidDel="007918D3" w:rsidRDefault="00A51126" w:rsidP="00A51126">
      <w:pPr>
        <w:pStyle w:val="ListParagraph"/>
        <w:numPr>
          <w:ilvl w:val="0"/>
          <w:numId w:val="26"/>
        </w:numPr>
        <w:rPr>
          <w:del w:id="1735" w:author="Bryan Harter" w:date="2017-05-13T18:18:00Z"/>
        </w:rPr>
      </w:pPr>
      <w:del w:id="1736" w:author="Bryan Harter" w:date="2017-05-13T18:18:00Z">
        <w:r w:rsidDel="007918D3">
          <w:rPr>
            <w:rFonts w:ascii="Monaco" w:hAnsi="Monaco"/>
            <w:b/>
            <w:color w:val="FF0000"/>
            <w:sz w:val="22"/>
            <w:szCs w:val="22"/>
          </w:rPr>
          <w:delText>list</w:delText>
        </w:r>
        <w:r w:rsidRPr="0082159F" w:rsidDel="007918D3">
          <w:delText>:</w:delText>
        </w:r>
        <w:r w:rsidDel="007918D3">
          <w:delText xml:space="preserve"> When this keyword is provided as a variable, then the assigned variable returns an array of strings containing the list of index and tag names that exist within the input data structure, </w:delText>
        </w:r>
      </w:del>
      <w:ins w:id="1737" w:author="Kevin McGouldrick" w:date="2015-11-17T13:12:00Z">
        <w:del w:id="1738" w:author="Bryan Harter" w:date="2017-05-13T18:18:00Z">
          <w:r w:rsidR="00F73E26" w:rsidDel="007918D3">
            <w:rPr>
              <w:rFonts w:ascii="Monaco" w:hAnsi="Monaco"/>
              <w:sz w:val="22"/>
              <w:szCs w:val="22"/>
            </w:rPr>
            <w:delText>insitu_in</w:delText>
          </w:r>
        </w:del>
      </w:ins>
      <w:del w:id="1739" w:author="Bryan Harter" w:date="2017-05-13T18:18:00Z">
        <w:r w:rsidDel="007918D3">
          <w:delText>.</w:delText>
        </w:r>
      </w:del>
    </w:p>
    <w:p w14:paraId="38E5E173" w14:textId="7B98258F" w:rsidR="006C5F29" w:rsidRDefault="00A51126">
      <w:pPr>
        <w:pStyle w:val="ListParagraph"/>
        <w:numPr>
          <w:ilvl w:val="0"/>
          <w:numId w:val="26"/>
        </w:numPr>
        <w:rPr>
          <w:ins w:id="1740" w:author="Bryan Harter" w:date="2017-05-13T18:21:00Z"/>
        </w:rPr>
      </w:pPr>
      <w:del w:id="1741" w:author="Bryan Harter" w:date="2017-05-13T18:18:00Z">
        <w:r w:rsidDel="007918D3">
          <w:rPr>
            <w:rFonts w:ascii="Monaco" w:hAnsi="Monaco"/>
            <w:b/>
            <w:color w:val="FF0000"/>
            <w:sz w:val="22"/>
            <w:szCs w:val="22"/>
          </w:rPr>
          <w:delText>/</w:delText>
        </w:r>
      </w:del>
      <w:del w:id="1742" w:author="Bryan Harter" w:date="2017-05-13T18:23:00Z">
        <w:r w:rsidDel="00385F1D">
          <w:rPr>
            <w:rFonts w:ascii="Monaco" w:hAnsi="Monaco"/>
            <w:b/>
            <w:color w:val="FF0000"/>
            <w:sz w:val="22"/>
            <w:szCs w:val="22"/>
          </w:rPr>
          <w:delText>std</w:delText>
        </w:r>
        <w:r w:rsidRPr="0082159F" w:rsidDel="00385F1D">
          <w:delText>:</w:delText>
        </w:r>
        <w:r w:rsidDel="00385F1D">
          <w:delText xml:space="preserve"> Calculate the standard deviation within each bin and return the information in an array</w:delText>
        </w:r>
      </w:del>
      <w:ins w:id="1743" w:author="Bryan Harter" w:date="2017-05-13T18:20:00Z">
        <w:r w:rsidR="007918D3">
          <w:rPr>
            <w:rFonts w:ascii="Monaco" w:hAnsi="Monaco"/>
            <w:b/>
            <w:color w:val="FF0000"/>
            <w:sz w:val="22"/>
            <w:szCs w:val="22"/>
          </w:rPr>
          <w:t>avg</w:t>
        </w:r>
        <w:r w:rsidR="007918D3" w:rsidRPr="0082159F">
          <w:t>:</w:t>
        </w:r>
        <w:r w:rsidR="007918D3">
          <w:t xml:space="preserve"> Boolean variable.  Calculate the </w:t>
        </w:r>
      </w:ins>
      <w:ins w:id="1744" w:author="Bryan Harter" w:date="2017-05-13T18:21:00Z">
        <w:r w:rsidR="007918D3">
          <w:t>average</w:t>
        </w:r>
      </w:ins>
      <w:ins w:id="1745" w:author="Bryan Harter" w:date="2017-05-13T18:20:00Z">
        <w:r w:rsidR="007918D3">
          <w:t xml:space="preserve"> within each bin and return the information in an array.</w:t>
        </w:r>
      </w:ins>
    </w:p>
    <w:p w14:paraId="69AA96E8" w14:textId="77777777" w:rsidR="006C5F29" w:rsidRDefault="006C5F29">
      <w:pPr>
        <w:pStyle w:val="ListParagraph"/>
        <w:numPr>
          <w:ilvl w:val="0"/>
          <w:numId w:val="26"/>
        </w:numPr>
        <w:rPr>
          <w:ins w:id="1746" w:author="Bryan Harter" w:date="2017-05-13T18:21:00Z"/>
        </w:rPr>
      </w:pPr>
      <w:ins w:id="1747" w:author="Bryan Harter" w:date="2017-05-13T18:21:00Z">
        <w:r>
          <w:rPr>
            <w:rFonts w:ascii="Monaco" w:hAnsi="Monaco"/>
            <w:b/>
            <w:color w:val="FF0000"/>
            <w:sz w:val="22"/>
            <w:szCs w:val="22"/>
          </w:rPr>
          <w:t>std</w:t>
        </w:r>
        <w:r w:rsidRPr="0082159F">
          <w:t>:</w:t>
        </w:r>
        <w:r>
          <w:t xml:space="preserve"> Boolean variable.  Calculate the standard deviation within each bin and return the information in an array.</w:t>
        </w:r>
      </w:ins>
    </w:p>
    <w:p w14:paraId="32CC28C9" w14:textId="77777777" w:rsidR="00385F1D" w:rsidRDefault="006C5F29">
      <w:pPr>
        <w:pStyle w:val="ListParagraph"/>
        <w:numPr>
          <w:ilvl w:val="0"/>
          <w:numId w:val="26"/>
        </w:numPr>
        <w:rPr>
          <w:ins w:id="1748" w:author="Bryan Harter" w:date="2017-05-13T18:22:00Z"/>
        </w:rPr>
      </w:pPr>
      <w:ins w:id="1749" w:author="Bryan Harter" w:date="2017-05-13T18:21:00Z">
        <w:r>
          <w:rPr>
            <w:rFonts w:ascii="Monaco" w:hAnsi="Monaco"/>
            <w:b/>
            <w:color w:val="FF0000"/>
            <w:sz w:val="22"/>
            <w:szCs w:val="22"/>
          </w:rPr>
          <w:t>median</w:t>
        </w:r>
        <w:r w:rsidRPr="0082159F">
          <w:t>:</w:t>
        </w:r>
        <w:r>
          <w:t xml:space="preserve"> Boolean variable.  Calculate the median within each bin and return the information in an array.</w:t>
        </w:r>
      </w:ins>
    </w:p>
    <w:p w14:paraId="301E751A" w14:textId="1F3A38AB" w:rsidR="00A51126" w:rsidRDefault="00385F1D">
      <w:pPr>
        <w:pStyle w:val="ListParagraph"/>
        <w:numPr>
          <w:ilvl w:val="0"/>
          <w:numId w:val="26"/>
        </w:numPr>
      </w:pPr>
      <w:ins w:id="1750" w:author="Bryan Harter" w:date="2017-05-13T18:22:00Z">
        <w:r>
          <w:rPr>
            <w:rFonts w:ascii="Monaco" w:hAnsi="Monaco"/>
            <w:b/>
            <w:color w:val="FF0000"/>
            <w:sz w:val="22"/>
            <w:szCs w:val="22"/>
          </w:rPr>
          <w:t>density</w:t>
        </w:r>
        <w:r w:rsidRPr="000F01C4">
          <w:t>:</w:t>
        </w:r>
        <w:r>
          <w:t xml:space="preserve"> Boolean variable.  Array containing the number of values of the input data parameter that fall within each bin.</w:t>
        </w:r>
      </w:ins>
      <w:del w:id="1751" w:author="Bryan Harter" w:date="2017-05-13T18:20:00Z">
        <w:r w:rsidR="00A51126" w:rsidDel="007918D3">
          <w:delText xml:space="preserve"> specified by std_out.</w:delText>
        </w:r>
      </w:del>
    </w:p>
    <w:p w14:paraId="1B7F2F34" w14:textId="0EBBC625" w:rsidR="00A51126" w:rsidRPr="009D7E7F" w:rsidDel="007918D3" w:rsidRDefault="00A51126" w:rsidP="00A51126">
      <w:pPr>
        <w:pStyle w:val="ListParagraph"/>
        <w:numPr>
          <w:ilvl w:val="0"/>
          <w:numId w:val="26"/>
        </w:numPr>
        <w:rPr>
          <w:del w:id="1752" w:author="Bryan Harter" w:date="2017-05-13T18:18:00Z"/>
        </w:rPr>
      </w:pPr>
      <w:del w:id="1753" w:author="Bryan Harter" w:date="2017-05-13T18:18:00Z">
        <w:r w:rsidDel="007918D3">
          <w:rPr>
            <w:rFonts w:ascii="Monaco" w:hAnsi="Monaco"/>
            <w:b/>
            <w:color w:val="FF0000"/>
            <w:sz w:val="22"/>
            <w:szCs w:val="22"/>
          </w:rPr>
          <w:delText>std_out</w:delText>
        </w:r>
        <w:r w:rsidRPr="0082159F" w:rsidDel="007918D3">
          <w:delText>:</w:delText>
        </w:r>
        <w:r w:rsidDel="007918D3">
          <w:delText xml:space="preserve"> Output array containing the standard deviations of the binned key parameter data in each bin.  </w:delText>
        </w:r>
        <w:r w:rsidRPr="009D7E7F" w:rsidDel="007918D3">
          <w:delText xml:space="preserve">If the </w:delText>
        </w:r>
        <w:r w:rsidRPr="009D7E7F" w:rsidDel="007918D3">
          <w:rPr>
            <w:rFonts w:ascii="Monaco" w:hAnsi="Monaco"/>
            <w:color w:val="FF0000"/>
            <w:sz w:val="22"/>
            <w:szCs w:val="22"/>
          </w:rPr>
          <w:delText>/</w:delText>
        </w:r>
        <w:r w:rsidR="009D7E7F" w:rsidRPr="009D7E7F" w:rsidDel="007918D3">
          <w:rPr>
            <w:rFonts w:ascii="Monaco" w:hAnsi="Monaco"/>
            <w:color w:val="FF0000"/>
            <w:sz w:val="22"/>
            <w:szCs w:val="22"/>
          </w:rPr>
          <w:delText>std</w:delText>
        </w:r>
        <w:r w:rsidR="009D7E7F" w:rsidRPr="009D7E7F" w:rsidDel="007918D3">
          <w:delText xml:space="preserve"> keyword is not set, nothing is retuned to this variable.</w:delText>
        </w:r>
      </w:del>
    </w:p>
    <w:p w14:paraId="0BF49C1F" w14:textId="0B347836" w:rsidR="00A51126" w:rsidDel="007918D3" w:rsidRDefault="00A51126" w:rsidP="00A51126">
      <w:pPr>
        <w:pStyle w:val="ListParagraph"/>
        <w:numPr>
          <w:ilvl w:val="0"/>
          <w:numId w:val="26"/>
        </w:numPr>
        <w:rPr>
          <w:del w:id="1754" w:author="Bryan Harter" w:date="2017-05-13T18:18:00Z"/>
        </w:rPr>
      </w:pPr>
      <w:del w:id="1755" w:author="Bryan Harter" w:date="2017-05-13T18:18:00Z">
        <w:r w:rsidDel="007918D3">
          <w:rPr>
            <w:rFonts w:ascii="Monaco" w:hAnsi="Monaco"/>
            <w:b/>
            <w:color w:val="FF0000"/>
            <w:sz w:val="22"/>
            <w:szCs w:val="22"/>
          </w:rPr>
          <w:delText>avg_out</w:delText>
        </w:r>
        <w:r w:rsidRPr="000F01C4" w:rsidDel="007918D3">
          <w:delText>:</w:delText>
        </w:r>
        <w:r w:rsidDel="007918D3">
          <w:delText xml:space="preserve"> Output array containing the average value of the binned key parameter in each bin.</w:delText>
        </w:r>
      </w:del>
    </w:p>
    <w:p w14:paraId="421616DF" w14:textId="77777777" w:rsidR="00A51126" w:rsidRPr="0082159F" w:rsidRDefault="00A51126" w:rsidP="00A51126">
      <w:pPr>
        <w:pStyle w:val="ListParagraph"/>
        <w:numPr>
          <w:ilvl w:val="0"/>
          <w:numId w:val="26"/>
        </w:numPr>
      </w:pPr>
      <w:r>
        <w:rPr>
          <w:rFonts w:ascii="Monaco" w:hAnsi="Monaco"/>
          <w:b/>
          <w:color w:val="FF0000"/>
          <w:sz w:val="22"/>
          <w:szCs w:val="22"/>
        </w:rPr>
        <w:t>mins</w:t>
      </w:r>
      <w:r w:rsidRPr="000F01C4">
        <w:t>:</w:t>
      </w:r>
      <w:r>
        <w:t xml:space="preserve"> Array of minimum values for each provided binning (number of elements of </w:t>
      </w:r>
      <w:r w:rsidRPr="000F01C4">
        <w:rPr>
          <w:rFonts w:ascii="Monaco" w:hAnsi="Monaco"/>
          <w:color w:val="FF0000"/>
          <w:sz w:val="22"/>
          <w:szCs w:val="22"/>
        </w:rPr>
        <w:t>mins</w:t>
      </w:r>
      <w:r>
        <w:t xml:space="preserve"> must equal number of elements of </w:t>
      </w:r>
      <w:r w:rsidRPr="000F01C4">
        <w:rPr>
          <w:rFonts w:ascii="Monaco" w:hAnsi="Monaco"/>
          <w:color w:val="FF0000"/>
          <w:sz w:val="22"/>
          <w:szCs w:val="22"/>
        </w:rPr>
        <w:t>by_bin</w:t>
      </w:r>
      <w:r>
        <w:t>).</w:t>
      </w:r>
    </w:p>
    <w:p w14:paraId="64783909" w14:textId="77777777" w:rsidR="00A51126" w:rsidRDefault="00A51126" w:rsidP="00A51126">
      <w:pPr>
        <w:pStyle w:val="ListParagraph"/>
        <w:numPr>
          <w:ilvl w:val="0"/>
          <w:numId w:val="26"/>
        </w:numPr>
      </w:pPr>
      <w:r>
        <w:rPr>
          <w:rFonts w:ascii="Monaco" w:hAnsi="Monaco"/>
          <w:b/>
          <w:color w:val="FF0000"/>
          <w:sz w:val="22"/>
          <w:szCs w:val="22"/>
        </w:rPr>
        <w:t>maxs</w:t>
      </w:r>
      <w:r w:rsidRPr="000F01C4">
        <w:t>:</w:t>
      </w:r>
      <w:r>
        <w:t xml:space="preserve"> Array of maximum values for each provided binning (number of elements of </w:t>
      </w:r>
      <w:r>
        <w:rPr>
          <w:rFonts w:ascii="Monaco" w:hAnsi="Monaco"/>
          <w:color w:val="FF0000"/>
          <w:sz w:val="22"/>
          <w:szCs w:val="22"/>
        </w:rPr>
        <w:t>max</w:t>
      </w:r>
      <w:r w:rsidRPr="000F01C4">
        <w:rPr>
          <w:rFonts w:ascii="Monaco" w:hAnsi="Monaco"/>
          <w:color w:val="FF0000"/>
          <w:sz w:val="22"/>
          <w:szCs w:val="22"/>
        </w:rPr>
        <w:t>s</w:t>
      </w:r>
      <w:r>
        <w:t xml:space="preserve"> must equal number of elements of </w:t>
      </w:r>
      <w:r w:rsidRPr="000F01C4">
        <w:rPr>
          <w:rFonts w:ascii="Monaco" w:hAnsi="Monaco"/>
          <w:color w:val="FF0000"/>
          <w:sz w:val="22"/>
          <w:szCs w:val="22"/>
        </w:rPr>
        <w:t>by_bin</w:t>
      </w:r>
      <w:r>
        <w:t>).</w:t>
      </w:r>
    </w:p>
    <w:p w14:paraId="7330E7CE" w14:textId="58C2588E" w:rsidR="00A51126" w:rsidRPr="0082159F" w:rsidDel="00385F1D" w:rsidRDefault="00A51126" w:rsidP="00A51126">
      <w:pPr>
        <w:pStyle w:val="ListParagraph"/>
        <w:numPr>
          <w:ilvl w:val="0"/>
          <w:numId w:val="26"/>
        </w:numPr>
        <w:rPr>
          <w:del w:id="1756" w:author="Bryan Harter" w:date="2017-05-13T18:22:00Z"/>
        </w:rPr>
      </w:pPr>
      <w:del w:id="1757" w:author="Bryan Harter" w:date="2017-05-13T18:22:00Z">
        <w:r w:rsidDel="00385F1D">
          <w:rPr>
            <w:rFonts w:ascii="Monaco" w:hAnsi="Monaco"/>
            <w:b/>
            <w:color w:val="FF0000"/>
            <w:sz w:val="22"/>
            <w:szCs w:val="22"/>
          </w:rPr>
          <w:delText>density</w:delText>
        </w:r>
        <w:r w:rsidRPr="000F01C4" w:rsidDel="00385F1D">
          <w:delText>:</w:delText>
        </w:r>
        <w:r w:rsidR="00E0477A" w:rsidDel="00385F1D">
          <w:delText xml:space="preserve"> Array containing the number of values of the input data parameter that fall within each bin.</w:delText>
        </w:r>
        <w:bookmarkStart w:id="1758" w:name="_Toc482474251"/>
        <w:bookmarkStart w:id="1759" w:name="_Toc482474736"/>
        <w:bookmarkEnd w:id="1758"/>
        <w:bookmarkEnd w:id="1759"/>
      </w:del>
    </w:p>
    <w:p w14:paraId="3639CC5D" w14:textId="30ABEA63" w:rsidR="00A51126" w:rsidDel="007918D3" w:rsidRDefault="00A51126" w:rsidP="00A51126">
      <w:pPr>
        <w:pStyle w:val="ListParagraph"/>
        <w:numPr>
          <w:ilvl w:val="0"/>
          <w:numId w:val="26"/>
        </w:numPr>
        <w:rPr>
          <w:del w:id="1760" w:author="Bryan Harter" w:date="2017-05-13T18:20:00Z"/>
        </w:rPr>
      </w:pPr>
      <w:del w:id="1761" w:author="Bryan Harter" w:date="2017-05-13T18:20:00Z">
        <w:r w:rsidRPr="0082159F" w:rsidDel="007918D3">
          <w:rPr>
            <w:rFonts w:ascii="Monaco" w:hAnsi="Monaco"/>
            <w:b/>
            <w:color w:val="FF0000"/>
            <w:sz w:val="22"/>
            <w:szCs w:val="22"/>
          </w:rPr>
          <w:delText>/debug</w:delText>
        </w:r>
        <w:r w:rsidDel="007918D3">
          <w:delText>: On error, “stop immediately at the offending statement and print the current program stack.”  I.e., a less graceful but more informative exit from the procedure upon the occasion of an error.</w:delText>
        </w:r>
        <w:bookmarkStart w:id="1762" w:name="_Toc482474252"/>
        <w:bookmarkStart w:id="1763" w:name="_Toc482474737"/>
        <w:bookmarkEnd w:id="1762"/>
        <w:bookmarkEnd w:id="1763"/>
      </w:del>
    </w:p>
    <w:p w14:paraId="6261CF72" w14:textId="15E7B3F6" w:rsidR="00A51126" w:rsidRPr="005C20E7" w:rsidDel="007918D3" w:rsidRDefault="00A51126" w:rsidP="00A51126">
      <w:pPr>
        <w:pStyle w:val="ListParagraph"/>
        <w:numPr>
          <w:ilvl w:val="0"/>
          <w:numId w:val="26"/>
        </w:numPr>
        <w:rPr>
          <w:del w:id="1764" w:author="Bryan Harter" w:date="2017-05-13T18:20:00Z"/>
        </w:rPr>
      </w:pPr>
      <w:del w:id="1765" w:author="Bryan Harter" w:date="2017-05-13T18:20:00Z">
        <w:r w:rsidRPr="0082159F" w:rsidDel="007918D3">
          <w:rPr>
            <w:rFonts w:ascii="Monaco" w:hAnsi="Monaco"/>
            <w:b/>
            <w:color w:val="FF0000"/>
            <w:sz w:val="22"/>
            <w:szCs w:val="22"/>
          </w:rPr>
          <w:delText>/help</w:delText>
        </w:r>
        <w:r w:rsidDel="007918D3">
          <w:delText>: Invoke this list.</w:delText>
        </w:r>
        <w:bookmarkStart w:id="1766" w:name="_Toc482474253"/>
        <w:bookmarkStart w:id="1767" w:name="_Toc482474738"/>
        <w:bookmarkEnd w:id="1766"/>
        <w:bookmarkEnd w:id="1767"/>
      </w:del>
    </w:p>
    <w:p w14:paraId="5D602313" w14:textId="55C5CC50" w:rsidR="00A51126" w:rsidDel="004D2265" w:rsidRDefault="00A51126" w:rsidP="00A51126">
      <w:pPr>
        <w:pStyle w:val="Heading3"/>
        <w:rPr>
          <w:del w:id="1768" w:author="Bryan Harter" w:date="2017-05-13T18:25:00Z"/>
        </w:rPr>
      </w:pPr>
      <w:bookmarkStart w:id="1769" w:name="_mvn_kp_resample"/>
      <w:bookmarkEnd w:id="1769"/>
      <w:del w:id="1770" w:author="Bryan Harter" w:date="2017-05-13T18:25:00Z">
        <w:r w:rsidDel="004D2265">
          <w:delText>mvn_kp_resample</w:delText>
        </w:r>
        <w:bookmarkStart w:id="1771" w:name="_Toc482474254"/>
        <w:bookmarkStart w:id="1772" w:name="_Toc482474739"/>
        <w:bookmarkEnd w:id="1771"/>
        <w:bookmarkEnd w:id="1772"/>
      </w:del>
    </w:p>
    <w:p w14:paraId="4C2E87DD" w14:textId="39BC78BE" w:rsidR="00A51126" w:rsidRPr="00E65F70" w:rsidDel="004D2265" w:rsidRDefault="00A51126" w:rsidP="00A51126">
      <w:pPr>
        <w:pStyle w:val="Heading4"/>
        <w:rPr>
          <w:del w:id="1773" w:author="Bryan Harter" w:date="2017-05-13T18:25:00Z"/>
        </w:rPr>
      </w:pPr>
      <w:del w:id="1774" w:author="Bryan Harter" w:date="2017-05-13T18:25:00Z">
        <w:r w:rsidDel="004D2265">
          <w:delText>Description</w:delText>
        </w:r>
        <w:bookmarkStart w:id="1775" w:name="_Toc482474255"/>
        <w:bookmarkStart w:id="1776" w:name="_Toc482474740"/>
        <w:bookmarkEnd w:id="1775"/>
        <w:bookmarkEnd w:id="1776"/>
      </w:del>
    </w:p>
    <w:p w14:paraId="301EFBB5" w14:textId="187533CC" w:rsidR="00A51126" w:rsidRPr="007B2645" w:rsidDel="004D2265" w:rsidRDefault="00A51126" w:rsidP="00A51126">
      <w:pPr>
        <w:pStyle w:val="ListParagraph"/>
        <w:ind w:left="1080"/>
        <w:rPr>
          <w:del w:id="1777" w:author="Bryan Harter" w:date="2017-05-13T18:25:00Z"/>
        </w:rPr>
      </w:pPr>
      <w:del w:id="1778" w:author="Bryan Harter" w:date="2017-05-13T18:25:00Z">
        <w:r w:rsidRPr="00A303C7" w:rsidDel="004D2265">
          <w:rPr>
            <w:rFonts w:cs="Monaco"/>
          </w:rPr>
          <w:delText>This routine</w:delText>
        </w:r>
        <w:r w:rsidR="00F607CA" w:rsidDel="004D2265">
          <w:rPr>
            <w:rFonts w:cs="Monaco"/>
          </w:rPr>
          <w:delText xml:space="preserve"> enables the user to resample a</w:delText>
        </w:r>
        <w:r w:rsidRPr="00A303C7" w:rsidDel="004D2265">
          <w:rPr>
            <w:rFonts w:cs="Monaco"/>
          </w:rPr>
          <w:delText xml:space="preserve"> MAVEN in</w:delText>
        </w:r>
        <w:r w:rsidDel="004D2265">
          <w:rPr>
            <w:rFonts w:cs="Monaco"/>
          </w:rPr>
          <w:delText>-</w:delText>
        </w:r>
        <w:r w:rsidRPr="00A303C7" w:rsidDel="004D2265">
          <w:rPr>
            <w:rFonts w:cs="Monaco"/>
          </w:rPr>
          <w:delText>situ</w:delText>
        </w:r>
        <w:r w:rsidDel="004D2265">
          <w:rPr>
            <w:rFonts w:cs="Monaco"/>
          </w:rPr>
          <w:delText xml:space="preserve"> key parameter</w:delText>
        </w:r>
        <w:r w:rsidRPr="00A303C7" w:rsidDel="004D2265">
          <w:rPr>
            <w:rFonts w:cs="Monaco"/>
          </w:rPr>
          <w:delText xml:space="preserve"> data structure to an arbitrary time cadence.</w:delText>
        </w:r>
        <w:r w:rsidDel="004D2265">
          <w:rPr>
            <w:rFonts w:cs="Monaco"/>
          </w:rPr>
          <w:delText xml:space="preserve"> </w:delText>
        </w:r>
      </w:del>
      <w:del w:id="1779" w:author="Bryan Harter" w:date="2017-05-13T18:24:00Z">
        <w:r w:rsidRPr="00A303C7" w:rsidDel="004D2265">
          <w:rPr>
            <w:rFonts w:cs="Monaco"/>
          </w:rPr>
          <w:delText xml:space="preserve">Used in conjunction with </w:delText>
        </w:r>
      </w:del>
      <w:ins w:id="1780" w:author="Kevin McGouldrick" w:date="2015-11-17T13:13:00Z">
        <w:del w:id="1781" w:author="Bryan Harter" w:date="2017-05-13T18:24:00Z">
          <w:r w:rsidR="00EF6B46" w:rsidDel="004D2265">
            <w:rPr>
              <w:rFonts w:ascii="Monaco" w:hAnsi="Monaco" w:cs="Monaco"/>
              <w:b/>
              <w:color w:val="007F7F"/>
              <w:sz w:val="22"/>
              <w:szCs w:val="22"/>
            </w:rPr>
            <w:fldChar w:fldCharType="begin"/>
          </w:r>
          <w:r w:rsidR="00EF6B46" w:rsidDel="004D2265">
            <w:rPr>
              <w:rFonts w:ascii="Monaco" w:hAnsi="Monaco" w:cs="Monaco"/>
              <w:b/>
              <w:color w:val="007F7F"/>
              <w:sz w:val="22"/>
              <w:szCs w:val="22"/>
            </w:rPr>
            <w:delInstrText xml:space="preserve"> HYPERLINK  \l "_mvn_kp_add_data_1" </w:delInstrText>
          </w:r>
          <w:r w:rsidR="00EF6B46" w:rsidDel="004D2265">
            <w:rPr>
              <w:rFonts w:ascii="Monaco" w:hAnsi="Monaco" w:cs="Monaco"/>
              <w:b/>
              <w:color w:val="007F7F"/>
              <w:sz w:val="22"/>
              <w:szCs w:val="22"/>
            </w:rPr>
            <w:fldChar w:fldCharType="separate"/>
          </w:r>
          <w:r w:rsidRPr="00EF6B46" w:rsidDel="004D2265">
            <w:rPr>
              <w:rStyle w:val="Hyperlink"/>
              <w:rFonts w:ascii="Monaco" w:hAnsi="Monaco" w:cs="Monaco"/>
              <w:b/>
              <w:sz w:val="22"/>
              <w:szCs w:val="22"/>
            </w:rPr>
            <w:delText>mvn_kp_add_data</w:delText>
          </w:r>
          <w:r w:rsidR="00EF6B46" w:rsidDel="004D2265">
            <w:rPr>
              <w:rFonts w:ascii="Monaco" w:hAnsi="Monaco" w:cs="Monaco"/>
              <w:b/>
              <w:color w:val="007F7F"/>
              <w:sz w:val="22"/>
              <w:szCs w:val="22"/>
            </w:rPr>
            <w:fldChar w:fldCharType="end"/>
          </w:r>
        </w:del>
      </w:ins>
      <w:del w:id="1782" w:author="Bryan Harter" w:date="2017-05-13T18:24:00Z">
        <w:r w:rsidRPr="00A303C7" w:rsidDel="004D2265">
          <w:rPr>
            <w:rFonts w:cs="Monaco"/>
          </w:rPr>
          <w:delText xml:space="preserve">, this enables the user to modify and extend the KP data (with additional Level-2 data, for example), </w:delText>
        </w:r>
      </w:del>
      <w:ins w:id="1783" w:author="Kevin McGouldrick" w:date="2015-11-17T13:13:00Z">
        <w:del w:id="1784" w:author="Bryan Harter" w:date="2017-05-13T18:24:00Z">
          <w:r w:rsidR="00EF6B46" w:rsidDel="004D2265">
            <w:rPr>
              <w:rFonts w:cs="Monaco"/>
            </w:rPr>
            <w:delText>while retaining the ability to</w:delText>
          </w:r>
        </w:del>
      </w:ins>
      <w:del w:id="1785" w:author="Bryan Harter" w:date="2017-05-13T18:24:00Z">
        <w:r w:rsidRPr="00A303C7" w:rsidDel="004D2265">
          <w:rPr>
            <w:rFonts w:cs="Monaco"/>
          </w:rPr>
          <w:delText xml:space="preserve"> use the plotting and visualization components of the Toolkit</w:delText>
        </w:r>
        <w:r w:rsidDel="004D2265">
          <w:rPr>
            <w:rFonts w:cs="Monaco"/>
          </w:rPr>
          <w:delText>.</w:delText>
        </w:r>
      </w:del>
      <w:bookmarkStart w:id="1786" w:name="_Toc482474256"/>
      <w:bookmarkStart w:id="1787" w:name="_Toc482474741"/>
      <w:bookmarkEnd w:id="1786"/>
      <w:bookmarkEnd w:id="1787"/>
    </w:p>
    <w:p w14:paraId="2FAB211A" w14:textId="38167140" w:rsidR="00A51126" w:rsidRPr="008D5222" w:rsidDel="004D2265" w:rsidRDefault="00A51126" w:rsidP="00A51126">
      <w:pPr>
        <w:pStyle w:val="Heading4"/>
        <w:rPr>
          <w:del w:id="1788" w:author="Bryan Harter" w:date="2017-05-13T18:25:00Z"/>
        </w:rPr>
      </w:pPr>
      <w:del w:id="1789" w:author="Bryan Harter" w:date="2017-05-13T18:25:00Z">
        <w:r w:rsidDel="004D2265">
          <w:delText>Example Usage</w:delText>
        </w:r>
        <w:bookmarkStart w:id="1790" w:name="_Toc482474257"/>
        <w:bookmarkStart w:id="1791" w:name="_Toc482474742"/>
        <w:bookmarkEnd w:id="1790"/>
        <w:bookmarkEnd w:id="1791"/>
      </w:del>
    </w:p>
    <w:p w14:paraId="5321ADD3" w14:textId="2FCFB820" w:rsidR="00A51126" w:rsidDel="004D2265" w:rsidRDefault="001F7072" w:rsidP="00A51126">
      <w:pPr>
        <w:pStyle w:val="ListParagraph"/>
        <w:numPr>
          <w:ilvl w:val="0"/>
          <w:numId w:val="25"/>
        </w:numPr>
        <w:ind w:left="990" w:hanging="270"/>
        <w:rPr>
          <w:del w:id="1792" w:author="Bryan Harter" w:date="2017-05-13T18:25:00Z"/>
        </w:rPr>
      </w:pPr>
      <w:del w:id="1793" w:author="Bryan Harter" w:date="2017-05-13T18:25:00Z">
        <w:r w:rsidDel="004D2265">
          <w:delText>Resample the KP data to an hourly cadence.</w:delText>
        </w:r>
        <w:bookmarkStart w:id="1794" w:name="_Toc482474258"/>
        <w:bookmarkStart w:id="1795" w:name="_Toc482474743"/>
        <w:bookmarkEnd w:id="1794"/>
        <w:bookmarkEnd w:id="1795"/>
      </w:del>
    </w:p>
    <w:p w14:paraId="4E164727" w14:textId="4ED771D9" w:rsidR="00A51126" w:rsidDel="004D2265" w:rsidRDefault="00A51126" w:rsidP="00A51126">
      <w:pPr>
        <w:pStyle w:val="ListParagraph"/>
        <w:ind w:left="990"/>
        <w:rPr>
          <w:del w:id="1796" w:author="Bryan Harter" w:date="2017-05-13T18:25:00Z"/>
        </w:rPr>
      </w:pPr>
      <w:bookmarkStart w:id="1797" w:name="_Toc482474259"/>
      <w:bookmarkStart w:id="1798" w:name="_Toc482474744"/>
      <w:bookmarkEnd w:id="1797"/>
      <w:bookmarkEnd w:id="1798"/>
    </w:p>
    <w:p w14:paraId="1099EE87" w14:textId="634D44F2" w:rsidR="001F7072" w:rsidRPr="001F7072" w:rsidDel="004D2265" w:rsidRDefault="001F7072" w:rsidP="00A51126">
      <w:pPr>
        <w:pStyle w:val="ListParagraph"/>
        <w:ind w:left="990"/>
        <w:rPr>
          <w:del w:id="1799" w:author="Bryan Harter" w:date="2017-05-13T18:25:00Z"/>
          <w:rFonts w:ascii="Monaco" w:hAnsi="Monaco"/>
          <w:sz w:val="22"/>
          <w:szCs w:val="22"/>
        </w:rPr>
      </w:pPr>
      <w:del w:id="1800" w:author="Bryan Harter" w:date="2017-05-13T16:55:00Z">
        <w:r w:rsidRPr="001F7072" w:rsidDel="009F3D8A">
          <w:rPr>
            <w:rFonts w:ascii="Monaco" w:hAnsi="Monaco"/>
            <w:sz w:val="22"/>
            <w:szCs w:val="22"/>
          </w:rPr>
          <w:delText>IDL&gt;</w:delText>
        </w:r>
      </w:del>
      <w:del w:id="1801" w:author="Bryan Harter" w:date="2017-05-13T18:25:00Z">
        <w:r w:rsidRPr="001F7072" w:rsidDel="004D2265">
          <w:rPr>
            <w:rFonts w:ascii="Monaco" w:hAnsi="Monaco"/>
            <w:sz w:val="22"/>
            <w:szCs w:val="22"/>
          </w:rPr>
          <w:delText xml:space="preserve"> hourly = where( </w:delText>
        </w:r>
        <w:r w:rsidR="00E128C3" w:rsidDel="004D2265">
          <w:rPr>
            <w:rFonts w:ascii="Monaco" w:hAnsi="Monaco"/>
            <w:sz w:val="22"/>
            <w:szCs w:val="22"/>
          </w:rPr>
          <w:delText>(</w:delText>
        </w:r>
        <w:r w:rsidRPr="001F7072" w:rsidDel="004D2265">
          <w:rPr>
            <w:rFonts w:ascii="Monaco" w:hAnsi="Monaco"/>
            <w:sz w:val="22"/>
            <w:szCs w:val="22"/>
          </w:rPr>
          <w:delText>kp_data.</w:delText>
        </w:r>
        <w:r w:rsidRPr="001F7072" w:rsidDel="004D2265">
          <w:rPr>
            <w:rFonts w:ascii="Monaco" w:hAnsi="Monaco"/>
            <w:i/>
            <w:sz w:val="22"/>
            <w:szCs w:val="22"/>
          </w:rPr>
          <w:delText>time</w:delText>
        </w:r>
        <w:r w:rsidRPr="001F7072" w:rsidDel="004D2265">
          <w:rPr>
            <w:rFonts w:ascii="Monaco" w:hAnsi="Monaco"/>
            <w:sz w:val="22"/>
            <w:szCs w:val="22"/>
          </w:rPr>
          <w:delText xml:space="preserve"> </w:delText>
        </w:r>
        <w:r w:rsidRPr="001F7072" w:rsidDel="004D2265">
          <w:rPr>
            <w:rFonts w:ascii="Monaco" w:hAnsi="Monaco"/>
            <w:b/>
            <w:color w:val="800000"/>
            <w:sz w:val="22"/>
            <w:szCs w:val="22"/>
          </w:rPr>
          <w:delText>mod</w:delText>
        </w:r>
        <w:r w:rsidRPr="001F7072" w:rsidDel="004D2265">
          <w:rPr>
            <w:rFonts w:ascii="Monaco" w:hAnsi="Monaco"/>
            <w:sz w:val="22"/>
            <w:szCs w:val="22"/>
          </w:rPr>
          <w:delText xml:space="preserve"> </w:delText>
        </w:r>
        <w:r w:rsidRPr="001F7072" w:rsidDel="004D2265">
          <w:rPr>
            <w:rFonts w:ascii="Monaco" w:hAnsi="Monaco"/>
            <w:b/>
            <w:color w:val="008000"/>
            <w:sz w:val="22"/>
            <w:szCs w:val="22"/>
          </w:rPr>
          <w:delText>3600</w:delText>
        </w:r>
        <w:r w:rsidDel="004D2265">
          <w:rPr>
            <w:rFonts w:ascii="Monaco" w:hAnsi="Monaco"/>
            <w:sz w:val="22"/>
            <w:szCs w:val="22"/>
          </w:rPr>
          <w:delText xml:space="preserve">) </w:delText>
        </w:r>
        <w:r w:rsidRPr="001F7072" w:rsidDel="004D2265">
          <w:rPr>
            <w:rFonts w:ascii="Monaco" w:hAnsi="Monaco"/>
            <w:b/>
            <w:color w:val="800000"/>
            <w:sz w:val="22"/>
            <w:szCs w:val="22"/>
          </w:rPr>
          <w:delText>eq</w:delText>
        </w:r>
        <w:r w:rsidRPr="001F7072" w:rsidDel="004D2265">
          <w:rPr>
            <w:rFonts w:ascii="Monaco" w:hAnsi="Monaco"/>
            <w:sz w:val="22"/>
            <w:szCs w:val="22"/>
          </w:rPr>
          <w:delText xml:space="preserve"> </w:delText>
        </w:r>
        <w:r w:rsidRPr="001F7072" w:rsidDel="004D2265">
          <w:rPr>
            <w:rFonts w:ascii="Monaco" w:hAnsi="Monaco"/>
            <w:b/>
            <w:color w:val="008000"/>
            <w:sz w:val="22"/>
            <w:szCs w:val="22"/>
          </w:rPr>
          <w:delText>0</w:delText>
        </w:r>
        <w:r w:rsidRPr="001F7072" w:rsidDel="004D2265">
          <w:rPr>
            <w:rFonts w:ascii="Monaco" w:hAnsi="Monaco"/>
            <w:sz w:val="22"/>
            <w:szCs w:val="22"/>
          </w:rPr>
          <w:delText xml:space="preserve"> )</w:delText>
        </w:r>
        <w:bookmarkStart w:id="1802" w:name="_Toc482474260"/>
        <w:bookmarkStart w:id="1803" w:name="_Toc482474745"/>
        <w:bookmarkEnd w:id="1802"/>
        <w:bookmarkEnd w:id="1803"/>
      </w:del>
    </w:p>
    <w:p w14:paraId="47B4724B" w14:textId="6458ED92" w:rsidR="00A51126" w:rsidDel="004D2265" w:rsidRDefault="00A51126" w:rsidP="00A51126">
      <w:pPr>
        <w:ind w:left="990"/>
        <w:rPr>
          <w:del w:id="1804" w:author="Bryan Harter" w:date="2017-05-13T18:25:00Z"/>
          <w:rFonts w:ascii="Monaco" w:hAnsi="Monaco"/>
          <w:color w:val="FF0000"/>
          <w:sz w:val="22"/>
          <w:szCs w:val="22"/>
        </w:rPr>
      </w:pPr>
      <w:del w:id="1805" w:author="Bryan Harter" w:date="2017-05-13T16:55:00Z">
        <w:r w:rsidDel="009F3D8A">
          <w:rPr>
            <w:rFonts w:ascii="Monaco" w:hAnsi="Monaco"/>
            <w:sz w:val="22"/>
            <w:szCs w:val="22"/>
          </w:rPr>
          <w:delText>IDL&gt;</w:delText>
        </w:r>
      </w:del>
      <w:del w:id="1806" w:author="Bryan Harter" w:date="2017-05-13T18:25:00Z">
        <w:r w:rsidDel="004D2265">
          <w:rPr>
            <w:rFonts w:ascii="Monaco" w:hAnsi="Monaco"/>
            <w:sz w:val="22"/>
            <w:szCs w:val="22"/>
          </w:rPr>
          <w:delText xml:space="preserve"> </w:delText>
        </w:r>
        <w:r w:rsidRPr="00583F89" w:rsidDel="004D2265">
          <w:rPr>
            <w:rFonts w:ascii="Monaco" w:hAnsi="Monaco"/>
            <w:b/>
            <w:color w:val="007F7F"/>
            <w:sz w:val="22"/>
            <w:szCs w:val="22"/>
          </w:rPr>
          <w:delText>mvn_kp_</w:delText>
        </w:r>
        <w:r w:rsidDel="004D2265">
          <w:rPr>
            <w:rFonts w:ascii="Monaco" w:hAnsi="Monaco"/>
            <w:b/>
            <w:color w:val="007F7F"/>
            <w:sz w:val="22"/>
            <w:szCs w:val="22"/>
          </w:rPr>
          <w:delText>resample</w:delText>
        </w:r>
        <w:r w:rsidR="001F7072" w:rsidRPr="001F7072" w:rsidDel="004D2265">
          <w:rPr>
            <w:rFonts w:ascii="Monaco" w:hAnsi="Monaco"/>
            <w:sz w:val="22"/>
            <w:szCs w:val="22"/>
          </w:rPr>
          <w:delText>,</w:delText>
        </w:r>
        <w:r w:rsidR="001F7072" w:rsidDel="004D2265">
          <w:rPr>
            <w:rFonts w:ascii="Monaco" w:hAnsi="Monaco"/>
            <w:b/>
            <w:color w:val="007F7F"/>
            <w:sz w:val="22"/>
            <w:szCs w:val="22"/>
          </w:rPr>
          <w:delText xml:space="preserve"> </w:delText>
        </w:r>
        <w:r w:rsidR="001F7072" w:rsidRPr="001F7072" w:rsidDel="004D2265">
          <w:rPr>
            <w:rFonts w:ascii="Monaco" w:hAnsi="Monaco"/>
            <w:sz w:val="22"/>
            <w:szCs w:val="22"/>
          </w:rPr>
          <w:delText>kp_data,</w:delText>
        </w:r>
        <w:r w:rsidR="001F7072" w:rsidDel="004D2265">
          <w:rPr>
            <w:rFonts w:ascii="Monaco" w:hAnsi="Monaco"/>
            <w:b/>
            <w:color w:val="007F7F"/>
            <w:sz w:val="22"/>
            <w:szCs w:val="22"/>
          </w:rPr>
          <w:delText xml:space="preserve"> </w:delText>
        </w:r>
        <w:r w:rsidR="001F7072" w:rsidRPr="001F7072" w:rsidDel="004D2265">
          <w:rPr>
            <w:rFonts w:ascii="Monaco" w:hAnsi="Monaco"/>
            <w:sz w:val="22"/>
            <w:szCs w:val="22"/>
          </w:rPr>
          <w:delText>kp_data[hourly].</w:delText>
        </w:r>
        <w:r w:rsidR="001F7072" w:rsidRPr="001F7072" w:rsidDel="004D2265">
          <w:rPr>
            <w:rFonts w:ascii="Monaco" w:hAnsi="Monaco"/>
            <w:i/>
            <w:sz w:val="22"/>
            <w:szCs w:val="22"/>
          </w:rPr>
          <w:delText>time</w:delText>
        </w:r>
        <w:r w:rsidR="001F7072" w:rsidRPr="001F7072" w:rsidDel="004D2265">
          <w:rPr>
            <w:rFonts w:ascii="Monaco" w:hAnsi="Monaco"/>
            <w:sz w:val="22"/>
            <w:szCs w:val="22"/>
          </w:rPr>
          <w:delText>,</w:delText>
        </w:r>
        <w:r w:rsidR="001F7072" w:rsidDel="004D2265">
          <w:rPr>
            <w:rFonts w:ascii="Monaco" w:hAnsi="Monaco"/>
            <w:b/>
            <w:color w:val="007F7F"/>
            <w:sz w:val="22"/>
            <w:szCs w:val="22"/>
          </w:rPr>
          <w:delText xml:space="preserve"> </w:delText>
        </w:r>
        <w:r w:rsidR="001F7072" w:rsidRPr="001F7072" w:rsidDel="004D2265">
          <w:rPr>
            <w:rFonts w:ascii="Monaco" w:hAnsi="Monaco"/>
            <w:sz w:val="22"/>
            <w:szCs w:val="22"/>
          </w:rPr>
          <w:delText>kp_hourly</w:delText>
        </w:r>
        <w:bookmarkStart w:id="1807" w:name="_Toc482474261"/>
        <w:bookmarkStart w:id="1808" w:name="_Toc482474746"/>
        <w:bookmarkEnd w:id="1807"/>
        <w:bookmarkEnd w:id="1808"/>
      </w:del>
    </w:p>
    <w:p w14:paraId="709179E4" w14:textId="429EE423" w:rsidR="00A51126" w:rsidRPr="00CA6AC3" w:rsidDel="004D2265" w:rsidRDefault="00A51126" w:rsidP="00A51126">
      <w:pPr>
        <w:rPr>
          <w:del w:id="1809" w:author="Bryan Harter" w:date="2017-05-13T18:25:00Z"/>
        </w:rPr>
      </w:pPr>
      <w:bookmarkStart w:id="1810" w:name="_Toc482474262"/>
      <w:bookmarkStart w:id="1811" w:name="_Toc482474747"/>
      <w:bookmarkEnd w:id="1810"/>
      <w:bookmarkEnd w:id="1811"/>
    </w:p>
    <w:p w14:paraId="17FE0715" w14:textId="053794A7" w:rsidR="00A51126" w:rsidDel="004D2265" w:rsidRDefault="001F7072" w:rsidP="00A51126">
      <w:pPr>
        <w:pStyle w:val="ListParagraph"/>
        <w:numPr>
          <w:ilvl w:val="0"/>
          <w:numId w:val="25"/>
        </w:numPr>
        <w:ind w:left="990" w:hanging="270"/>
        <w:rPr>
          <w:del w:id="1812" w:author="Bryan Harter" w:date="2017-05-13T18:25:00Z"/>
        </w:rPr>
      </w:pPr>
      <w:del w:id="1813" w:author="Bryan Harter" w:date="2017-05-13T18:25:00Z">
        <w:r w:rsidDel="004D2265">
          <w:delText>Resample the KP data to match the cadence</w:delText>
        </w:r>
        <w:r w:rsidR="00A34563" w:rsidDel="004D2265">
          <w:delText xml:space="preserve"> of </w:delText>
        </w:r>
        <w:r w:rsidR="00631BC9" w:rsidDel="004D2265">
          <w:delText>an</w:delText>
        </w:r>
        <w:r w:rsidR="00A34563" w:rsidDel="004D2265">
          <w:delText xml:space="preserve"> NGIMS</w:delText>
        </w:r>
        <w:r w:rsidDel="004D2265">
          <w:delText xml:space="preserve"> </w:delText>
        </w:r>
        <w:r w:rsidR="006B1C3C" w:rsidDel="004D2265">
          <w:delText xml:space="preserve">Level 2 </w:delText>
        </w:r>
        <w:r w:rsidR="00631BC9" w:rsidDel="004D2265">
          <w:delText>Closed Source Neutral Mode observation (assumed to have been read in to a data structure from the NGIMS Level 2 CSV data file).</w:delText>
        </w:r>
        <w:bookmarkStart w:id="1814" w:name="_Toc482474263"/>
        <w:bookmarkStart w:id="1815" w:name="_Toc482474748"/>
        <w:bookmarkEnd w:id="1814"/>
        <w:bookmarkEnd w:id="1815"/>
      </w:del>
    </w:p>
    <w:p w14:paraId="07626FCC" w14:textId="404E8137" w:rsidR="00A51126" w:rsidRPr="008D5222" w:rsidDel="004D2265" w:rsidRDefault="00A51126" w:rsidP="00A51126">
      <w:pPr>
        <w:pStyle w:val="ListParagraph"/>
        <w:ind w:left="990"/>
        <w:rPr>
          <w:del w:id="1816" w:author="Bryan Harter" w:date="2017-05-13T18:25:00Z"/>
        </w:rPr>
      </w:pPr>
      <w:bookmarkStart w:id="1817" w:name="_Toc482474264"/>
      <w:bookmarkStart w:id="1818" w:name="_Toc482474749"/>
      <w:bookmarkEnd w:id="1817"/>
      <w:bookmarkEnd w:id="1818"/>
    </w:p>
    <w:p w14:paraId="66679D4E" w14:textId="4D09D228" w:rsidR="00A51126" w:rsidRPr="00C9430C" w:rsidDel="004D2265" w:rsidRDefault="00A51126" w:rsidP="00A51126">
      <w:pPr>
        <w:ind w:left="990"/>
        <w:rPr>
          <w:del w:id="1819" w:author="Bryan Harter" w:date="2017-05-13T18:25:00Z"/>
          <w:rFonts w:ascii="Monaco" w:hAnsi="Monaco"/>
          <w:color w:val="FF0000"/>
          <w:sz w:val="22"/>
          <w:szCs w:val="22"/>
        </w:rPr>
      </w:pPr>
      <w:del w:id="1820" w:author="Bryan Harter" w:date="2017-05-13T16:55:00Z">
        <w:r w:rsidDel="009F3D8A">
          <w:rPr>
            <w:rFonts w:ascii="Monaco" w:hAnsi="Monaco"/>
            <w:sz w:val="22"/>
            <w:szCs w:val="22"/>
          </w:rPr>
          <w:delText>IDL&gt;</w:delText>
        </w:r>
      </w:del>
      <w:del w:id="1821" w:author="Bryan Harter" w:date="2017-05-13T18:25:00Z">
        <w:r w:rsidDel="004D2265">
          <w:rPr>
            <w:rFonts w:ascii="Monaco" w:hAnsi="Monaco"/>
            <w:sz w:val="22"/>
            <w:szCs w:val="22"/>
          </w:rPr>
          <w:delText xml:space="preserve"> </w:delText>
        </w:r>
        <w:r w:rsidRPr="00583F89" w:rsidDel="004D2265">
          <w:rPr>
            <w:rFonts w:ascii="Monaco" w:hAnsi="Monaco"/>
            <w:b/>
            <w:color w:val="007F7F"/>
            <w:sz w:val="22"/>
            <w:szCs w:val="22"/>
          </w:rPr>
          <w:delText>mvn_kp_</w:delText>
        </w:r>
        <w:r w:rsidDel="004D2265">
          <w:rPr>
            <w:rFonts w:ascii="Monaco" w:hAnsi="Monaco"/>
            <w:b/>
            <w:color w:val="007F7F"/>
            <w:sz w:val="22"/>
            <w:szCs w:val="22"/>
          </w:rPr>
          <w:delText>resample</w:delText>
        </w:r>
        <w:r w:rsidRPr="00602BF1" w:rsidDel="004D2265">
          <w:rPr>
            <w:rFonts w:ascii="Monaco" w:hAnsi="Monaco"/>
            <w:sz w:val="22"/>
            <w:szCs w:val="22"/>
          </w:rPr>
          <w:delText xml:space="preserve">, </w:delText>
        </w:r>
        <w:r w:rsidR="001F7072" w:rsidDel="004D2265">
          <w:rPr>
            <w:rFonts w:ascii="Monaco" w:hAnsi="Monaco"/>
            <w:sz w:val="22"/>
            <w:szCs w:val="22"/>
          </w:rPr>
          <w:delText>kp_data</w:delText>
        </w:r>
        <w:r w:rsidDel="004D2265">
          <w:rPr>
            <w:rFonts w:ascii="Monaco" w:hAnsi="Monaco"/>
            <w:sz w:val="22"/>
            <w:szCs w:val="22"/>
          </w:rPr>
          <w:delText xml:space="preserve">, </w:delText>
        </w:r>
        <w:r w:rsidR="00631BC9" w:rsidDel="004D2265">
          <w:rPr>
            <w:rFonts w:ascii="Monaco" w:hAnsi="Monaco"/>
            <w:sz w:val="22"/>
            <w:szCs w:val="22"/>
          </w:rPr>
          <w:delText>ngims_data.t_unix</w:delText>
        </w:r>
        <w:r w:rsidR="001F7072" w:rsidDel="004D2265">
          <w:rPr>
            <w:rFonts w:ascii="Monaco" w:hAnsi="Monaco"/>
            <w:sz w:val="22"/>
            <w:szCs w:val="22"/>
          </w:rPr>
          <w:delText>, resampled_KP_data</w:delText>
        </w:r>
        <w:bookmarkStart w:id="1822" w:name="_Toc482474265"/>
        <w:bookmarkStart w:id="1823" w:name="_Toc482474750"/>
        <w:bookmarkEnd w:id="1822"/>
        <w:bookmarkEnd w:id="1823"/>
      </w:del>
    </w:p>
    <w:p w14:paraId="300A9C05" w14:textId="0CD013EA" w:rsidR="00A51126" w:rsidDel="004D2265" w:rsidRDefault="00A51126" w:rsidP="00A51126">
      <w:pPr>
        <w:pStyle w:val="Heading4"/>
        <w:rPr>
          <w:del w:id="1824" w:author="Bryan Harter" w:date="2017-05-13T18:25:00Z"/>
        </w:rPr>
      </w:pPr>
      <w:del w:id="1825" w:author="Bryan Harter" w:date="2017-05-13T18:25:00Z">
        <w:r w:rsidDel="004D2265">
          <w:delText>Required Arguments</w:delText>
        </w:r>
        <w:bookmarkStart w:id="1826" w:name="_Toc482474266"/>
        <w:bookmarkStart w:id="1827" w:name="_Toc482474751"/>
        <w:bookmarkEnd w:id="1826"/>
        <w:bookmarkEnd w:id="1827"/>
      </w:del>
    </w:p>
    <w:p w14:paraId="221027C3" w14:textId="6B6AD790" w:rsidR="00A51126" w:rsidDel="004D2265" w:rsidRDefault="00A51126" w:rsidP="00A51126">
      <w:pPr>
        <w:ind w:firstLine="720"/>
        <w:rPr>
          <w:del w:id="1828" w:author="Bryan Harter" w:date="2017-05-13T18:25:00Z"/>
        </w:rPr>
      </w:pPr>
      <w:del w:id="1829" w:author="Bryan Harter" w:date="2017-05-13T18:25:00Z">
        <w:r w:rsidDel="004D2265">
          <w:rPr>
            <w:rFonts w:ascii="Monaco" w:hAnsi="Monaco"/>
            <w:b/>
            <w:color w:val="FF0000"/>
            <w:sz w:val="22"/>
            <w:szCs w:val="22"/>
          </w:rPr>
          <w:delText>insitu_in</w:delText>
        </w:r>
        <w:r w:rsidDel="004D2265">
          <w:delText xml:space="preserve">: </w:delText>
        </w:r>
        <w:bookmarkStart w:id="1830" w:name="_Toc482474267"/>
        <w:bookmarkStart w:id="1831" w:name="_Toc482474752"/>
        <w:bookmarkEnd w:id="1830"/>
        <w:bookmarkEnd w:id="1831"/>
      </w:del>
    </w:p>
    <w:p w14:paraId="60D2234D" w14:textId="3832391E" w:rsidR="00A51126" w:rsidDel="004D2265" w:rsidRDefault="00A51126" w:rsidP="00A51126">
      <w:pPr>
        <w:ind w:left="720"/>
        <w:rPr>
          <w:del w:id="1832" w:author="Bryan Harter" w:date="2017-05-13T18:25:00Z"/>
        </w:rPr>
      </w:pPr>
      <w:del w:id="1833" w:author="Bryan Harter" w:date="2017-05-13T18:25:00Z">
        <w:r w:rsidDel="004D2265">
          <w:delText>The previously created in-situ KP data structure from which a subset of data are to be extracted.</w:delText>
        </w:r>
        <w:bookmarkStart w:id="1834" w:name="_Toc482474268"/>
        <w:bookmarkStart w:id="1835" w:name="_Toc482474753"/>
        <w:bookmarkEnd w:id="1834"/>
        <w:bookmarkEnd w:id="1835"/>
      </w:del>
    </w:p>
    <w:p w14:paraId="026469BE" w14:textId="79C5F9F4" w:rsidR="00A51126" w:rsidDel="004D2265" w:rsidRDefault="00A51126" w:rsidP="006B1C3C">
      <w:pPr>
        <w:rPr>
          <w:del w:id="1836" w:author="Bryan Harter" w:date="2017-05-13T18:25:00Z"/>
        </w:rPr>
      </w:pPr>
      <w:bookmarkStart w:id="1837" w:name="_Toc482474269"/>
      <w:bookmarkStart w:id="1838" w:name="_Toc482474754"/>
      <w:bookmarkEnd w:id="1837"/>
      <w:bookmarkEnd w:id="1838"/>
    </w:p>
    <w:p w14:paraId="613941EA" w14:textId="664B57F1" w:rsidR="00A51126" w:rsidDel="004D2265" w:rsidRDefault="00A51126" w:rsidP="00A51126">
      <w:pPr>
        <w:ind w:left="720"/>
        <w:rPr>
          <w:del w:id="1839" w:author="Bryan Harter" w:date="2017-05-13T18:25:00Z"/>
          <w:rFonts w:cs="Monaco"/>
        </w:rPr>
      </w:pPr>
      <w:del w:id="1840" w:author="Bryan Harter" w:date="2017-05-13T18:25:00Z">
        <w:r w:rsidRPr="00A51126" w:rsidDel="004D2265">
          <w:rPr>
            <w:rFonts w:ascii="Monaco" w:hAnsi="Monaco"/>
            <w:b/>
            <w:color w:val="FF0000"/>
            <w:sz w:val="22"/>
            <w:szCs w:val="22"/>
          </w:rPr>
          <w:delText>time</w:delText>
        </w:r>
        <w:r w:rsidDel="004D2265">
          <w:delText>:</w:delText>
        </w:r>
        <w:r w:rsidRPr="004479DC" w:rsidDel="004D2265">
          <w:rPr>
            <w:rFonts w:cs="Monaco"/>
          </w:rPr>
          <w:delText xml:space="preserve"> An array of times to which the input dat</w:delText>
        </w:r>
        <w:r w:rsidR="00F607CA" w:rsidDel="004D2265">
          <w:rPr>
            <w:rFonts w:cs="Monaco"/>
          </w:rPr>
          <w:delText xml:space="preserve">a structure is to be resampled. The accepted units are time in seconds since </w:delText>
        </w:r>
        <w:r w:rsidR="00F607CA" w:rsidDel="004D2265">
          <w:rPr>
            <w:rFonts w:eastAsia="Times New Roman"/>
          </w:rPr>
          <w:delText>1970-01-01T00:00:00</w:delText>
        </w:r>
      </w:del>
      <w:ins w:id="1841" w:author="Kevin McGouldrick" w:date="2015-11-17T13:15:00Z">
        <w:del w:id="1842" w:author="Bryan Harter" w:date="2017-05-13T18:25:00Z">
          <w:r w:rsidR="00EF6B46" w:rsidDel="004D2265">
            <w:rPr>
              <w:rFonts w:eastAsia="Times New Roman"/>
            </w:rPr>
            <w:delText xml:space="preserve"> UTC</w:delText>
          </w:r>
        </w:del>
      </w:ins>
      <w:del w:id="1843" w:author="Bryan Harter" w:date="2017-05-13T18:25:00Z">
        <w:r w:rsidR="00F607CA" w:rsidDel="004D2265">
          <w:rPr>
            <w:rFonts w:eastAsia="Times New Roman"/>
          </w:rPr>
          <w:delText>.</w:delText>
        </w:r>
        <w:r w:rsidR="00F607CA" w:rsidRPr="004479DC" w:rsidDel="004D2265">
          <w:rPr>
            <w:rFonts w:cs="Monaco"/>
          </w:rPr>
          <w:delText xml:space="preserve"> </w:delText>
        </w:r>
        <w:r w:rsidRPr="004479DC" w:rsidDel="004D2265">
          <w:rPr>
            <w:rFonts w:cs="Monaco"/>
          </w:rPr>
          <w:delText>This routine does not extrapolate,</w:delText>
        </w:r>
        <w:r w:rsidDel="004D2265">
          <w:rPr>
            <w:rFonts w:cs="Monaco"/>
          </w:rPr>
          <w:delText xml:space="preserve"> so</w:delText>
        </w:r>
        <w:r w:rsidRPr="004479DC" w:rsidDel="004D2265">
          <w:rPr>
            <w:rFonts w:cs="Monaco"/>
          </w:rPr>
          <w:delText xml:space="preserve"> the time array must be completely within the time range of the input data structure.</w:delText>
        </w:r>
        <w:bookmarkStart w:id="1844" w:name="_Toc482474270"/>
        <w:bookmarkStart w:id="1845" w:name="_Toc482474755"/>
        <w:bookmarkEnd w:id="1844"/>
        <w:bookmarkEnd w:id="1845"/>
      </w:del>
    </w:p>
    <w:p w14:paraId="4E513263" w14:textId="7379A592" w:rsidR="006B1C3C" w:rsidDel="004D2265" w:rsidRDefault="006B1C3C" w:rsidP="00A51126">
      <w:pPr>
        <w:ind w:left="720"/>
        <w:rPr>
          <w:del w:id="1846" w:author="Bryan Harter" w:date="2017-05-13T18:25:00Z"/>
        </w:rPr>
      </w:pPr>
      <w:bookmarkStart w:id="1847" w:name="_Toc482474271"/>
      <w:bookmarkStart w:id="1848" w:name="_Toc482474756"/>
      <w:bookmarkEnd w:id="1847"/>
      <w:bookmarkEnd w:id="1848"/>
    </w:p>
    <w:p w14:paraId="4D490C3B" w14:textId="5D3D7409" w:rsidR="006B1C3C" w:rsidDel="004D2265" w:rsidRDefault="006B1C3C" w:rsidP="006B1C3C">
      <w:pPr>
        <w:ind w:firstLine="720"/>
        <w:rPr>
          <w:del w:id="1849" w:author="Bryan Harter" w:date="2017-05-13T18:25:00Z"/>
        </w:rPr>
      </w:pPr>
      <w:del w:id="1850" w:author="Bryan Harter" w:date="2017-05-13T18:25:00Z">
        <w:r w:rsidDel="004D2265">
          <w:rPr>
            <w:rFonts w:ascii="Monaco" w:hAnsi="Monaco"/>
            <w:b/>
            <w:color w:val="FF0000"/>
            <w:sz w:val="22"/>
            <w:szCs w:val="22"/>
          </w:rPr>
          <w:delText>in</w:delText>
        </w:r>
        <w:r w:rsidRPr="004463D4" w:rsidDel="004D2265">
          <w:rPr>
            <w:rFonts w:ascii="Monaco" w:hAnsi="Monaco"/>
            <w:b/>
            <w:color w:val="FF0000"/>
            <w:sz w:val="22"/>
            <w:szCs w:val="22"/>
          </w:rPr>
          <w:delText>s</w:delText>
        </w:r>
        <w:r w:rsidDel="004D2265">
          <w:rPr>
            <w:rFonts w:ascii="Monaco" w:hAnsi="Monaco"/>
            <w:b/>
            <w:color w:val="FF0000"/>
            <w:sz w:val="22"/>
            <w:szCs w:val="22"/>
          </w:rPr>
          <w:delText>itu</w:delText>
        </w:r>
        <w:r w:rsidRPr="004463D4" w:rsidDel="004D2265">
          <w:rPr>
            <w:rFonts w:ascii="Monaco" w:hAnsi="Monaco"/>
            <w:b/>
            <w:color w:val="FF0000"/>
            <w:sz w:val="22"/>
            <w:szCs w:val="22"/>
          </w:rPr>
          <w:delText>_out</w:delText>
        </w:r>
        <w:r w:rsidDel="004D2265">
          <w:delText xml:space="preserve">: </w:delText>
        </w:r>
        <w:bookmarkStart w:id="1851" w:name="_Toc482474272"/>
        <w:bookmarkStart w:id="1852" w:name="_Toc482474757"/>
        <w:bookmarkEnd w:id="1851"/>
        <w:bookmarkEnd w:id="1852"/>
      </w:del>
    </w:p>
    <w:p w14:paraId="1C06D5E9" w14:textId="0A9E030F" w:rsidR="006B1C3C" w:rsidRPr="000B1006" w:rsidDel="004D2265" w:rsidRDefault="006B1C3C" w:rsidP="006B1C3C">
      <w:pPr>
        <w:ind w:left="720"/>
        <w:rPr>
          <w:del w:id="1853" w:author="Bryan Harter" w:date="2017-05-13T18:25:00Z"/>
        </w:rPr>
      </w:pPr>
      <w:del w:id="1854" w:author="Bryan Harter" w:date="2017-05-13T18:25:00Z">
        <w:r w:rsidDel="004D2265">
          <w:delText xml:space="preserve">This user-defined variable will be the name of the structure returned that contains the input KP data structure, </w:delText>
        </w:r>
        <w:r w:rsidRPr="00A51126" w:rsidDel="004D2265">
          <w:rPr>
            <w:rFonts w:ascii="Monaco" w:hAnsi="Monaco"/>
            <w:color w:val="FF0000"/>
            <w:sz w:val="22"/>
            <w:szCs w:val="22"/>
          </w:rPr>
          <w:delText>insitu_in</w:delText>
        </w:r>
        <w:r w:rsidDel="004D2265">
          <w:delText>, resampled to the given time cadence.</w:delText>
        </w:r>
        <w:bookmarkStart w:id="1855" w:name="_Toc482474273"/>
        <w:bookmarkStart w:id="1856" w:name="_Toc482474758"/>
        <w:bookmarkEnd w:id="1855"/>
        <w:bookmarkEnd w:id="1856"/>
      </w:del>
    </w:p>
    <w:p w14:paraId="6CA28812" w14:textId="639511F9" w:rsidR="00A51126" w:rsidDel="004D2265" w:rsidRDefault="00A51126" w:rsidP="00A51126">
      <w:pPr>
        <w:pStyle w:val="Heading4"/>
        <w:rPr>
          <w:del w:id="1857" w:author="Bryan Harter" w:date="2017-05-13T18:25:00Z"/>
        </w:rPr>
      </w:pPr>
      <w:del w:id="1858" w:author="Bryan Harter" w:date="2017-05-13T18:25:00Z">
        <w:r w:rsidDel="004D2265">
          <w:delText>List of all accepted Arguments</w:delText>
        </w:r>
        <w:bookmarkStart w:id="1859" w:name="_Toc482474274"/>
        <w:bookmarkStart w:id="1860" w:name="_Toc482474759"/>
        <w:bookmarkEnd w:id="1859"/>
        <w:bookmarkEnd w:id="1860"/>
      </w:del>
    </w:p>
    <w:p w14:paraId="324B181F" w14:textId="677249A1" w:rsidR="00A51126" w:rsidRPr="00A51126" w:rsidDel="004D2265" w:rsidRDefault="00A51126" w:rsidP="00A51126">
      <w:pPr>
        <w:pStyle w:val="ListParagraph"/>
        <w:numPr>
          <w:ilvl w:val="0"/>
          <w:numId w:val="26"/>
        </w:numPr>
        <w:rPr>
          <w:del w:id="1861" w:author="Bryan Harter" w:date="2017-05-13T18:25:00Z"/>
        </w:rPr>
      </w:pPr>
      <w:del w:id="1862" w:author="Bryan Harter" w:date="2017-05-13T18:25:00Z">
        <w:r w:rsidRPr="00A51126" w:rsidDel="004D2265">
          <w:rPr>
            <w:rFonts w:ascii="Monaco" w:hAnsi="Monaco"/>
            <w:b/>
            <w:color w:val="FF0000"/>
            <w:sz w:val="22"/>
            <w:szCs w:val="22"/>
          </w:rPr>
          <w:delText>/sc_only</w:delText>
        </w:r>
        <w:r w:rsidDel="004D2265">
          <w:delText xml:space="preserve">: Only resample the spacecraft data.  Mostly, this would be useful for using the visualization routines with non-KP data.  By default, all the data within the </w:delText>
        </w:r>
        <w:r w:rsidRPr="00A51126" w:rsidDel="004D2265">
          <w:rPr>
            <w:rFonts w:ascii="Monaco" w:hAnsi="Monaco"/>
            <w:color w:val="FF0000"/>
            <w:sz w:val="22"/>
            <w:szCs w:val="22"/>
          </w:rPr>
          <w:delText>insitu_in</w:delText>
        </w:r>
        <w:r w:rsidDel="004D2265">
          <w:delText xml:space="preserve"> data structure will be resampled.</w:delText>
        </w:r>
        <w:bookmarkStart w:id="1863" w:name="_Toc482474275"/>
        <w:bookmarkStart w:id="1864" w:name="_Toc482474760"/>
        <w:bookmarkEnd w:id="1863"/>
        <w:bookmarkEnd w:id="1864"/>
      </w:del>
    </w:p>
    <w:p w14:paraId="05E9213A" w14:textId="5606F976" w:rsidR="00A51126" w:rsidDel="004D2265" w:rsidRDefault="00A51126" w:rsidP="00A51126">
      <w:pPr>
        <w:pStyle w:val="ListParagraph"/>
        <w:numPr>
          <w:ilvl w:val="0"/>
          <w:numId w:val="26"/>
        </w:numPr>
        <w:rPr>
          <w:del w:id="1865" w:author="Bryan Harter" w:date="2017-05-13T18:25:00Z"/>
        </w:rPr>
      </w:pPr>
      <w:del w:id="1866" w:author="Bryan Harter" w:date="2017-05-13T18:25:00Z">
        <w:r w:rsidRPr="00A51126" w:rsidDel="004D2265">
          <w:rPr>
            <w:rFonts w:ascii="Monaco" w:hAnsi="Monaco"/>
            <w:b/>
            <w:color w:val="FF0000"/>
            <w:sz w:val="22"/>
            <w:szCs w:val="22"/>
          </w:rPr>
          <w:delText>/debug</w:delText>
        </w:r>
        <w:r w:rsidDel="004D2265">
          <w:delText>: On error, “stop immediately at the offending statement and print the current program stack.”  I.e., a less graceful but more informative exit from the procedure upon the occasion of an error.</w:delText>
        </w:r>
        <w:bookmarkStart w:id="1867" w:name="_Toc482474276"/>
        <w:bookmarkStart w:id="1868" w:name="_Toc482474761"/>
        <w:bookmarkEnd w:id="1867"/>
        <w:bookmarkEnd w:id="1868"/>
      </w:del>
    </w:p>
    <w:p w14:paraId="3DC7AAA2" w14:textId="791F137F" w:rsidR="00A51126" w:rsidDel="004D2265" w:rsidRDefault="00A51126" w:rsidP="00A51126">
      <w:pPr>
        <w:pStyle w:val="ListParagraph"/>
        <w:numPr>
          <w:ilvl w:val="0"/>
          <w:numId w:val="26"/>
        </w:numPr>
        <w:rPr>
          <w:del w:id="1869" w:author="Bryan Harter" w:date="2017-05-13T18:25:00Z"/>
        </w:rPr>
      </w:pPr>
      <w:del w:id="1870" w:author="Bryan Harter" w:date="2017-05-13T18:25:00Z">
        <w:r w:rsidRPr="00A51126" w:rsidDel="004D2265">
          <w:rPr>
            <w:rFonts w:ascii="Monaco" w:hAnsi="Monaco"/>
            <w:b/>
            <w:color w:val="FF0000"/>
            <w:sz w:val="22"/>
            <w:szCs w:val="22"/>
          </w:rPr>
          <w:delText>/help</w:delText>
        </w:r>
        <w:r w:rsidDel="004D2265">
          <w:delText>: Invoke this list.</w:delText>
        </w:r>
        <w:bookmarkStart w:id="1871" w:name="_Toc482474277"/>
        <w:bookmarkStart w:id="1872" w:name="_Toc482474762"/>
        <w:bookmarkEnd w:id="1871"/>
        <w:bookmarkEnd w:id="1872"/>
      </w:del>
    </w:p>
    <w:p w14:paraId="3EC37AB7" w14:textId="20BE51B2" w:rsidR="005C20E7" w:rsidRDefault="005C20E7" w:rsidP="00C84118">
      <w:pPr>
        <w:pStyle w:val="Heading2"/>
      </w:pPr>
      <w:bookmarkStart w:id="1873" w:name="_Toc482474763"/>
      <w:r>
        <w:t>Plotting Key Parameter Data</w:t>
      </w:r>
      <w:bookmarkEnd w:id="1873"/>
    </w:p>
    <w:p w14:paraId="270601BC" w14:textId="700A0012" w:rsidR="005C20E7" w:rsidRPr="005C20E7" w:rsidRDefault="005C20E7" w:rsidP="005C20E7">
      <w:pPr>
        <w:pStyle w:val="ListParagraph"/>
      </w:pPr>
      <w:r>
        <w:t>These are procedures that will produce “traditional” Abscissa versus Ordinate plots of one o</w:t>
      </w:r>
      <w:r w:rsidR="00A66030">
        <w:t>r more parameters against time or altitude</w:t>
      </w:r>
      <w:r>
        <w:t>.</w:t>
      </w:r>
      <w:r w:rsidR="00CA6AC3">
        <w:t xml:space="preserve">  In each case, the data structure previously created b</w:t>
      </w:r>
      <w:r w:rsidR="00A66030">
        <w:t xml:space="preserve">y </w:t>
      </w:r>
      <w:ins w:id="1874" w:author="Kevin McGouldrick" w:date="2015-11-17T13:17:00Z">
        <w:r w:rsidR="00EF6B46">
          <w:rPr>
            <w:rFonts w:ascii="Monaco" w:hAnsi="Monaco"/>
            <w:b/>
            <w:color w:val="007F7F"/>
            <w:sz w:val="22"/>
            <w:szCs w:val="22"/>
          </w:rPr>
          <w:fldChar w:fldCharType="begin"/>
        </w:r>
        <w:r w:rsidR="00EF6B46">
          <w:rPr>
            <w:rFonts w:ascii="Monaco" w:hAnsi="Monaco"/>
            <w:b/>
            <w:color w:val="007F7F"/>
            <w:sz w:val="22"/>
            <w:szCs w:val="22"/>
          </w:rPr>
          <w:instrText xml:space="preserve"> HYPERLINK  \l "_mvn_kp_read_3" </w:instrText>
        </w:r>
        <w:r w:rsidR="00EF6B46">
          <w:rPr>
            <w:rFonts w:ascii="Monaco" w:hAnsi="Monaco"/>
            <w:b/>
            <w:color w:val="007F7F"/>
            <w:sz w:val="22"/>
            <w:szCs w:val="22"/>
          </w:rPr>
          <w:fldChar w:fldCharType="separate"/>
        </w:r>
        <w:r w:rsidR="00A66030" w:rsidRPr="00EF6B46">
          <w:rPr>
            <w:rStyle w:val="Hyperlink"/>
            <w:rFonts w:ascii="Monaco" w:hAnsi="Monaco"/>
            <w:b/>
            <w:sz w:val="22"/>
            <w:szCs w:val="22"/>
          </w:rPr>
          <w:t>mvn_kp_read</w:t>
        </w:r>
        <w:r w:rsidR="00EF6B46">
          <w:rPr>
            <w:rFonts w:ascii="Monaco" w:hAnsi="Monaco"/>
            <w:b/>
            <w:color w:val="007F7F"/>
            <w:sz w:val="22"/>
            <w:szCs w:val="22"/>
          </w:rPr>
          <w:fldChar w:fldCharType="end"/>
        </w:r>
      </w:ins>
      <w:r w:rsidR="00A66030">
        <w:t xml:space="preserve"> </w:t>
      </w:r>
      <w:del w:id="1875" w:author="Bryan Harter" w:date="2017-05-13T19:55:00Z">
        <w:r w:rsidR="00A66030" w:rsidDel="00042613">
          <w:delText>(whether in-situ o</w:delText>
        </w:r>
        <w:r w:rsidR="00CA6AC3" w:rsidDel="00042613">
          <w:delText xml:space="preserve">r IUVS) </w:delText>
        </w:r>
      </w:del>
      <w:r w:rsidR="00CA6AC3">
        <w:t>mus</w:t>
      </w:r>
      <w:r w:rsidR="002B1F40">
        <w:t xml:space="preserve">t be provided to the procedure </w:t>
      </w:r>
      <w:r w:rsidR="00CA6AC3">
        <w:t>as an argument.</w:t>
      </w:r>
    </w:p>
    <w:p w14:paraId="4050E8A4" w14:textId="3E48E8CD" w:rsidR="005C20E7" w:rsidRDefault="005C20E7" w:rsidP="005C20E7">
      <w:pPr>
        <w:pStyle w:val="Heading3"/>
      </w:pPr>
      <w:bookmarkStart w:id="1876" w:name="_mvn_kp_plot"/>
      <w:bookmarkStart w:id="1877" w:name="_mvn_kp_plot_1"/>
      <w:bookmarkStart w:id="1878" w:name="_Toc482474764"/>
      <w:bookmarkEnd w:id="1876"/>
      <w:bookmarkEnd w:id="1877"/>
      <w:r>
        <w:t>mvn_kp_plot</w:t>
      </w:r>
      <w:bookmarkEnd w:id="1878"/>
    </w:p>
    <w:p w14:paraId="5425089E" w14:textId="77777777" w:rsidR="005C20E7" w:rsidRPr="00E65F70" w:rsidRDefault="005C20E7" w:rsidP="005C20E7">
      <w:pPr>
        <w:pStyle w:val="Heading4"/>
      </w:pPr>
      <w:r>
        <w:t>Description</w:t>
      </w:r>
    </w:p>
    <w:p w14:paraId="2BC87A54" w14:textId="31087B3C" w:rsidR="005C20E7" w:rsidRPr="007B2645" w:rsidRDefault="005C20E7" w:rsidP="005C20E7">
      <w:pPr>
        <w:pStyle w:val="ListParagraph"/>
        <w:ind w:left="1080"/>
      </w:pPr>
      <w:r>
        <w:rPr>
          <w:rFonts w:cs="Monaco"/>
        </w:rPr>
        <w:t>Plot time series data from a MAVE</w:t>
      </w:r>
      <w:ins w:id="1879" w:author="Bryan Harter" w:date="2017-05-13T19:54:00Z">
        <w:r w:rsidR="00042613">
          <w:rPr>
            <w:rFonts w:cs="Monaco"/>
          </w:rPr>
          <w:t>N</w:t>
        </w:r>
      </w:ins>
      <w:del w:id="1880" w:author="Bryan Harter" w:date="2017-05-13T19:54:00Z">
        <w:r w:rsidDel="00042613">
          <w:rPr>
            <w:rFonts w:cs="Monaco"/>
          </w:rPr>
          <w:delText>n</w:delText>
        </w:r>
      </w:del>
      <w:r>
        <w:rPr>
          <w:rFonts w:cs="Monaco"/>
        </w:rPr>
        <w:t xml:space="preserve"> in-situ KP data structure.</w:t>
      </w:r>
      <w:r w:rsidR="00310CBB">
        <w:rPr>
          <w:rFonts w:cs="Monaco"/>
        </w:rPr>
        <w:t xml:space="preserve">  At present, this procedure will not work with IUVS KP data.</w:t>
      </w:r>
    </w:p>
    <w:p w14:paraId="4509B5B1" w14:textId="77777777" w:rsidR="005C20E7" w:rsidRDefault="005C20E7" w:rsidP="005C20E7">
      <w:pPr>
        <w:pStyle w:val="Heading4"/>
      </w:pPr>
      <w:r>
        <w:lastRenderedPageBreak/>
        <w:t>Example Usage</w:t>
      </w:r>
    </w:p>
    <w:p w14:paraId="4E086B60" w14:textId="7C00F073" w:rsidR="00CA6AC3" w:rsidRDefault="00CA6AC3" w:rsidP="00CA6AC3">
      <w:pPr>
        <w:pStyle w:val="ListParagraph"/>
        <w:numPr>
          <w:ilvl w:val="0"/>
          <w:numId w:val="25"/>
        </w:numPr>
        <w:ind w:left="990" w:hanging="270"/>
      </w:pPr>
      <w:r>
        <w:t>Plot the H+ density from SWIA against time, identifying the parameter by name.</w:t>
      </w:r>
    </w:p>
    <w:p w14:paraId="340C1126" w14:textId="77777777" w:rsidR="00CA6AC3" w:rsidRPr="008D5222" w:rsidRDefault="00CA6AC3" w:rsidP="00CA6AC3">
      <w:pPr>
        <w:pStyle w:val="ListParagraph"/>
        <w:ind w:left="990"/>
      </w:pPr>
    </w:p>
    <w:p w14:paraId="2706A99E" w14:textId="6F25F3A9" w:rsidR="00042613" w:rsidRPr="00B455CA" w:rsidRDefault="00CA6AC3" w:rsidP="00042613">
      <w:pPr>
        <w:ind w:left="990"/>
        <w:rPr>
          <w:ins w:id="1881" w:author="Bryan Harter" w:date="2017-05-13T19:56:00Z"/>
          <w:rFonts w:ascii="Monaco" w:hAnsi="Monaco"/>
          <w:b/>
          <w:color w:val="007F7F"/>
          <w:sz w:val="22"/>
          <w:szCs w:val="22"/>
          <w:rPrChange w:id="1882" w:author="Bryan Harter" w:date="2017-05-13T20:04:00Z">
            <w:rPr>
              <w:ins w:id="1883" w:author="Bryan Harter" w:date="2017-05-13T19:56:00Z"/>
              <w:rFonts w:ascii="Monaco" w:hAnsi="Monaco"/>
              <w:b/>
              <w:color w:val="007F7F"/>
              <w:sz w:val="22"/>
              <w:szCs w:val="22"/>
            </w:rPr>
          </w:rPrChange>
        </w:rPr>
      </w:pPr>
      <w:del w:id="1884" w:author="Bryan Harter" w:date="2017-05-13T16:55:00Z">
        <w:r w:rsidRPr="00B455CA" w:rsidDel="009F3D8A">
          <w:rPr>
            <w:rFonts w:ascii="Monaco" w:hAnsi="Monaco"/>
            <w:sz w:val="22"/>
            <w:szCs w:val="22"/>
            <w:rPrChange w:id="1885" w:author="Bryan Harter" w:date="2017-05-13T20:04:00Z">
              <w:rPr>
                <w:rFonts w:ascii="Monaco" w:hAnsi="Monaco"/>
                <w:sz w:val="22"/>
                <w:szCs w:val="22"/>
              </w:rPr>
            </w:rPrChange>
          </w:rPr>
          <w:delText>IDL&gt;</w:delText>
        </w:r>
      </w:del>
      <w:ins w:id="1886" w:author="Bryan Harter" w:date="2017-05-13T16:55:00Z">
        <w:r w:rsidR="009F3D8A" w:rsidRPr="00B455CA">
          <w:rPr>
            <w:rFonts w:ascii="Monaco" w:hAnsi="Monaco"/>
            <w:sz w:val="22"/>
            <w:szCs w:val="22"/>
            <w:rPrChange w:id="1887" w:author="Bryan Harter" w:date="2017-05-13T20:04:00Z">
              <w:rPr>
                <w:rFonts w:ascii="Monaco" w:hAnsi="Monaco"/>
                <w:sz w:val="22"/>
                <w:szCs w:val="22"/>
              </w:rPr>
            </w:rPrChange>
          </w:rPr>
          <w:t>&gt;&gt;</w:t>
        </w:r>
      </w:ins>
      <w:r w:rsidRPr="00B455CA">
        <w:rPr>
          <w:rFonts w:ascii="Monaco" w:hAnsi="Monaco"/>
          <w:sz w:val="22"/>
          <w:szCs w:val="22"/>
          <w:rPrChange w:id="1888" w:author="Bryan Harter" w:date="2017-05-13T20:04:00Z">
            <w:rPr>
              <w:rFonts w:ascii="Monaco" w:hAnsi="Monaco"/>
              <w:sz w:val="22"/>
              <w:szCs w:val="22"/>
            </w:rPr>
          </w:rPrChange>
        </w:rPr>
        <w:t xml:space="preserve"> </w:t>
      </w:r>
      <w:ins w:id="1889" w:author="Bryan Harter" w:date="2017-05-13T19:56:00Z">
        <w:r w:rsidR="00042613" w:rsidRPr="00B455CA">
          <w:rPr>
            <w:rFonts w:ascii="Consolas" w:hAnsi="Consolas" w:cs="Consolas"/>
            <w:color w:val="000000"/>
            <w:sz w:val="20"/>
            <w:szCs w:val="20"/>
            <w:rPrChange w:id="1890" w:author="Bryan Harter" w:date="2017-05-13T20:04:00Z">
              <w:rPr>
                <w:rFonts w:ascii="Consolas" w:hAnsi="Consolas" w:cs="Consolas"/>
                <w:color w:val="000000"/>
                <w:sz w:val="20"/>
                <w:szCs w:val="20"/>
                <w:highlight w:val="blue"/>
              </w:rPr>
            </w:rPrChange>
          </w:rPr>
          <w:t xml:space="preserve">pydivide.mvn_kp_plot(insitu, </w:t>
        </w:r>
      </w:ins>
      <w:ins w:id="1891" w:author="Bryan Harter" w:date="2017-05-13T19:58:00Z">
        <w:r w:rsidR="00042613" w:rsidRPr="00B455CA">
          <w:rPr>
            <w:rFonts w:ascii="Consolas" w:hAnsi="Consolas" w:cs="Consolas"/>
            <w:color w:val="000000"/>
            <w:sz w:val="20"/>
            <w:szCs w:val="20"/>
            <w:rPrChange w:id="1892" w:author="Bryan Harter" w:date="2017-05-13T20:04:00Z">
              <w:rPr>
                <w:rFonts w:ascii="Consolas" w:hAnsi="Consolas" w:cs="Consolas"/>
                <w:color w:val="000000"/>
                <w:sz w:val="20"/>
                <w:szCs w:val="20"/>
                <w:highlight w:val="blue"/>
              </w:rPr>
            </w:rPrChange>
          </w:rPr>
          <w:t>parameter=</w:t>
        </w:r>
      </w:ins>
      <w:ins w:id="1893" w:author="Bryan Harter" w:date="2017-05-13T19:56:00Z">
        <w:r w:rsidR="00042613" w:rsidRPr="00B455CA">
          <w:rPr>
            <w:rFonts w:ascii="Consolas" w:hAnsi="Consolas" w:cs="Consolas"/>
            <w:i/>
            <w:iCs/>
            <w:color w:val="00AA00"/>
            <w:sz w:val="20"/>
            <w:szCs w:val="20"/>
            <w:rPrChange w:id="1894" w:author="Bryan Harter" w:date="2017-05-13T20:04:00Z">
              <w:rPr>
                <w:rFonts w:ascii="Consolas" w:hAnsi="Consolas" w:cs="Consolas"/>
                <w:i/>
                <w:iCs/>
                <w:color w:val="00AA00"/>
                <w:sz w:val="20"/>
                <w:szCs w:val="20"/>
                <w:highlight w:val="blue"/>
              </w:rPr>
            </w:rPrChange>
          </w:rPr>
          <w:t>'swia.hplus_density'</w:t>
        </w:r>
        <w:r w:rsidR="00042613" w:rsidRPr="00B455CA">
          <w:rPr>
            <w:rFonts w:ascii="Consolas" w:hAnsi="Consolas" w:cs="Consolas"/>
            <w:color w:val="000000"/>
            <w:sz w:val="20"/>
            <w:szCs w:val="20"/>
            <w:rPrChange w:id="1895" w:author="Bryan Harter" w:date="2017-05-13T20:04:00Z">
              <w:rPr>
                <w:rFonts w:ascii="Consolas" w:hAnsi="Consolas" w:cs="Consolas"/>
                <w:color w:val="000000"/>
                <w:sz w:val="20"/>
                <w:szCs w:val="20"/>
                <w:highlight w:val="blue"/>
              </w:rPr>
            </w:rPrChange>
          </w:rPr>
          <w:t>)</w:t>
        </w:r>
        <w:r w:rsidR="00042613" w:rsidRPr="00B455CA" w:rsidDel="00042613">
          <w:rPr>
            <w:rFonts w:ascii="Monaco" w:hAnsi="Monaco"/>
            <w:b/>
            <w:color w:val="007F7F"/>
            <w:sz w:val="22"/>
            <w:szCs w:val="22"/>
            <w:rPrChange w:id="1896" w:author="Bryan Harter" w:date="2017-05-13T20:04:00Z">
              <w:rPr>
                <w:rFonts w:ascii="Monaco" w:hAnsi="Monaco"/>
                <w:b/>
                <w:color w:val="007F7F"/>
                <w:sz w:val="22"/>
                <w:szCs w:val="22"/>
              </w:rPr>
            </w:rPrChange>
          </w:rPr>
          <w:t xml:space="preserve"> </w:t>
        </w:r>
      </w:ins>
    </w:p>
    <w:p w14:paraId="4DFABF63" w14:textId="45A5E232" w:rsidR="00CA6AC3" w:rsidRPr="00B455CA" w:rsidDel="00042613" w:rsidRDefault="00CA6AC3" w:rsidP="00CA6AC3">
      <w:pPr>
        <w:ind w:left="990"/>
        <w:rPr>
          <w:del w:id="1897" w:author="Bryan Harter" w:date="2017-05-13T19:56:00Z"/>
          <w:rFonts w:ascii="Monaco" w:hAnsi="Monaco"/>
          <w:color w:val="FF0000"/>
          <w:sz w:val="22"/>
          <w:szCs w:val="22"/>
          <w:rPrChange w:id="1898" w:author="Bryan Harter" w:date="2017-05-13T20:04:00Z">
            <w:rPr>
              <w:del w:id="1899" w:author="Bryan Harter" w:date="2017-05-13T19:56:00Z"/>
              <w:rFonts w:ascii="Monaco" w:hAnsi="Monaco"/>
              <w:color w:val="FF0000"/>
              <w:sz w:val="22"/>
              <w:szCs w:val="22"/>
            </w:rPr>
          </w:rPrChange>
        </w:rPr>
      </w:pPr>
      <w:del w:id="1900" w:author="Bryan Harter" w:date="2017-05-13T19:56:00Z">
        <w:r w:rsidRPr="00B455CA" w:rsidDel="00042613">
          <w:rPr>
            <w:rFonts w:ascii="Monaco" w:hAnsi="Monaco"/>
            <w:b/>
            <w:color w:val="007F7F"/>
            <w:sz w:val="22"/>
            <w:szCs w:val="22"/>
            <w:rPrChange w:id="1901" w:author="Bryan Harter" w:date="2017-05-13T20:04:00Z">
              <w:rPr>
                <w:rFonts w:ascii="Monaco" w:hAnsi="Monaco"/>
                <w:b/>
                <w:color w:val="007F7F"/>
                <w:sz w:val="22"/>
                <w:szCs w:val="22"/>
              </w:rPr>
            </w:rPrChange>
          </w:rPr>
          <w:delText>mvn_kp_plot</w:delText>
        </w:r>
        <w:r w:rsidRPr="00B455CA" w:rsidDel="00042613">
          <w:rPr>
            <w:rFonts w:ascii="Monaco" w:hAnsi="Monaco"/>
            <w:sz w:val="22"/>
            <w:szCs w:val="22"/>
            <w:rPrChange w:id="1902" w:author="Bryan Harter" w:date="2017-05-13T20:04:00Z">
              <w:rPr>
                <w:rFonts w:ascii="Monaco" w:hAnsi="Monaco"/>
                <w:sz w:val="22"/>
                <w:szCs w:val="22"/>
              </w:rPr>
            </w:rPrChange>
          </w:rPr>
          <w:delText>, insitu, ‘</w:delText>
        </w:r>
        <w:r w:rsidRPr="00B455CA" w:rsidDel="00042613">
          <w:rPr>
            <w:rFonts w:ascii="Monaco" w:hAnsi="Monaco"/>
            <w:color w:val="FF0000"/>
            <w:sz w:val="22"/>
            <w:szCs w:val="22"/>
            <w:rPrChange w:id="1903" w:author="Bryan Harter" w:date="2017-05-13T20:04:00Z">
              <w:rPr>
                <w:rFonts w:ascii="Monaco" w:hAnsi="Monaco"/>
                <w:color w:val="FF0000"/>
                <w:sz w:val="22"/>
                <w:szCs w:val="22"/>
              </w:rPr>
            </w:rPrChange>
          </w:rPr>
          <w:delText>swia.hplus_density</w:delText>
        </w:r>
        <w:r w:rsidRPr="00B455CA" w:rsidDel="00042613">
          <w:rPr>
            <w:rFonts w:ascii="Monaco" w:hAnsi="Monaco"/>
            <w:sz w:val="22"/>
            <w:szCs w:val="22"/>
            <w:rPrChange w:id="1904" w:author="Bryan Harter" w:date="2017-05-13T20:04:00Z">
              <w:rPr>
                <w:rFonts w:ascii="Monaco" w:hAnsi="Monaco"/>
                <w:sz w:val="22"/>
                <w:szCs w:val="22"/>
              </w:rPr>
            </w:rPrChange>
          </w:rPr>
          <w:delText>’</w:delText>
        </w:r>
      </w:del>
    </w:p>
    <w:p w14:paraId="66906F3D" w14:textId="77777777" w:rsidR="00CA6AC3" w:rsidRPr="00B455CA" w:rsidRDefault="00CA6AC3" w:rsidP="00042613">
      <w:pPr>
        <w:ind w:left="990"/>
        <w:rPr>
          <w:rPrChange w:id="1905" w:author="Bryan Harter" w:date="2017-05-13T20:04:00Z">
            <w:rPr/>
          </w:rPrChange>
        </w:rPr>
      </w:pPr>
    </w:p>
    <w:p w14:paraId="7E5175A7" w14:textId="436E6337" w:rsidR="00CA6AC3" w:rsidRPr="00B455CA" w:rsidRDefault="00CA6AC3" w:rsidP="00CA6AC3">
      <w:pPr>
        <w:pStyle w:val="ListParagraph"/>
        <w:numPr>
          <w:ilvl w:val="0"/>
          <w:numId w:val="25"/>
        </w:numPr>
        <w:ind w:left="990" w:hanging="270"/>
        <w:rPr>
          <w:rPrChange w:id="1906" w:author="Bryan Harter" w:date="2017-05-13T20:04:00Z">
            <w:rPr/>
          </w:rPrChange>
        </w:rPr>
      </w:pPr>
      <w:r w:rsidRPr="00B455CA">
        <w:rPr>
          <w:rPrChange w:id="1907" w:author="Bryan Harter" w:date="2017-05-13T20:04:00Z">
            <w:rPr/>
          </w:rPrChange>
        </w:rPr>
        <w:t>Create three plots of three attributes</w:t>
      </w:r>
      <w:ins w:id="1908" w:author="Bryan Harter" w:date="2017-05-13T19:58:00Z">
        <w:r w:rsidR="00042613" w:rsidRPr="00B455CA">
          <w:rPr>
            <w:rPrChange w:id="1909" w:author="Bryan Harter" w:date="2017-05-13T20:04:00Z">
              <w:rPr/>
            </w:rPrChange>
          </w:rPr>
          <w:t xml:space="preserve"> all on the same plot</w:t>
        </w:r>
      </w:ins>
      <w:del w:id="1910" w:author="Bryan Harter" w:date="2017-05-13T19:56:00Z">
        <w:r w:rsidRPr="00B455CA" w:rsidDel="00042613">
          <w:rPr>
            <w:rPrChange w:id="1911" w:author="Bryan Harter" w:date="2017-05-13T20:04:00Z">
              <w:rPr/>
            </w:rPrChange>
          </w:rPr>
          <w:delText>, identifying the parameters by KP index number.</w:delText>
        </w:r>
        <w:r w:rsidR="00942284" w:rsidRPr="00B455CA" w:rsidDel="00042613">
          <w:rPr>
            <w:rPrChange w:id="1912" w:author="Bryan Harter" w:date="2017-05-13T20:04:00Z">
              <w:rPr/>
            </w:rPrChange>
          </w:rPr>
          <w:delText xml:space="preserve">  N.B., the indices will vary according to which instrument data you ingested in </w:delText>
        </w:r>
      </w:del>
      <w:ins w:id="1913" w:author="Kevin McGouldrick" w:date="2015-11-17T13:18:00Z">
        <w:del w:id="1914" w:author="Bryan Harter" w:date="2017-05-13T19:56:00Z">
          <w:r w:rsidR="00EF6B46" w:rsidRPr="00B455CA" w:rsidDel="00042613">
            <w:rPr>
              <w:rFonts w:ascii="Monaco" w:hAnsi="Monaco"/>
              <w:b/>
              <w:color w:val="007F7F"/>
              <w:sz w:val="22"/>
              <w:szCs w:val="22"/>
              <w:rPrChange w:id="1915" w:author="Bryan Harter" w:date="2017-05-13T20:04:00Z">
                <w:rPr>
                  <w:rFonts w:ascii="Monaco" w:hAnsi="Monaco"/>
                  <w:b/>
                  <w:color w:val="007F7F"/>
                  <w:sz w:val="22"/>
                  <w:szCs w:val="22"/>
                </w:rPr>
              </w:rPrChange>
            </w:rPr>
            <w:fldChar w:fldCharType="begin"/>
          </w:r>
          <w:r w:rsidR="00EF6B46" w:rsidRPr="00B455CA" w:rsidDel="00042613">
            <w:rPr>
              <w:rFonts w:ascii="Monaco" w:hAnsi="Monaco"/>
              <w:b/>
              <w:color w:val="007F7F"/>
              <w:sz w:val="22"/>
              <w:szCs w:val="22"/>
              <w:rPrChange w:id="1916" w:author="Bryan Harter" w:date="2017-05-13T20:04:00Z">
                <w:rPr>
                  <w:rFonts w:ascii="Monaco" w:hAnsi="Monaco"/>
                  <w:b/>
                  <w:color w:val="007F7F"/>
                  <w:sz w:val="22"/>
                  <w:szCs w:val="22"/>
                </w:rPr>
              </w:rPrChange>
            </w:rPr>
            <w:delInstrText xml:space="preserve"> HYPERLINK  \l "_mvn_kp_read_4" </w:delInstrText>
          </w:r>
          <w:r w:rsidR="00EF6B46" w:rsidRPr="00B455CA" w:rsidDel="00042613">
            <w:rPr>
              <w:rFonts w:ascii="Monaco" w:hAnsi="Monaco"/>
              <w:b/>
              <w:color w:val="007F7F"/>
              <w:sz w:val="22"/>
              <w:szCs w:val="22"/>
              <w:rPrChange w:id="1917" w:author="Bryan Harter" w:date="2017-05-13T20:04:00Z">
                <w:rPr>
                  <w:rFonts w:ascii="Monaco" w:hAnsi="Monaco"/>
                  <w:b/>
                  <w:color w:val="007F7F"/>
                  <w:sz w:val="22"/>
                  <w:szCs w:val="22"/>
                </w:rPr>
              </w:rPrChange>
            </w:rPr>
            <w:fldChar w:fldCharType="separate"/>
          </w:r>
          <w:r w:rsidR="00942284" w:rsidRPr="00B455CA" w:rsidDel="00042613">
            <w:rPr>
              <w:rStyle w:val="Hyperlink"/>
              <w:rFonts w:ascii="Monaco" w:hAnsi="Monaco"/>
              <w:b/>
              <w:sz w:val="22"/>
              <w:szCs w:val="22"/>
              <w:rPrChange w:id="1918" w:author="Bryan Harter" w:date="2017-05-13T20:04:00Z">
                <w:rPr>
                  <w:rStyle w:val="Hyperlink"/>
                  <w:rFonts w:ascii="Monaco" w:hAnsi="Monaco"/>
                  <w:b/>
                  <w:sz w:val="22"/>
                  <w:szCs w:val="22"/>
                </w:rPr>
              </w:rPrChange>
            </w:rPr>
            <w:delText>mvn_kp_read</w:delText>
          </w:r>
          <w:r w:rsidR="00EF6B46" w:rsidRPr="00B455CA" w:rsidDel="00042613">
            <w:rPr>
              <w:rFonts w:ascii="Monaco" w:hAnsi="Monaco"/>
              <w:b/>
              <w:color w:val="007F7F"/>
              <w:sz w:val="22"/>
              <w:szCs w:val="22"/>
              <w:rPrChange w:id="1919" w:author="Bryan Harter" w:date="2017-05-13T20:04:00Z">
                <w:rPr>
                  <w:rFonts w:ascii="Monaco" w:hAnsi="Monaco"/>
                  <w:b/>
                  <w:color w:val="007F7F"/>
                  <w:sz w:val="22"/>
                  <w:szCs w:val="22"/>
                </w:rPr>
              </w:rPrChange>
            </w:rPr>
            <w:fldChar w:fldCharType="end"/>
          </w:r>
        </w:del>
      </w:ins>
      <w:del w:id="1920" w:author="Bryan Harter" w:date="2017-05-13T19:56:00Z">
        <w:r w:rsidR="00942284" w:rsidRPr="00B455CA" w:rsidDel="00042613">
          <w:rPr>
            <w:rPrChange w:id="1921" w:author="Bryan Harter" w:date="2017-05-13T20:04:00Z">
              <w:rPr/>
            </w:rPrChange>
          </w:rPr>
          <w:delText>.</w:delText>
        </w:r>
      </w:del>
    </w:p>
    <w:p w14:paraId="161B78F6" w14:textId="77777777" w:rsidR="00CA6AC3" w:rsidRPr="00B455CA" w:rsidRDefault="00CA6AC3" w:rsidP="00CA6AC3">
      <w:pPr>
        <w:pStyle w:val="ListParagraph"/>
        <w:ind w:left="990"/>
        <w:rPr>
          <w:rPrChange w:id="1922" w:author="Bryan Harter" w:date="2017-05-13T20:04:00Z">
            <w:rPr/>
          </w:rPrChange>
        </w:rPr>
      </w:pPr>
    </w:p>
    <w:p w14:paraId="36FC416C" w14:textId="148F35F0" w:rsidR="00CA6AC3" w:rsidRPr="00B455CA" w:rsidRDefault="00CA6AC3" w:rsidP="00CA6AC3">
      <w:pPr>
        <w:ind w:left="990"/>
        <w:rPr>
          <w:rFonts w:ascii="Monaco" w:hAnsi="Monaco"/>
          <w:color w:val="FF0000"/>
          <w:sz w:val="22"/>
          <w:szCs w:val="22"/>
          <w:rPrChange w:id="1923" w:author="Bryan Harter" w:date="2017-05-13T20:04:00Z">
            <w:rPr>
              <w:rFonts w:ascii="Monaco" w:hAnsi="Monaco"/>
              <w:color w:val="FF0000"/>
              <w:sz w:val="22"/>
              <w:szCs w:val="22"/>
            </w:rPr>
          </w:rPrChange>
        </w:rPr>
      </w:pPr>
      <w:del w:id="1924" w:author="Bryan Harter" w:date="2017-05-13T16:55:00Z">
        <w:r w:rsidRPr="00B455CA" w:rsidDel="009F3D8A">
          <w:rPr>
            <w:rFonts w:ascii="Monaco" w:hAnsi="Monaco"/>
            <w:sz w:val="22"/>
            <w:szCs w:val="22"/>
            <w:rPrChange w:id="1925" w:author="Bryan Harter" w:date="2017-05-13T20:04:00Z">
              <w:rPr>
                <w:rFonts w:ascii="Monaco" w:hAnsi="Monaco"/>
                <w:sz w:val="22"/>
                <w:szCs w:val="22"/>
              </w:rPr>
            </w:rPrChange>
          </w:rPr>
          <w:delText>IDL&gt;</w:delText>
        </w:r>
      </w:del>
      <w:ins w:id="1926" w:author="Bryan Harter" w:date="2017-05-13T16:55:00Z">
        <w:r w:rsidR="009F3D8A" w:rsidRPr="00B455CA">
          <w:rPr>
            <w:rFonts w:ascii="Monaco" w:hAnsi="Monaco"/>
            <w:sz w:val="22"/>
            <w:szCs w:val="22"/>
            <w:rPrChange w:id="1927" w:author="Bryan Harter" w:date="2017-05-13T20:04:00Z">
              <w:rPr>
                <w:rFonts w:ascii="Monaco" w:hAnsi="Monaco"/>
                <w:sz w:val="22"/>
                <w:szCs w:val="22"/>
              </w:rPr>
            </w:rPrChange>
          </w:rPr>
          <w:t>&gt;&gt;</w:t>
        </w:r>
      </w:ins>
      <w:r w:rsidRPr="00B455CA">
        <w:rPr>
          <w:rFonts w:ascii="Monaco" w:hAnsi="Monaco"/>
          <w:sz w:val="22"/>
          <w:szCs w:val="22"/>
          <w:rPrChange w:id="1928" w:author="Bryan Harter" w:date="2017-05-13T20:04:00Z">
            <w:rPr>
              <w:rFonts w:ascii="Monaco" w:hAnsi="Monaco"/>
              <w:sz w:val="22"/>
              <w:szCs w:val="22"/>
            </w:rPr>
          </w:rPrChange>
        </w:rPr>
        <w:t xml:space="preserve"> </w:t>
      </w:r>
      <w:ins w:id="1929" w:author="Bryan Harter" w:date="2017-05-13T19:58:00Z">
        <w:r w:rsidR="00042613" w:rsidRPr="00B455CA">
          <w:rPr>
            <w:rFonts w:ascii="Consolas" w:hAnsi="Consolas" w:cs="Consolas"/>
            <w:color w:val="000000"/>
            <w:sz w:val="20"/>
            <w:szCs w:val="20"/>
            <w:rPrChange w:id="1930" w:author="Bryan Harter" w:date="2017-05-13T20:04:00Z">
              <w:rPr>
                <w:rFonts w:ascii="Consolas" w:hAnsi="Consolas" w:cs="Consolas"/>
                <w:color w:val="000000"/>
                <w:sz w:val="20"/>
                <w:szCs w:val="20"/>
                <w:highlight w:val="blue"/>
              </w:rPr>
            </w:rPrChange>
          </w:rPr>
          <w:t>pydivide.mvn_kp_plot(insitu, param</w:t>
        </w:r>
      </w:ins>
      <w:ins w:id="1931" w:author="Bryan Harter" w:date="2017-05-13T20:03:00Z">
        <w:r w:rsidR="00042613" w:rsidRPr="00B455CA">
          <w:rPr>
            <w:rFonts w:ascii="Consolas" w:hAnsi="Consolas" w:cs="Consolas"/>
            <w:color w:val="000000"/>
            <w:sz w:val="20"/>
            <w:szCs w:val="20"/>
            <w:rPrChange w:id="1932" w:author="Bryan Harter" w:date="2017-05-13T20:04:00Z">
              <w:rPr>
                <w:rFonts w:ascii="Consolas" w:hAnsi="Consolas" w:cs="Consolas"/>
                <w:color w:val="000000"/>
                <w:sz w:val="20"/>
                <w:szCs w:val="20"/>
                <w:highlight w:val="blue"/>
              </w:rPr>
            </w:rPrChange>
          </w:rPr>
          <w:t>e</w:t>
        </w:r>
      </w:ins>
      <w:ins w:id="1933" w:author="Bryan Harter" w:date="2017-05-13T19:58:00Z">
        <w:r w:rsidR="00042613" w:rsidRPr="00B455CA">
          <w:rPr>
            <w:rFonts w:ascii="Consolas" w:hAnsi="Consolas" w:cs="Consolas"/>
            <w:color w:val="000000"/>
            <w:sz w:val="20"/>
            <w:szCs w:val="20"/>
            <w:rPrChange w:id="1934" w:author="Bryan Harter" w:date="2017-05-13T20:04:00Z">
              <w:rPr>
                <w:rFonts w:ascii="Consolas" w:hAnsi="Consolas" w:cs="Consolas"/>
                <w:color w:val="000000"/>
                <w:sz w:val="20"/>
                <w:szCs w:val="20"/>
                <w:highlight w:val="blue"/>
              </w:rPr>
            </w:rPrChange>
          </w:rPr>
          <w:t>ter=[</w:t>
        </w:r>
        <w:r w:rsidR="00042613" w:rsidRPr="00B455CA">
          <w:rPr>
            <w:rFonts w:ascii="Consolas" w:hAnsi="Consolas" w:cs="Consolas"/>
            <w:i/>
            <w:iCs/>
            <w:color w:val="00AA00"/>
            <w:sz w:val="20"/>
            <w:szCs w:val="20"/>
            <w:rPrChange w:id="1935" w:author="Bryan Harter" w:date="2017-05-13T20:04:00Z">
              <w:rPr>
                <w:rFonts w:ascii="Consolas" w:hAnsi="Consolas" w:cs="Consolas"/>
                <w:i/>
                <w:iCs/>
                <w:color w:val="00AA00"/>
                <w:sz w:val="20"/>
                <w:szCs w:val="20"/>
                <w:highlight w:val="blue"/>
              </w:rPr>
            </w:rPrChange>
          </w:rPr>
          <w:t>'swia.hplus_density'</w:t>
        </w:r>
        <w:r w:rsidR="00042613" w:rsidRPr="00B455CA">
          <w:rPr>
            <w:rFonts w:ascii="Consolas" w:hAnsi="Consolas" w:cs="Consolas"/>
            <w:color w:val="000000"/>
            <w:sz w:val="20"/>
            <w:szCs w:val="20"/>
            <w:rPrChange w:id="1936" w:author="Bryan Harter" w:date="2017-05-13T20:04:00Z">
              <w:rPr>
                <w:rFonts w:ascii="Consolas" w:hAnsi="Consolas" w:cs="Consolas"/>
                <w:color w:val="000000"/>
                <w:sz w:val="20"/>
                <w:szCs w:val="20"/>
                <w:highlight w:val="blue"/>
              </w:rPr>
            </w:rPrChange>
          </w:rPr>
          <w:t xml:space="preserve">, </w:t>
        </w:r>
        <w:r w:rsidR="00042613" w:rsidRPr="00B455CA">
          <w:rPr>
            <w:rFonts w:ascii="Consolas" w:hAnsi="Consolas" w:cs="Consolas"/>
            <w:i/>
            <w:iCs/>
            <w:color w:val="00AA00"/>
            <w:sz w:val="20"/>
            <w:szCs w:val="20"/>
            <w:rPrChange w:id="1937" w:author="Bryan Harter" w:date="2017-05-13T20:04:00Z">
              <w:rPr>
                <w:rFonts w:ascii="Consolas" w:hAnsi="Consolas" w:cs="Consolas"/>
                <w:i/>
                <w:iCs/>
                <w:color w:val="00AA00"/>
                <w:sz w:val="20"/>
                <w:szCs w:val="20"/>
                <w:highlight w:val="blue"/>
              </w:rPr>
            </w:rPrChange>
          </w:rPr>
          <w:t>'static.oplus_char_energy'</w:t>
        </w:r>
        <w:r w:rsidR="00042613" w:rsidRPr="00B455CA">
          <w:rPr>
            <w:rFonts w:ascii="Consolas" w:hAnsi="Consolas" w:cs="Consolas"/>
            <w:color w:val="000000"/>
            <w:sz w:val="20"/>
            <w:szCs w:val="20"/>
            <w:rPrChange w:id="1938" w:author="Bryan Harter" w:date="2017-05-13T20:04:00Z">
              <w:rPr>
                <w:rFonts w:ascii="Consolas" w:hAnsi="Consolas" w:cs="Consolas"/>
                <w:color w:val="000000"/>
                <w:sz w:val="20"/>
                <w:szCs w:val="20"/>
                <w:highlight w:val="blue"/>
              </w:rPr>
            </w:rPrChange>
          </w:rPr>
          <w:t xml:space="preserve">, </w:t>
        </w:r>
        <w:r w:rsidR="00042613" w:rsidRPr="00B455CA">
          <w:rPr>
            <w:rFonts w:ascii="Consolas" w:hAnsi="Consolas" w:cs="Consolas"/>
            <w:i/>
            <w:iCs/>
            <w:color w:val="00AA00"/>
            <w:sz w:val="20"/>
            <w:szCs w:val="20"/>
            <w:rPrChange w:id="1939" w:author="Bryan Harter" w:date="2017-05-13T20:04:00Z">
              <w:rPr>
                <w:rFonts w:ascii="Consolas" w:hAnsi="Consolas" w:cs="Consolas"/>
                <w:i/>
                <w:iCs/>
                <w:color w:val="00AA00"/>
                <w:sz w:val="20"/>
                <w:szCs w:val="20"/>
                <w:highlight w:val="blue"/>
              </w:rPr>
            </w:rPrChange>
          </w:rPr>
          <w:t>'spacecraft.altitude'</w:t>
        </w:r>
        <w:r w:rsidR="00042613" w:rsidRPr="00B455CA">
          <w:rPr>
            <w:rFonts w:ascii="Consolas" w:hAnsi="Consolas" w:cs="Consolas"/>
            <w:color w:val="000000"/>
            <w:sz w:val="20"/>
            <w:szCs w:val="20"/>
            <w:rPrChange w:id="1940" w:author="Bryan Harter" w:date="2017-05-13T20:04:00Z">
              <w:rPr>
                <w:rFonts w:ascii="Consolas" w:hAnsi="Consolas" w:cs="Consolas"/>
                <w:color w:val="000000"/>
                <w:sz w:val="20"/>
                <w:szCs w:val="20"/>
                <w:highlight w:val="blue"/>
              </w:rPr>
            </w:rPrChange>
          </w:rPr>
          <w:t>]</w:t>
        </w:r>
      </w:ins>
      <w:ins w:id="1941" w:author="Bryan Harter" w:date="2017-05-13T19:59:00Z">
        <w:r w:rsidR="00042613" w:rsidRPr="00B455CA">
          <w:rPr>
            <w:rFonts w:ascii="Consolas" w:hAnsi="Consolas" w:cs="Consolas"/>
            <w:color w:val="000000"/>
            <w:sz w:val="20"/>
            <w:szCs w:val="20"/>
            <w:rPrChange w:id="1942" w:author="Bryan Harter" w:date="2017-05-13T20:04:00Z">
              <w:rPr>
                <w:rFonts w:ascii="Consolas" w:hAnsi="Consolas" w:cs="Consolas"/>
                <w:color w:val="000000"/>
                <w:sz w:val="20"/>
                <w:szCs w:val="20"/>
                <w:highlight w:val="blue"/>
              </w:rPr>
            </w:rPrChange>
          </w:rPr>
          <w:t xml:space="preserve"> , SamePlot=</w:t>
        </w:r>
        <w:r w:rsidR="00042613" w:rsidRPr="00B455CA">
          <w:rPr>
            <w:rFonts w:ascii="Consolas" w:hAnsi="Consolas" w:cs="Consolas"/>
            <w:color w:val="0000FF"/>
            <w:sz w:val="20"/>
            <w:szCs w:val="20"/>
            <w:rPrChange w:id="1943" w:author="Bryan Harter" w:date="2017-05-13T20:04:00Z">
              <w:rPr>
                <w:rFonts w:ascii="Consolas" w:hAnsi="Consolas" w:cs="Consolas"/>
                <w:color w:val="0000FF"/>
                <w:sz w:val="20"/>
                <w:szCs w:val="20"/>
                <w:highlight w:val="blue"/>
              </w:rPr>
            </w:rPrChange>
          </w:rPr>
          <w:t>True</w:t>
        </w:r>
        <w:r w:rsidR="00042613" w:rsidRPr="00B455CA">
          <w:rPr>
            <w:rFonts w:ascii="Consolas" w:hAnsi="Consolas" w:cs="Consolas"/>
            <w:color w:val="000000"/>
            <w:sz w:val="20"/>
            <w:szCs w:val="20"/>
            <w:rPrChange w:id="1944" w:author="Bryan Harter" w:date="2017-05-13T20:04:00Z">
              <w:rPr>
                <w:rFonts w:ascii="Consolas" w:hAnsi="Consolas" w:cs="Consolas"/>
                <w:color w:val="000000"/>
                <w:sz w:val="20"/>
                <w:szCs w:val="20"/>
                <w:highlight w:val="blue"/>
              </w:rPr>
            </w:rPrChange>
          </w:rPr>
          <w:t>)</w:t>
        </w:r>
      </w:ins>
      <w:del w:id="1945" w:author="Bryan Harter" w:date="2017-05-13T19:58:00Z">
        <w:r w:rsidRPr="00B455CA" w:rsidDel="00042613">
          <w:rPr>
            <w:rFonts w:ascii="Monaco" w:hAnsi="Monaco"/>
            <w:b/>
            <w:color w:val="007F7F"/>
            <w:sz w:val="22"/>
            <w:szCs w:val="22"/>
            <w:rPrChange w:id="1946" w:author="Bryan Harter" w:date="2017-05-13T20:04:00Z">
              <w:rPr>
                <w:rFonts w:ascii="Monaco" w:hAnsi="Monaco"/>
                <w:b/>
                <w:color w:val="007F7F"/>
                <w:sz w:val="22"/>
                <w:szCs w:val="22"/>
              </w:rPr>
            </w:rPrChange>
          </w:rPr>
          <w:delText>mvn_kp_plot</w:delText>
        </w:r>
        <w:r w:rsidRPr="00B455CA" w:rsidDel="00042613">
          <w:rPr>
            <w:rFonts w:ascii="Monaco" w:hAnsi="Monaco"/>
            <w:sz w:val="22"/>
            <w:szCs w:val="22"/>
            <w:rPrChange w:id="1947" w:author="Bryan Harter" w:date="2017-05-13T20:04:00Z">
              <w:rPr>
                <w:rFonts w:ascii="Monaco" w:hAnsi="Monaco"/>
                <w:sz w:val="22"/>
                <w:szCs w:val="22"/>
              </w:rPr>
            </w:rPrChange>
          </w:rPr>
          <w:delText>, insitu, [</w:delText>
        </w:r>
        <w:r w:rsidRPr="00B455CA" w:rsidDel="00042613">
          <w:rPr>
            <w:rFonts w:ascii="Monaco" w:hAnsi="Monaco"/>
            <w:b/>
            <w:color w:val="008000"/>
            <w:sz w:val="22"/>
            <w:szCs w:val="22"/>
            <w:rPrChange w:id="1948" w:author="Bryan Harter" w:date="2017-05-13T20:04:00Z">
              <w:rPr>
                <w:rFonts w:ascii="Monaco" w:hAnsi="Monaco"/>
                <w:b/>
                <w:color w:val="008000"/>
                <w:sz w:val="22"/>
                <w:szCs w:val="22"/>
              </w:rPr>
            </w:rPrChange>
          </w:rPr>
          <w:delText>59</w:delText>
        </w:r>
        <w:r w:rsidRPr="00B455CA" w:rsidDel="00042613">
          <w:rPr>
            <w:rFonts w:ascii="Monaco" w:hAnsi="Monaco"/>
            <w:sz w:val="22"/>
            <w:szCs w:val="22"/>
            <w:rPrChange w:id="1949" w:author="Bryan Harter" w:date="2017-05-13T20:04:00Z">
              <w:rPr>
                <w:rFonts w:ascii="Monaco" w:hAnsi="Monaco"/>
                <w:sz w:val="22"/>
                <w:szCs w:val="22"/>
              </w:rPr>
            </w:rPrChange>
          </w:rPr>
          <w:delText>,</w:delText>
        </w:r>
        <w:r w:rsidRPr="00B455CA" w:rsidDel="00042613">
          <w:rPr>
            <w:rFonts w:ascii="Monaco" w:hAnsi="Monaco"/>
            <w:b/>
            <w:color w:val="008000"/>
            <w:sz w:val="22"/>
            <w:szCs w:val="22"/>
            <w:rPrChange w:id="1950" w:author="Bryan Harter" w:date="2017-05-13T20:04:00Z">
              <w:rPr>
                <w:rFonts w:ascii="Monaco" w:hAnsi="Monaco"/>
                <w:b/>
                <w:color w:val="008000"/>
                <w:sz w:val="22"/>
                <w:szCs w:val="22"/>
              </w:rPr>
            </w:rPrChange>
          </w:rPr>
          <w:delText>61</w:delText>
        </w:r>
        <w:r w:rsidRPr="00B455CA" w:rsidDel="00042613">
          <w:rPr>
            <w:rFonts w:ascii="Monaco" w:hAnsi="Monaco"/>
            <w:sz w:val="22"/>
            <w:szCs w:val="22"/>
            <w:rPrChange w:id="1951" w:author="Bryan Harter" w:date="2017-05-13T20:04:00Z">
              <w:rPr>
                <w:rFonts w:ascii="Monaco" w:hAnsi="Monaco"/>
                <w:sz w:val="22"/>
                <w:szCs w:val="22"/>
              </w:rPr>
            </w:rPrChange>
          </w:rPr>
          <w:delText>,</w:delText>
        </w:r>
        <w:r w:rsidRPr="00B455CA" w:rsidDel="00042613">
          <w:rPr>
            <w:rFonts w:ascii="Monaco" w:hAnsi="Monaco"/>
            <w:b/>
            <w:color w:val="008000"/>
            <w:sz w:val="22"/>
            <w:szCs w:val="22"/>
            <w:rPrChange w:id="1952" w:author="Bryan Harter" w:date="2017-05-13T20:04:00Z">
              <w:rPr>
                <w:rFonts w:ascii="Monaco" w:hAnsi="Monaco"/>
                <w:b/>
                <w:color w:val="008000"/>
                <w:sz w:val="22"/>
                <w:szCs w:val="22"/>
              </w:rPr>
            </w:rPrChange>
          </w:rPr>
          <w:delText>63</w:delText>
        </w:r>
        <w:r w:rsidRPr="00B455CA" w:rsidDel="00042613">
          <w:rPr>
            <w:rFonts w:ascii="Monaco" w:hAnsi="Monaco"/>
            <w:sz w:val="22"/>
            <w:szCs w:val="22"/>
            <w:rPrChange w:id="1953" w:author="Bryan Harter" w:date="2017-05-13T20:04:00Z">
              <w:rPr>
                <w:rFonts w:ascii="Monaco" w:hAnsi="Monaco"/>
                <w:sz w:val="22"/>
                <w:szCs w:val="22"/>
              </w:rPr>
            </w:rPrChange>
          </w:rPr>
          <w:delText>]</w:delText>
        </w:r>
      </w:del>
    </w:p>
    <w:p w14:paraId="06668DBA" w14:textId="77777777" w:rsidR="00CA6AC3" w:rsidRPr="00B455CA" w:rsidDel="00042613" w:rsidRDefault="00CA6AC3" w:rsidP="00CA6AC3">
      <w:pPr>
        <w:rPr>
          <w:del w:id="1954" w:author="Bryan Harter" w:date="2017-05-13T19:59:00Z"/>
          <w:rPrChange w:id="1955" w:author="Bryan Harter" w:date="2017-05-13T20:04:00Z">
            <w:rPr>
              <w:del w:id="1956" w:author="Bryan Harter" w:date="2017-05-13T19:59:00Z"/>
            </w:rPr>
          </w:rPrChange>
        </w:rPr>
      </w:pPr>
    </w:p>
    <w:p w14:paraId="02613449" w14:textId="0C7CEB44" w:rsidR="003C18DC" w:rsidRPr="00B455CA" w:rsidDel="00042613" w:rsidRDefault="003C18DC" w:rsidP="003C18DC">
      <w:pPr>
        <w:pStyle w:val="ListParagraph"/>
        <w:numPr>
          <w:ilvl w:val="0"/>
          <w:numId w:val="25"/>
        </w:numPr>
        <w:ind w:left="990" w:hanging="270"/>
        <w:rPr>
          <w:del w:id="1957" w:author="Bryan Harter" w:date="2017-05-13T19:59:00Z"/>
          <w:rPrChange w:id="1958" w:author="Bryan Harter" w:date="2017-05-13T20:04:00Z">
            <w:rPr>
              <w:del w:id="1959" w:author="Bryan Harter" w:date="2017-05-13T19:59:00Z"/>
            </w:rPr>
          </w:rPrChange>
        </w:rPr>
      </w:pPr>
      <w:del w:id="1960" w:author="Bryan Harter" w:date="2017-05-13T19:59:00Z">
        <w:r w:rsidRPr="00B455CA" w:rsidDel="00042613">
          <w:rPr>
            <w:rPrChange w:id="1961" w:author="Bryan Harter" w:date="2017-05-13T20:04:00Z">
              <w:rPr/>
            </w:rPrChange>
          </w:rPr>
          <w:delText>Create two plots of three attributes, plotting parameter numbers 59 and 61 on one set of axes, and parameter number 63 on another.  N.B., IDL will not allow you to create an array with mixed types (i.e., string (‘63’) and integer (63)), so if you get an error while doing this, check your quotes.</w:delText>
        </w:r>
      </w:del>
    </w:p>
    <w:p w14:paraId="1EC7297B" w14:textId="32D06467" w:rsidR="003C18DC" w:rsidRPr="00B455CA" w:rsidDel="00042613" w:rsidRDefault="003C18DC" w:rsidP="003C18DC">
      <w:pPr>
        <w:pStyle w:val="ListParagraph"/>
        <w:ind w:left="990"/>
        <w:rPr>
          <w:del w:id="1962" w:author="Bryan Harter" w:date="2017-05-13T19:59:00Z"/>
          <w:rPrChange w:id="1963" w:author="Bryan Harter" w:date="2017-05-13T20:04:00Z">
            <w:rPr>
              <w:del w:id="1964" w:author="Bryan Harter" w:date="2017-05-13T19:59:00Z"/>
            </w:rPr>
          </w:rPrChange>
        </w:rPr>
      </w:pPr>
      <w:del w:id="1965" w:author="Bryan Harter" w:date="2017-05-13T19:59:00Z">
        <w:r w:rsidRPr="00B455CA" w:rsidDel="00042613">
          <w:rPr>
            <w:rPrChange w:id="1966" w:author="Bryan Harter" w:date="2017-05-13T20:04:00Z">
              <w:rPr/>
            </w:rPrChange>
          </w:rPr>
          <w:delText xml:space="preserve"> </w:delText>
        </w:r>
      </w:del>
    </w:p>
    <w:p w14:paraId="598F0E93" w14:textId="633DC2CC" w:rsidR="003C18DC" w:rsidRPr="00B455CA" w:rsidDel="00042613" w:rsidRDefault="003C18DC" w:rsidP="003C18DC">
      <w:pPr>
        <w:ind w:left="990"/>
        <w:rPr>
          <w:del w:id="1967" w:author="Bryan Harter" w:date="2017-05-13T19:59:00Z"/>
          <w:rFonts w:ascii="Monaco" w:hAnsi="Monaco"/>
          <w:color w:val="FF0000"/>
          <w:sz w:val="22"/>
          <w:szCs w:val="22"/>
          <w:rPrChange w:id="1968" w:author="Bryan Harter" w:date="2017-05-13T20:04:00Z">
            <w:rPr>
              <w:del w:id="1969" w:author="Bryan Harter" w:date="2017-05-13T19:59:00Z"/>
              <w:rFonts w:ascii="Monaco" w:hAnsi="Monaco"/>
              <w:color w:val="FF0000"/>
              <w:sz w:val="22"/>
              <w:szCs w:val="22"/>
            </w:rPr>
          </w:rPrChange>
        </w:rPr>
      </w:pPr>
      <w:del w:id="1970" w:author="Bryan Harter" w:date="2017-05-13T16:55:00Z">
        <w:r w:rsidRPr="00B455CA" w:rsidDel="009F3D8A">
          <w:rPr>
            <w:rFonts w:ascii="Monaco" w:hAnsi="Monaco"/>
            <w:sz w:val="22"/>
            <w:szCs w:val="22"/>
            <w:rPrChange w:id="1971" w:author="Bryan Harter" w:date="2017-05-13T20:04:00Z">
              <w:rPr>
                <w:rFonts w:ascii="Monaco" w:hAnsi="Monaco"/>
                <w:sz w:val="22"/>
                <w:szCs w:val="22"/>
              </w:rPr>
            </w:rPrChange>
          </w:rPr>
          <w:delText>IDL&gt;</w:delText>
        </w:r>
      </w:del>
      <w:del w:id="1972" w:author="Bryan Harter" w:date="2017-05-13T19:59:00Z">
        <w:r w:rsidRPr="00B455CA" w:rsidDel="00042613">
          <w:rPr>
            <w:rFonts w:ascii="Monaco" w:hAnsi="Monaco"/>
            <w:sz w:val="22"/>
            <w:szCs w:val="22"/>
            <w:rPrChange w:id="1973" w:author="Bryan Harter" w:date="2017-05-13T20:04:00Z">
              <w:rPr>
                <w:rFonts w:ascii="Monaco" w:hAnsi="Monaco"/>
                <w:sz w:val="22"/>
                <w:szCs w:val="22"/>
              </w:rPr>
            </w:rPrChange>
          </w:rPr>
          <w:delText xml:space="preserve"> </w:delText>
        </w:r>
        <w:r w:rsidRPr="00B455CA" w:rsidDel="00042613">
          <w:rPr>
            <w:rFonts w:ascii="Monaco" w:hAnsi="Monaco"/>
            <w:b/>
            <w:color w:val="007F7F"/>
            <w:sz w:val="22"/>
            <w:szCs w:val="22"/>
            <w:rPrChange w:id="1974" w:author="Bryan Harter" w:date="2017-05-13T20:04:00Z">
              <w:rPr>
                <w:rFonts w:ascii="Monaco" w:hAnsi="Monaco"/>
                <w:b/>
                <w:color w:val="007F7F"/>
                <w:sz w:val="22"/>
                <w:szCs w:val="22"/>
              </w:rPr>
            </w:rPrChange>
          </w:rPr>
          <w:delText>mvn_kp_plot</w:delText>
        </w:r>
        <w:r w:rsidRPr="00B455CA" w:rsidDel="00042613">
          <w:rPr>
            <w:rFonts w:ascii="Monaco" w:hAnsi="Monaco"/>
            <w:sz w:val="22"/>
            <w:szCs w:val="22"/>
            <w:rPrChange w:id="1975" w:author="Bryan Harter" w:date="2017-05-13T20:04:00Z">
              <w:rPr>
                <w:rFonts w:ascii="Monaco" w:hAnsi="Monaco"/>
                <w:sz w:val="22"/>
                <w:szCs w:val="22"/>
              </w:rPr>
            </w:rPrChange>
          </w:rPr>
          <w:delText>, insitu, [‘</w:delText>
        </w:r>
        <w:r w:rsidR="00F70A0C" w:rsidRPr="00B455CA" w:rsidDel="00042613">
          <w:rPr>
            <w:rFonts w:ascii="Monaco" w:hAnsi="Monaco"/>
            <w:color w:val="FF0000"/>
            <w:sz w:val="22"/>
            <w:szCs w:val="22"/>
            <w:rPrChange w:id="1976" w:author="Bryan Harter" w:date="2017-05-13T20:04:00Z">
              <w:rPr>
                <w:rFonts w:ascii="Monaco" w:hAnsi="Monaco"/>
                <w:color w:val="FF0000"/>
                <w:sz w:val="22"/>
                <w:szCs w:val="22"/>
              </w:rPr>
            </w:rPrChange>
          </w:rPr>
          <w:delText>59,</w:delText>
        </w:r>
        <w:r w:rsidRPr="00B455CA" w:rsidDel="00042613">
          <w:rPr>
            <w:rFonts w:ascii="Monaco" w:hAnsi="Monaco"/>
            <w:color w:val="FF0000"/>
            <w:sz w:val="22"/>
            <w:szCs w:val="22"/>
            <w:rPrChange w:id="1977" w:author="Bryan Harter" w:date="2017-05-13T20:04:00Z">
              <w:rPr>
                <w:rFonts w:ascii="Monaco" w:hAnsi="Monaco"/>
                <w:color w:val="FF0000"/>
                <w:sz w:val="22"/>
                <w:szCs w:val="22"/>
              </w:rPr>
            </w:rPrChange>
          </w:rPr>
          <w:delText>61</w:delText>
        </w:r>
        <w:r w:rsidR="00F70A0C" w:rsidRPr="00B455CA" w:rsidDel="00042613">
          <w:rPr>
            <w:rFonts w:ascii="Monaco" w:hAnsi="Monaco"/>
            <w:sz w:val="22"/>
            <w:szCs w:val="22"/>
            <w:rPrChange w:id="1978" w:author="Bryan Harter" w:date="2017-05-13T20:04:00Z">
              <w:rPr>
                <w:rFonts w:ascii="Monaco" w:hAnsi="Monaco"/>
                <w:sz w:val="22"/>
                <w:szCs w:val="22"/>
              </w:rPr>
            </w:rPrChange>
          </w:rPr>
          <w:delText>’,</w:delText>
        </w:r>
        <w:r w:rsidRPr="00B455CA" w:rsidDel="00042613">
          <w:rPr>
            <w:rFonts w:ascii="Monaco" w:hAnsi="Monaco"/>
            <w:sz w:val="22"/>
            <w:szCs w:val="22"/>
            <w:rPrChange w:id="1979" w:author="Bryan Harter" w:date="2017-05-13T20:04:00Z">
              <w:rPr>
                <w:rFonts w:ascii="Monaco" w:hAnsi="Monaco"/>
                <w:sz w:val="22"/>
                <w:szCs w:val="22"/>
              </w:rPr>
            </w:rPrChange>
          </w:rPr>
          <w:delText>‘</w:delText>
        </w:r>
        <w:r w:rsidRPr="00B455CA" w:rsidDel="00042613">
          <w:rPr>
            <w:rFonts w:ascii="Monaco" w:hAnsi="Monaco"/>
            <w:color w:val="FF0000"/>
            <w:sz w:val="22"/>
            <w:szCs w:val="22"/>
            <w:rPrChange w:id="1980" w:author="Bryan Harter" w:date="2017-05-13T20:04:00Z">
              <w:rPr>
                <w:rFonts w:ascii="Monaco" w:hAnsi="Monaco"/>
                <w:color w:val="FF0000"/>
                <w:sz w:val="22"/>
                <w:szCs w:val="22"/>
              </w:rPr>
            </w:rPrChange>
          </w:rPr>
          <w:delText>63</w:delText>
        </w:r>
        <w:r w:rsidRPr="00B455CA" w:rsidDel="00042613">
          <w:rPr>
            <w:rFonts w:ascii="Monaco" w:hAnsi="Monaco"/>
            <w:sz w:val="22"/>
            <w:szCs w:val="22"/>
            <w:rPrChange w:id="1981" w:author="Bryan Harter" w:date="2017-05-13T20:04:00Z">
              <w:rPr>
                <w:rFonts w:ascii="Monaco" w:hAnsi="Monaco"/>
                <w:sz w:val="22"/>
                <w:szCs w:val="22"/>
              </w:rPr>
            </w:rPrChange>
          </w:rPr>
          <w:delText>’]</w:delText>
        </w:r>
      </w:del>
    </w:p>
    <w:p w14:paraId="602F14C3" w14:textId="77777777" w:rsidR="003C18DC" w:rsidRPr="00B455CA" w:rsidRDefault="003C18DC" w:rsidP="003C18DC">
      <w:pPr>
        <w:rPr>
          <w:rPrChange w:id="1982" w:author="Bryan Harter" w:date="2017-05-13T20:04:00Z">
            <w:rPr/>
          </w:rPrChange>
        </w:rPr>
      </w:pPr>
    </w:p>
    <w:p w14:paraId="0AD9E695" w14:textId="28EC7060" w:rsidR="00CA6AC3" w:rsidRPr="00B455CA" w:rsidRDefault="00CA6AC3" w:rsidP="00CA6AC3">
      <w:pPr>
        <w:pStyle w:val="ListParagraph"/>
        <w:numPr>
          <w:ilvl w:val="0"/>
          <w:numId w:val="25"/>
        </w:numPr>
        <w:ind w:left="990" w:hanging="270"/>
        <w:rPr>
          <w:rPrChange w:id="1983" w:author="Bryan Harter" w:date="2017-05-13T20:04:00Z">
            <w:rPr/>
          </w:rPrChange>
        </w:rPr>
      </w:pPr>
      <w:r w:rsidRPr="00B455CA">
        <w:rPr>
          <w:rPrChange w:id="1984" w:author="Bryan Harter" w:date="2017-05-13T20:04:00Z">
            <w:rPr/>
          </w:rPrChange>
        </w:rPr>
        <w:t>List all KP data attributes present in a data structure.  This is useful if you do not know the name of the attribute you wish to plot, or its index number.</w:t>
      </w:r>
    </w:p>
    <w:p w14:paraId="54233DD4" w14:textId="77777777" w:rsidR="00CA6AC3" w:rsidRPr="00B455CA" w:rsidRDefault="00CA6AC3" w:rsidP="00CA6AC3">
      <w:pPr>
        <w:pStyle w:val="ListParagraph"/>
        <w:ind w:left="990"/>
        <w:rPr>
          <w:rPrChange w:id="1985" w:author="Bryan Harter" w:date="2017-05-13T20:04:00Z">
            <w:rPr/>
          </w:rPrChange>
        </w:rPr>
      </w:pPr>
    </w:p>
    <w:p w14:paraId="424B8FC9" w14:textId="77777777" w:rsidR="00042613" w:rsidRPr="00B455CA" w:rsidRDefault="00CA6AC3" w:rsidP="00042613">
      <w:pPr>
        <w:ind w:left="990"/>
        <w:rPr>
          <w:ins w:id="1986" w:author="Bryan Harter" w:date="2017-05-13T20:00:00Z"/>
          <w:rFonts w:ascii="Consolas" w:hAnsi="Consolas" w:cs="Consolas"/>
          <w:color w:val="000000"/>
          <w:sz w:val="20"/>
          <w:szCs w:val="20"/>
          <w:rPrChange w:id="1987" w:author="Bryan Harter" w:date="2017-05-13T20:04:00Z">
            <w:rPr>
              <w:ins w:id="1988" w:author="Bryan Harter" w:date="2017-05-13T20:00:00Z"/>
              <w:rFonts w:ascii="Consolas" w:hAnsi="Consolas" w:cs="Consolas"/>
              <w:color w:val="000000"/>
              <w:sz w:val="20"/>
              <w:szCs w:val="20"/>
            </w:rPr>
          </w:rPrChange>
        </w:rPr>
      </w:pPr>
      <w:del w:id="1989" w:author="Bryan Harter" w:date="2017-05-13T16:55:00Z">
        <w:r w:rsidRPr="00B455CA" w:rsidDel="009F3D8A">
          <w:rPr>
            <w:rFonts w:ascii="Monaco" w:hAnsi="Monaco"/>
            <w:sz w:val="22"/>
            <w:szCs w:val="22"/>
            <w:rPrChange w:id="1990" w:author="Bryan Harter" w:date="2017-05-13T20:04:00Z">
              <w:rPr>
                <w:rFonts w:ascii="Monaco" w:hAnsi="Monaco"/>
                <w:sz w:val="22"/>
                <w:szCs w:val="22"/>
              </w:rPr>
            </w:rPrChange>
          </w:rPr>
          <w:delText>IDL&gt;</w:delText>
        </w:r>
      </w:del>
      <w:ins w:id="1991" w:author="Bryan Harter" w:date="2017-05-13T16:55:00Z">
        <w:r w:rsidR="009F3D8A" w:rsidRPr="00B455CA">
          <w:rPr>
            <w:rFonts w:ascii="Monaco" w:hAnsi="Monaco"/>
            <w:sz w:val="22"/>
            <w:szCs w:val="22"/>
            <w:rPrChange w:id="1992" w:author="Bryan Harter" w:date="2017-05-13T20:04:00Z">
              <w:rPr>
                <w:rFonts w:ascii="Monaco" w:hAnsi="Monaco"/>
                <w:sz w:val="22"/>
                <w:szCs w:val="22"/>
              </w:rPr>
            </w:rPrChange>
          </w:rPr>
          <w:t>&gt;&gt;</w:t>
        </w:r>
      </w:ins>
      <w:r w:rsidRPr="00B455CA">
        <w:rPr>
          <w:rFonts w:ascii="Monaco" w:hAnsi="Monaco"/>
          <w:sz w:val="22"/>
          <w:szCs w:val="22"/>
          <w:rPrChange w:id="1993" w:author="Bryan Harter" w:date="2017-05-13T20:04:00Z">
            <w:rPr>
              <w:rFonts w:ascii="Monaco" w:hAnsi="Monaco"/>
              <w:sz w:val="22"/>
              <w:szCs w:val="22"/>
            </w:rPr>
          </w:rPrChange>
        </w:rPr>
        <w:t xml:space="preserve"> </w:t>
      </w:r>
      <w:ins w:id="1994" w:author="Bryan Harter" w:date="2017-05-13T20:00:00Z">
        <w:r w:rsidR="00042613" w:rsidRPr="00B455CA">
          <w:rPr>
            <w:rFonts w:ascii="Consolas" w:hAnsi="Consolas" w:cs="Consolas"/>
            <w:color w:val="000000"/>
            <w:sz w:val="20"/>
            <w:szCs w:val="20"/>
            <w:rPrChange w:id="1995" w:author="Bryan Harter" w:date="2017-05-13T20:04:00Z">
              <w:rPr>
                <w:rFonts w:ascii="Consolas" w:hAnsi="Consolas" w:cs="Consolas"/>
                <w:color w:val="000000"/>
                <w:sz w:val="20"/>
                <w:szCs w:val="20"/>
                <w:highlight w:val="blue"/>
              </w:rPr>
            </w:rPrChange>
          </w:rPr>
          <w:t>pydivide.mvn_kp_plot(insitu, list=</w:t>
        </w:r>
        <w:r w:rsidR="00042613" w:rsidRPr="00B455CA">
          <w:rPr>
            <w:rFonts w:ascii="Consolas" w:hAnsi="Consolas" w:cs="Consolas"/>
            <w:color w:val="0000FF"/>
            <w:sz w:val="20"/>
            <w:szCs w:val="20"/>
            <w:rPrChange w:id="1996" w:author="Bryan Harter" w:date="2017-05-13T20:04:00Z">
              <w:rPr>
                <w:rFonts w:ascii="Consolas" w:hAnsi="Consolas" w:cs="Consolas"/>
                <w:color w:val="0000FF"/>
                <w:sz w:val="20"/>
                <w:szCs w:val="20"/>
                <w:highlight w:val="blue"/>
              </w:rPr>
            </w:rPrChange>
          </w:rPr>
          <w:t>True</w:t>
        </w:r>
        <w:r w:rsidR="00042613" w:rsidRPr="00B455CA">
          <w:rPr>
            <w:rFonts w:ascii="Consolas" w:hAnsi="Consolas" w:cs="Consolas"/>
            <w:color w:val="000000"/>
            <w:sz w:val="20"/>
            <w:szCs w:val="20"/>
            <w:rPrChange w:id="1997" w:author="Bryan Harter" w:date="2017-05-13T20:04:00Z">
              <w:rPr>
                <w:rFonts w:ascii="Consolas" w:hAnsi="Consolas" w:cs="Consolas"/>
                <w:color w:val="000000"/>
                <w:sz w:val="20"/>
                <w:szCs w:val="20"/>
                <w:highlight w:val="blue"/>
              </w:rPr>
            </w:rPrChange>
          </w:rPr>
          <w:t>)</w:t>
        </w:r>
      </w:ins>
    </w:p>
    <w:p w14:paraId="646F90BB" w14:textId="67D7EA48" w:rsidR="00CA6AC3" w:rsidRPr="00B455CA" w:rsidDel="00042613" w:rsidRDefault="00CA6AC3" w:rsidP="00CA6AC3">
      <w:pPr>
        <w:ind w:left="990"/>
        <w:rPr>
          <w:del w:id="1998" w:author="Bryan Harter" w:date="2017-05-13T20:00:00Z"/>
          <w:rFonts w:ascii="Monaco" w:hAnsi="Monaco"/>
          <w:color w:val="FF0000"/>
          <w:sz w:val="22"/>
          <w:szCs w:val="22"/>
          <w:rPrChange w:id="1999" w:author="Bryan Harter" w:date="2017-05-13T20:04:00Z">
            <w:rPr>
              <w:del w:id="2000" w:author="Bryan Harter" w:date="2017-05-13T20:00:00Z"/>
              <w:rFonts w:ascii="Monaco" w:hAnsi="Monaco"/>
              <w:color w:val="FF0000"/>
              <w:sz w:val="22"/>
              <w:szCs w:val="22"/>
            </w:rPr>
          </w:rPrChange>
        </w:rPr>
      </w:pPr>
      <w:del w:id="2001" w:author="Bryan Harter" w:date="2017-05-13T20:00:00Z">
        <w:r w:rsidRPr="00B455CA" w:rsidDel="00042613">
          <w:rPr>
            <w:rFonts w:ascii="Monaco" w:hAnsi="Monaco"/>
            <w:b/>
            <w:color w:val="007F7F"/>
            <w:sz w:val="22"/>
            <w:szCs w:val="22"/>
            <w:rPrChange w:id="2002" w:author="Bryan Harter" w:date="2017-05-13T20:04:00Z">
              <w:rPr>
                <w:rFonts w:ascii="Monaco" w:hAnsi="Monaco"/>
                <w:b/>
                <w:color w:val="007F7F"/>
                <w:sz w:val="22"/>
                <w:szCs w:val="22"/>
              </w:rPr>
            </w:rPrChange>
          </w:rPr>
          <w:delText>mvn_kp_plot</w:delText>
        </w:r>
        <w:r w:rsidRPr="00B455CA" w:rsidDel="00042613">
          <w:rPr>
            <w:rFonts w:ascii="Monaco" w:hAnsi="Monaco"/>
            <w:sz w:val="22"/>
            <w:szCs w:val="22"/>
            <w:rPrChange w:id="2003" w:author="Bryan Harter" w:date="2017-05-13T20:04:00Z">
              <w:rPr>
                <w:rFonts w:ascii="Monaco" w:hAnsi="Monaco"/>
                <w:sz w:val="22"/>
                <w:szCs w:val="22"/>
              </w:rPr>
            </w:rPrChange>
          </w:rPr>
          <w:delText xml:space="preserve">, insitu, </w:delText>
        </w:r>
        <w:r w:rsidRPr="00B455CA" w:rsidDel="00042613">
          <w:rPr>
            <w:rFonts w:ascii="Monaco" w:hAnsi="Monaco"/>
            <w:color w:val="FF0000"/>
            <w:sz w:val="22"/>
            <w:szCs w:val="22"/>
            <w:rPrChange w:id="2004" w:author="Bryan Harter" w:date="2017-05-13T20:04:00Z">
              <w:rPr>
                <w:rFonts w:ascii="Monaco" w:hAnsi="Monaco"/>
                <w:color w:val="FF0000"/>
                <w:sz w:val="22"/>
                <w:szCs w:val="22"/>
              </w:rPr>
            </w:rPrChange>
          </w:rPr>
          <w:delText>/list</w:delText>
        </w:r>
      </w:del>
    </w:p>
    <w:p w14:paraId="2AA029D9" w14:textId="77777777" w:rsidR="00CA6AC3" w:rsidRPr="00B455CA" w:rsidDel="00042613" w:rsidRDefault="00CA6AC3" w:rsidP="00042613">
      <w:pPr>
        <w:ind w:left="990"/>
        <w:rPr>
          <w:del w:id="2005" w:author="Bryan Harter" w:date="2017-05-13T20:00:00Z"/>
          <w:rFonts w:ascii="Monaco" w:hAnsi="Monaco"/>
          <w:color w:val="000000" w:themeColor="text1"/>
          <w:sz w:val="22"/>
          <w:szCs w:val="22"/>
          <w:rPrChange w:id="2006" w:author="Bryan Harter" w:date="2017-05-13T20:04:00Z">
            <w:rPr>
              <w:del w:id="2007" w:author="Bryan Harter" w:date="2017-05-13T20:00:00Z"/>
              <w:rFonts w:ascii="Monaco" w:hAnsi="Monaco"/>
              <w:color w:val="000000" w:themeColor="text1"/>
              <w:sz w:val="22"/>
              <w:szCs w:val="22"/>
            </w:rPr>
          </w:rPrChange>
        </w:rPr>
      </w:pPr>
    </w:p>
    <w:p w14:paraId="5D7224CD" w14:textId="72DFEE99" w:rsidR="00CA6AC3" w:rsidRPr="00B455CA" w:rsidDel="00042613" w:rsidRDefault="003C18DC" w:rsidP="00CA6AC3">
      <w:pPr>
        <w:pStyle w:val="ListParagraph"/>
        <w:numPr>
          <w:ilvl w:val="0"/>
          <w:numId w:val="25"/>
        </w:numPr>
        <w:ind w:left="990" w:hanging="270"/>
        <w:rPr>
          <w:del w:id="2008" w:author="Bryan Harter" w:date="2017-05-13T20:00:00Z"/>
          <w:rPrChange w:id="2009" w:author="Bryan Harter" w:date="2017-05-13T20:04:00Z">
            <w:rPr>
              <w:del w:id="2010" w:author="Bryan Harter" w:date="2017-05-13T20:00:00Z"/>
            </w:rPr>
          </w:rPrChange>
        </w:rPr>
      </w:pPr>
      <w:del w:id="2011" w:author="Bryan Harter" w:date="2017-05-13T20:00:00Z">
        <w:r w:rsidRPr="00B455CA" w:rsidDel="00042613">
          <w:rPr>
            <w:rPrChange w:id="2012" w:author="Bryan Harter" w:date="2017-05-13T20:04:00Z">
              <w:rPr/>
            </w:rPrChange>
          </w:rPr>
          <w:delText xml:space="preserve">Create two plots of two parameters with error bars.  N.B., measurement errors/uncertainties </w:delText>
        </w:r>
        <w:r w:rsidR="0047310E" w:rsidRPr="00B455CA" w:rsidDel="00042613">
          <w:rPr>
            <w:rPrChange w:id="2013" w:author="Bryan Harter" w:date="2017-05-13T20:04:00Z">
              <w:rPr/>
            </w:rPrChange>
          </w:rPr>
          <w:delText xml:space="preserve">often </w:delText>
        </w:r>
        <w:r w:rsidRPr="00B455CA" w:rsidDel="00042613">
          <w:rPr>
            <w:rPrChange w:id="2014" w:author="Bryan Harter" w:date="2017-05-13T20:04:00Z">
              <w:rPr/>
            </w:rPrChange>
          </w:rPr>
          <w:delText xml:space="preserve">are unique KP parameters, </w:delText>
        </w:r>
      </w:del>
      <w:ins w:id="2015" w:author="Kevin McGouldrick" w:date="2015-11-17T13:20:00Z">
        <w:del w:id="2016" w:author="Bryan Harter" w:date="2017-05-13T20:00:00Z">
          <w:r w:rsidR="00EF6B46" w:rsidRPr="00B455CA" w:rsidDel="00042613">
            <w:rPr>
              <w:rPrChange w:id="2017" w:author="Bryan Harter" w:date="2017-05-13T20:04:00Z">
                <w:rPr/>
              </w:rPrChange>
            </w:rPr>
            <w:delText xml:space="preserve">generically called “quality flags” because their usage varies across instruments.  These are </w:delText>
          </w:r>
        </w:del>
      </w:ins>
      <w:del w:id="2018" w:author="Bryan Harter" w:date="2017-05-13T20:00:00Z">
        <w:r w:rsidRPr="00B455CA" w:rsidDel="00042613">
          <w:rPr>
            <w:rPrChange w:id="2019" w:author="Bryan Harter" w:date="2017-05-13T20:04:00Z">
              <w:rPr/>
            </w:rPrChange>
          </w:rPr>
          <w:delText>usually immediately following the measured quantity in the table</w:delText>
        </w:r>
        <w:r w:rsidR="00CA6AC3" w:rsidRPr="00B455CA" w:rsidDel="00042613">
          <w:rPr>
            <w:rPrChange w:id="2020" w:author="Bryan Harter" w:date="2017-05-13T20:04:00Z">
              <w:rPr/>
            </w:rPrChange>
          </w:rPr>
          <w:delText>.</w:delText>
        </w:r>
        <w:r w:rsidR="0047310E" w:rsidRPr="00B455CA" w:rsidDel="00042613">
          <w:rPr>
            <w:rPrChange w:id="2021" w:author="Bryan Harter" w:date="2017-05-13T20:04:00Z">
              <w:rPr/>
            </w:rPrChange>
          </w:rPr>
          <w:delText xml:space="preserve">  </w:delText>
        </w:r>
        <w:r w:rsidR="00942284" w:rsidRPr="00B455CA" w:rsidDel="00042613">
          <w:rPr>
            <w:rPrChange w:id="2022" w:author="Bryan Harter" w:date="2017-05-13T20:04:00Z">
              <w:rPr/>
            </w:rPrChange>
          </w:rPr>
          <w:delText xml:space="preserve">The code </w:delText>
        </w:r>
      </w:del>
      <w:ins w:id="2023" w:author="Kevin McGouldrick" w:date="2015-11-17T13:19:00Z">
        <w:del w:id="2024" w:author="Bryan Harter" w:date="2017-05-13T20:00:00Z">
          <w:r w:rsidR="00EF6B46" w:rsidRPr="00B455CA" w:rsidDel="00042613">
            <w:rPr>
              <w:rPrChange w:id="2025" w:author="Bryan Harter" w:date="2017-05-13T20:04:00Z">
                <w:rPr/>
              </w:rPrChange>
            </w:rPr>
            <w:delText>interprets the “quality flags” as defined by the Key Parameters SIS document</w:delText>
          </w:r>
        </w:del>
      </w:ins>
      <w:del w:id="2026" w:author="Bryan Harter" w:date="2017-05-13T20:00:00Z">
        <w:r w:rsidR="00942284" w:rsidRPr="00B455CA" w:rsidDel="00042613">
          <w:rPr>
            <w:rPrChange w:id="2027" w:author="Bryan Harter" w:date="2017-05-13T20:04:00Z">
              <w:rPr/>
            </w:rPrChange>
          </w:rPr>
          <w:delText xml:space="preserve">.  </w:delText>
        </w:r>
      </w:del>
      <w:ins w:id="2028" w:author="Kevin McGouldrick" w:date="2015-11-17T13:21:00Z">
        <w:del w:id="2029" w:author="Bryan Harter" w:date="2017-05-13T20:00:00Z">
          <w:r w:rsidR="00EF6B46" w:rsidRPr="00B455CA" w:rsidDel="00042613">
            <w:rPr>
              <w:i/>
              <w:rPrChange w:id="2030" w:author="Bryan Harter" w:date="2017-05-13T20:04:00Z">
                <w:rPr>
                  <w:i/>
                </w:rPr>
              </w:rPrChange>
            </w:rPr>
            <w:delText xml:space="preserve">If your needs for displaying uncertainty differ from what is specified there, or if the SIS </w:delText>
          </w:r>
        </w:del>
      </w:ins>
      <w:ins w:id="2031" w:author="Kevin McGouldrick" w:date="2015-11-17T13:22:00Z">
        <w:del w:id="2032" w:author="Bryan Harter" w:date="2017-05-13T20:00:00Z">
          <w:r w:rsidR="00EF6B46" w:rsidRPr="00B455CA" w:rsidDel="00042613">
            <w:rPr>
              <w:i/>
              <w:rPrChange w:id="2033" w:author="Bryan Harter" w:date="2017-05-13T20:04:00Z">
                <w:rPr>
                  <w:i/>
                </w:rPr>
              </w:rPrChange>
            </w:rPr>
            <w:delText>document</w:delText>
          </w:r>
        </w:del>
      </w:ins>
      <w:ins w:id="2034" w:author="Kevin McGouldrick" w:date="2015-11-17T13:21:00Z">
        <w:del w:id="2035" w:author="Bryan Harter" w:date="2017-05-13T20:00:00Z">
          <w:r w:rsidR="00EF6B46" w:rsidRPr="00B455CA" w:rsidDel="00042613">
            <w:rPr>
              <w:i/>
              <w:rPrChange w:id="2036" w:author="Bryan Harter" w:date="2017-05-13T20:04:00Z">
                <w:rPr>
                  <w:i/>
                </w:rPr>
              </w:rPrChange>
            </w:rPr>
            <w:delText xml:space="preserve"> </w:delText>
          </w:r>
        </w:del>
      </w:ins>
      <w:ins w:id="2037" w:author="Kevin McGouldrick" w:date="2015-11-17T13:22:00Z">
        <w:del w:id="2038" w:author="Bryan Harter" w:date="2017-05-13T20:00:00Z">
          <w:r w:rsidR="00EF6B46" w:rsidRPr="00B455CA" w:rsidDel="00042613">
            <w:rPr>
              <w:i/>
              <w:rPrChange w:id="2039" w:author="Bryan Harter" w:date="2017-05-13T20:04:00Z">
                <w:rPr>
                  <w:i/>
                </w:rPr>
              </w:rPrChange>
            </w:rPr>
            <w:delText xml:space="preserve">and/or the Toolkit are </w:delText>
          </w:r>
          <w:r w:rsidR="00BE1BD4" w:rsidRPr="00B455CA" w:rsidDel="00042613">
            <w:rPr>
              <w:i/>
              <w:rPrChange w:id="2040" w:author="Bryan Harter" w:date="2017-05-13T20:04:00Z">
                <w:rPr>
                  <w:i/>
                </w:rPr>
              </w:rPrChange>
            </w:rPr>
            <w:delText xml:space="preserve">temporarily out of date, </w:delText>
          </w:r>
        </w:del>
      </w:ins>
      <w:del w:id="2041" w:author="Bryan Harter" w:date="2017-05-13T20:00:00Z">
        <w:r w:rsidR="0047310E" w:rsidRPr="00B455CA" w:rsidDel="00042613">
          <w:rPr>
            <w:i/>
            <w:rPrChange w:id="2042" w:author="Bryan Harter" w:date="2017-05-13T20:04:00Z">
              <w:rPr>
                <w:i/>
              </w:rPr>
            </w:rPrChange>
          </w:rPr>
          <w:delText xml:space="preserve">it may be necessary to calculate your own error bar quantities </w:delText>
        </w:r>
        <w:r w:rsidR="00942284" w:rsidRPr="00B455CA" w:rsidDel="00042613">
          <w:rPr>
            <w:i/>
            <w:rPrChange w:id="2043" w:author="Bryan Harter" w:date="2017-05-13T20:04:00Z">
              <w:rPr>
                <w:i/>
              </w:rPr>
            </w:rPrChange>
          </w:rPr>
          <w:delText>and add them to the data structure using</w:delText>
        </w:r>
        <w:r w:rsidR="00942284" w:rsidRPr="00B455CA" w:rsidDel="00042613">
          <w:rPr>
            <w:rPrChange w:id="2044" w:author="Bryan Harter" w:date="2017-05-13T20:04:00Z">
              <w:rPr/>
            </w:rPrChange>
          </w:rPr>
          <w:delText xml:space="preserve"> </w:delText>
        </w:r>
        <w:r w:rsidR="00042613" w:rsidRPr="00B455CA" w:rsidDel="00042613">
          <w:rPr>
            <w:rPrChange w:id="2045" w:author="Bryan Harter" w:date="2017-05-13T20:04:00Z">
              <w:rPr/>
            </w:rPrChange>
          </w:rPr>
          <w:fldChar w:fldCharType="begin"/>
        </w:r>
        <w:r w:rsidR="00042613" w:rsidRPr="00B455CA" w:rsidDel="00042613">
          <w:rPr>
            <w:rPrChange w:id="2046" w:author="Bryan Harter" w:date="2017-05-13T20:04:00Z">
              <w:rPr/>
            </w:rPrChange>
          </w:rPr>
          <w:delInstrText xml:space="preserve"> HYPERLINK \l "_mvn_kp_add_data" </w:delInstrText>
        </w:r>
        <w:r w:rsidR="00042613" w:rsidRPr="00B455CA" w:rsidDel="00042613">
          <w:rPr>
            <w:rPrChange w:id="2047" w:author="Bryan Harter" w:date="2017-05-13T20:04:00Z">
              <w:rPr/>
            </w:rPrChange>
          </w:rPr>
          <w:fldChar w:fldCharType="separate"/>
        </w:r>
        <w:r w:rsidR="0047310E" w:rsidRPr="00B455CA" w:rsidDel="00042613">
          <w:rPr>
            <w:rStyle w:val="Hyperlink"/>
            <w:rFonts w:ascii="Monaco" w:hAnsi="Monaco"/>
            <w:b/>
            <w:sz w:val="22"/>
            <w:szCs w:val="22"/>
            <w:rPrChange w:id="2048" w:author="Bryan Harter" w:date="2017-05-13T20:04:00Z">
              <w:rPr>
                <w:rStyle w:val="Hyperlink"/>
                <w:rFonts w:ascii="Monaco" w:hAnsi="Monaco"/>
                <w:b/>
                <w:sz w:val="22"/>
                <w:szCs w:val="22"/>
              </w:rPr>
            </w:rPrChange>
          </w:rPr>
          <w:delText>mvn_kp_add_data</w:delText>
        </w:r>
        <w:r w:rsidR="00042613" w:rsidRPr="00B455CA" w:rsidDel="00042613">
          <w:rPr>
            <w:rStyle w:val="Hyperlink"/>
            <w:rFonts w:ascii="Monaco" w:hAnsi="Monaco"/>
            <w:b/>
            <w:sz w:val="22"/>
            <w:szCs w:val="22"/>
            <w:rPrChange w:id="2049" w:author="Bryan Harter" w:date="2017-05-13T20:04:00Z">
              <w:rPr>
                <w:rStyle w:val="Hyperlink"/>
                <w:rFonts w:ascii="Monaco" w:hAnsi="Monaco"/>
                <w:b/>
                <w:sz w:val="22"/>
                <w:szCs w:val="22"/>
              </w:rPr>
            </w:rPrChange>
          </w:rPr>
          <w:fldChar w:fldCharType="end"/>
        </w:r>
        <w:r w:rsidR="0047310E" w:rsidRPr="00B455CA" w:rsidDel="00042613">
          <w:rPr>
            <w:rPrChange w:id="2050" w:author="Bryan Harter" w:date="2017-05-13T20:04:00Z">
              <w:rPr/>
            </w:rPrChange>
          </w:rPr>
          <w:delText>.</w:delText>
        </w:r>
      </w:del>
    </w:p>
    <w:p w14:paraId="7EFAA46F" w14:textId="13D15999" w:rsidR="00CA6AC3" w:rsidRPr="00B455CA" w:rsidDel="00042613" w:rsidRDefault="00CA6AC3" w:rsidP="00CA6AC3">
      <w:pPr>
        <w:pStyle w:val="ListParagraph"/>
        <w:ind w:left="990"/>
        <w:rPr>
          <w:del w:id="2051" w:author="Bryan Harter" w:date="2017-05-13T20:00:00Z"/>
          <w:rPrChange w:id="2052" w:author="Bryan Harter" w:date="2017-05-13T20:04:00Z">
            <w:rPr>
              <w:del w:id="2053" w:author="Bryan Harter" w:date="2017-05-13T20:00:00Z"/>
            </w:rPr>
          </w:rPrChange>
        </w:rPr>
      </w:pPr>
    </w:p>
    <w:p w14:paraId="70833FF7" w14:textId="293C35A5" w:rsidR="00CA6AC3" w:rsidRPr="00B455CA" w:rsidDel="00042613" w:rsidRDefault="00CA6AC3" w:rsidP="00CA6AC3">
      <w:pPr>
        <w:ind w:left="990"/>
        <w:rPr>
          <w:del w:id="2054" w:author="Bryan Harter" w:date="2017-05-13T20:00:00Z"/>
          <w:rFonts w:ascii="Monaco" w:hAnsi="Monaco"/>
          <w:color w:val="FF0000"/>
          <w:sz w:val="22"/>
          <w:szCs w:val="22"/>
          <w:rPrChange w:id="2055" w:author="Bryan Harter" w:date="2017-05-13T20:04:00Z">
            <w:rPr>
              <w:del w:id="2056" w:author="Bryan Harter" w:date="2017-05-13T20:00:00Z"/>
              <w:rFonts w:ascii="Monaco" w:hAnsi="Monaco"/>
              <w:color w:val="FF0000"/>
              <w:sz w:val="22"/>
              <w:szCs w:val="22"/>
            </w:rPr>
          </w:rPrChange>
        </w:rPr>
      </w:pPr>
      <w:del w:id="2057" w:author="Bryan Harter" w:date="2017-05-13T16:55:00Z">
        <w:r w:rsidRPr="00B455CA" w:rsidDel="009F3D8A">
          <w:rPr>
            <w:rFonts w:ascii="Monaco" w:hAnsi="Monaco"/>
            <w:sz w:val="22"/>
            <w:szCs w:val="22"/>
            <w:rPrChange w:id="2058" w:author="Bryan Harter" w:date="2017-05-13T20:04:00Z">
              <w:rPr>
                <w:rFonts w:ascii="Monaco" w:hAnsi="Monaco"/>
                <w:sz w:val="22"/>
                <w:szCs w:val="22"/>
              </w:rPr>
            </w:rPrChange>
          </w:rPr>
          <w:delText>IDL&gt;</w:delText>
        </w:r>
      </w:del>
      <w:del w:id="2059" w:author="Bryan Harter" w:date="2017-05-13T20:00:00Z">
        <w:r w:rsidRPr="00B455CA" w:rsidDel="00042613">
          <w:rPr>
            <w:rFonts w:ascii="Monaco" w:hAnsi="Monaco"/>
            <w:sz w:val="22"/>
            <w:szCs w:val="22"/>
            <w:rPrChange w:id="2060" w:author="Bryan Harter" w:date="2017-05-13T20:04:00Z">
              <w:rPr>
                <w:rFonts w:ascii="Monaco" w:hAnsi="Monaco"/>
                <w:sz w:val="22"/>
                <w:szCs w:val="22"/>
              </w:rPr>
            </w:rPrChange>
          </w:rPr>
          <w:delText xml:space="preserve"> </w:delText>
        </w:r>
        <w:r w:rsidRPr="00B455CA" w:rsidDel="00042613">
          <w:rPr>
            <w:rFonts w:ascii="Monaco" w:hAnsi="Monaco"/>
            <w:b/>
            <w:color w:val="007F7F"/>
            <w:sz w:val="22"/>
            <w:szCs w:val="22"/>
            <w:rPrChange w:id="2061" w:author="Bryan Harter" w:date="2017-05-13T20:04:00Z">
              <w:rPr>
                <w:rFonts w:ascii="Monaco" w:hAnsi="Monaco"/>
                <w:b/>
                <w:color w:val="007F7F"/>
                <w:sz w:val="22"/>
                <w:szCs w:val="22"/>
              </w:rPr>
            </w:rPrChange>
          </w:rPr>
          <w:delText>mvn_kp_plot</w:delText>
        </w:r>
        <w:r w:rsidRPr="00B455CA" w:rsidDel="00042613">
          <w:rPr>
            <w:rFonts w:ascii="Monaco" w:hAnsi="Monaco"/>
            <w:sz w:val="22"/>
            <w:szCs w:val="22"/>
            <w:rPrChange w:id="2062" w:author="Bryan Harter" w:date="2017-05-13T20:04:00Z">
              <w:rPr>
                <w:rFonts w:ascii="Monaco" w:hAnsi="Monaco"/>
                <w:sz w:val="22"/>
                <w:szCs w:val="22"/>
              </w:rPr>
            </w:rPrChange>
          </w:rPr>
          <w:delText xml:space="preserve">, </w:delText>
        </w:r>
        <w:r w:rsidR="003C18DC" w:rsidRPr="00B455CA" w:rsidDel="00042613">
          <w:rPr>
            <w:rFonts w:ascii="Monaco" w:hAnsi="Monaco"/>
            <w:sz w:val="22"/>
            <w:szCs w:val="22"/>
            <w:rPrChange w:id="2063" w:author="Bryan Harter" w:date="2017-05-13T20:04:00Z">
              <w:rPr>
                <w:rFonts w:ascii="Monaco" w:hAnsi="Monaco"/>
                <w:sz w:val="22"/>
                <w:szCs w:val="22"/>
              </w:rPr>
            </w:rPrChange>
          </w:rPr>
          <w:delText>insitu, [</w:delText>
        </w:r>
        <w:r w:rsidR="003C18DC" w:rsidRPr="00B455CA" w:rsidDel="00042613">
          <w:rPr>
            <w:rFonts w:ascii="Monaco" w:hAnsi="Monaco"/>
            <w:b/>
            <w:color w:val="008000"/>
            <w:sz w:val="22"/>
            <w:szCs w:val="22"/>
            <w:rPrChange w:id="2064" w:author="Bryan Harter" w:date="2017-05-13T20:04:00Z">
              <w:rPr>
                <w:rFonts w:ascii="Monaco" w:hAnsi="Monaco"/>
                <w:b/>
                <w:color w:val="008000"/>
                <w:sz w:val="22"/>
                <w:szCs w:val="22"/>
              </w:rPr>
            </w:rPrChange>
          </w:rPr>
          <w:delText>59</w:delText>
        </w:r>
        <w:r w:rsidR="003C18DC" w:rsidRPr="00B455CA" w:rsidDel="00042613">
          <w:rPr>
            <w:rFonts w:ascii="Monaco" w:hAnsi="Monaco"/>
            <w:sz w:val="22"/>
            <w:szCs w:val="22"/>
            <w:rPrChange w:id="2065" w:author="Bryan Harter" w:date="2017-05-13T20:04:00Z">
              <w:rPr>
                <w:rFonts w:ascii="Monaco" w:hAnsi="Monaco"/>
                <w:sz w:val="22"/>
                <w:szCs w:val="22"/>
              </w:rPr>
            </w:rPrChange>
          </w:rPr>
          <w:delText>,</w:delText>
        </w:r>
        <w:r w:rsidR="003C18DC" w:rsidRPr="00B455CA" w:rsidDel="00042613">
          <w:rPr>
            <w:rFonts w:ascii="Monaco" w:hAnsi="Monaco"/>
            <w:b/>
            <w:color w:val="008000"/>
            <w:sz w:val="22"/>
            <w:szCs w:val="22"/>
            <w:rPrChange w:id="2066" w:author="Bryan Harter" w:date="2017-05-13T20:04:00Z">
              <w:rPr>
                <w:rFonts w:ascii="Monaco" w:hAnsi="Monaco"/>
                <w:b/>
                <w:color w:val="008000"/>
                <w:sz w:val="22"/>
                <w:szCs w:val="22"/>
              </w:rPr>
            </w:rPrChange>
          </w:rPr>
          <w:delText>61</w:delText>
        </w:r>
        <w:r w:rsidR="003C18DC" w:rsidRPr="00B455CA" w:rsidDel="00042613">
          <w:rPr>
            <w:rFonts w:ascii="Monaco" w:hAnsi="Monaco"/>
            <w:sz w:val="22"/>
            <w:szCs w:val="22"/>
            <w:rPrChange w:id="2067" w:author="Bryan Harter" w:date="2017-05-13T20:04:00Z">
              <w:rPr>
                <w:rFonts w:ascii="Monaco" w:hAnsi="Monaco"/>
                <w:sz w:val="22"/>
                <w:szCs w:val="22"/>
              </w:rPr>
            </w:rPrChange>
          </w:rPr>
          <w:delText>], error=[</w:delText>
        </w:r>
        <w:r w:rsidR="003C18DC" w:rsidRPr="00B455CA" w:rsidDel="00042613">
          <w:rPr>
            <w:rFonts w:ascii="Monaco" w:hAnsi="Monaco"/>
            <w:b/>
            <w:color w:val="008000"/>
            <w:sz w:val="22"/>
            <w:szCs w:val="22"/>
            <w:rPrChange w:id="2068" w:author="Bryan Harter" w:date="2017-05-13T20:04:00Z">
              <w:rPr>
                <w:rFonts w:ascii="Monaco" w:hAnsi="Monaco"/>
                <w:b/>
                <w:color w:val="008000"/>
                <w:sz w:val="22"/>
                <w:szCs w:val="22"/>
              </w:rPr>
            </w:rPrChange>
          </w:rPr>
          <w:delText>60</w:delText>
        </w:r>
        <w:r w:rsidR="003C18DC" w:rsidRPr="00B455CA" w:rsidDel="00042613">
          <w:rPr>
            <w:rFonts w:ascii="Monaco" w:hAnsi="Monaco"/>
            <w:sz w:val="22"/>
            <w:szCs w:val="22"/>
            <w:rPrChange w:id="2069" w:author="Bryan Harter" w:date="2017-05-13T20:04:00Z">
              <w:rPr>
                <w:rFonts w:ascii="Monaco" w:hAnsi="Monaco"/>
                <w:sz w:val="22"/>
                <w:szCs w:val="22"/>
              </w:rPr>
            </w:rPrChange>
          </w:rPr>
          <w:delText>,</w:delText>
        </w:r>
        <w:r w:rsidR="003C18DC" w:rsidRPr="00B455CA" w:rsidDel="00042613">
          <w:rPr>
            <w:rFonts w:ascii="Monaco" w:hAnsi="Monaco"/>
            <w:b/>
            <w:color w:val="008000"/>
            <w:sz w:val="22"/>
            <w:szCs w:val="22"/>
            <w:rPrChange w:id="2070" w:author="Bryan Harter" w:date="2017-05-13T20:04:00Z">
              <w:rPr>
                <w:rFonts w:ascii="Monaco" w:hAnsi="Monaco"/>
                <w:b/>
                <w:color w:val="008000"/>
                <w:sz w:val="22"/>
                <w:szCs w:val="22"/>
              </w:rPr>
            </w:rPrChange>
          </w:rPr>
          <w:delText>62</w:delText>
        </w:r>
        <w:r w:rsidR="003C18DC" w:rsidRPr="00B455CA" w:rsidDel="00042613">
          <w:rPr>
            <w:rFonts w:ascii="Monaco" w:hAnsi="Monaco"/>
            <w:sz w:val="22"/>
            <w:szCs w:val="22"/>
            <w:rPrChange w:id="2071" w:author="Bryan Harter" w:date="2017-05-13T20:04:00Z">
              <w:rPr>
                <w:rFonts w:ascii="Monaco" w:hAnsi="Monaco"/>
                <w:sz w:val="22"/>
                <w:szCs w:val="22"/>
              </w:rPr>
            </w:rPrChange>
          </w:rPr>
          <w:delText>]</w:delText>
        </w:r>
      </w:del>
    </w:p>
    <w:p w14:paraId="7639DA7E" w14:textId="77777777" w:rsidR="00CA6AC3" w:rsidRPr="00B455CA" w:rsidRDefault="00CA6AC3" w:rsidP="00CA6AC3">
      <w:pPr>
        <w:rPr>
          <w:rFonts w:ascii="Monaco" w:hAnsi="Monaco"/>
          <w:color w:val="000000" w:themeColor="text1"/>
          <w:sz w:val="22"/>
          <w:szCs w:val="22"/>
          <w:rPrChange w:id="2072" w:author="Bryan Harter" w:date="2017-05-13T20:04:00Z">
            <w:rPr>
              <w:rFonts w:ascii="Monaco" w:hAnsi="Monaco"/>
              <w:color w:val="000000" w:themeColor="text1"/>
              <w:sz w:val="22"/>
              <w:szCs w:val="22"/>
            </w:rPr>
          </w:rPrChange>
        </w:rPr>
      </w:pPr>
    </w:p>
    <w:p w14:paraId="29EAA944" w14:textId="53024313" w:rsidR="003C18DC" w:rsidRPr="00B455CA" w:rsidRDefault="003C18DC" w:rsidP="003C18DC">
      <w:pPr>
        <w:pStyle w:val="ListParagraph"/>
        <w:numPr>
          <w:ilvl w:val="0"/>
          <w:numId w:val="25"/>
        </w:numPr>
        <w:ind w:left="990" w:hanging="270"/>
        <w:rPr>
          <w:rPrChange w:id="2073" w:author="Bryan Harter" w:date="2017-05-13T20:04:00Z">
            <w:rPr/>
          </w:rPrChange>
        </w:rPr>
      </w:pPr>
      <w:r w:rsidRPr="00B455CA">
        <w:rPr>
          <w:rPrChange w:id="2074" w:author="Bryan Harter" w:date="2017-05-13T20:04:00Z">
            <w:rPr/>
          </w:rPrChange>
        </w:rPr>
        <w:t>Create a plot of H</w:t>
      </w:r>
      <w:r w:rsidRPr="00B455CA">
        <w:rPr>
          <w:vertAlign w:val="superscript"/>
          <w:rPrChange w:id="2075" w:author="Bryan Harter" w:date="2017-05-13T20:04:00Z">
            <w:rPr>
              <w:vertAlign w:val="superscript"/>
            </w:rPr>
          </w:rPrChange>
        </w:rPr>
        <w:t>+</w:t>
      </w:r>
      <w:r w:rsidRPr="00B455CA">
        <w:rPr>
          <w:rPrChange w:id="2076" w:author="Bryan Harter" w:date="2017-05-13T20:04:00Z">
            <w:rPr/>
          </w:rPrChange>
        </w:rPr>
        <w:t xml:space="preserve"> density from SWIA, for a subset of the data contained within the read in data structure, using the </w:t>
      </w:r>
      <w:r w:rsidRPr="00B455CA">
        <w:rPr>
          <w:rFonts w:ascii="Monaco" w:hAnsi="Monaco"/>
          <w:sz w:val="22"/>
          <w:szCs w:val="22"/>
          <w:rPrChange w:id="2077" w:author="Bryan Harter" w:date="2017-05-13T20:04:00Z">
            <w:rPr>
              <w:rFonts w:ascii="Monaco" w:hAnsi="Monaco"/>
              <w:sz w:val="22"/>
              <w:szCs w:val="22"/>
            </w:rPr>
          </w:rPrChange>
        </w:rPr>
        <w:t>time</w:t>
      </w:r>
      <w:r w:rsidRPr="00B455CA">
        <w:rPr>
          <w:rPrChange w:id="2078" w:author="Bryan Harter" w:date="2017-05-13T20:04:00Z">
            <w:rPr/>
          </w:rPrChange>
        </w:rPr>
        <w:t xml:space="preserve"> keyword</w:t>
      </w:r>
      <w:r w:rsidR="00816959" w:rsidRPr="00B455CA">
        <w:rPr>
          <w:rPrChange w:id="2079" w:author="Bryan Harter" w:date="2017-05-13T20:04:00Z">
            <w:rPr/>
          </w:rPrChange>
        </w:rPr>
        <w:t xml:space="preserve"> to limit the plotted data to</w:t>
      </w:r>
      <w:del w:id="2080" w:author="Bryan Harter" w:date="2017-05-13T20:04:00Z">
        <w:r w:rsidR="00816959" w:rsidRPr="00B455CA" w:rsidDel="00042613">
          <w:rPr>
            <w:rPrChange w:id="2081" w:author="Bryan Harter" w:date="2017-05-13T20:04:00Z">
              <w:rPr/>
            </w:rPrChange>
          </w:rPr>
          <w:delText xml:space="preserve"> orbits</w:delText>
        </w:r>
      </w:del>
      <w:r w:rsidR="00816959" w:rsidRPr="00B455CA">
        <w:rPr>
          <w:rPrChange w:id="2082" w:author="Bryan Harter" w:date="2017-05-13T20:04:00Z">
            <w:rPr/>
          </w:rPrChange>
        </w:rPr>
        <w:t xml:space="preserve"> between </w:t>
      </w:r>
      <w:del w:id="2083" w:author="Bryan Harter" w:date="2017-05-13T20:04:00Z">
        <w:r w:rsidR="00816959" w:rsidRPr="00B455CA" w:rsidDel="00042613">
          <w:rPr>
            <w:rPrChange w:id="2084" w:author="Bryan Harter" w:date="2017-05-13T20:04:00Z">
              <w:rPr/>
            </w:rPrChange>
          </w:rPr>
          <w:delText>930 and 932</w:delText>
        </w:r>
        <w:r w:rsidRPr="00B455CA" w:rsidDel="00042613">
          <w:rPr>
            <w:rPrChange w:id="2085" w:author="Bryan Harter" w:date="2017-05-13T20:04:00Z">
              <w:rPr/>
            </w:rPrChange>
          </w:rPr>
          <w:delText>.</w:delText>
        </w:r>
        <w:r w:rsidR="005F252A" w:rsidRPr="00B455CA" w:rsidDel="00042613">
          <w:rPr>
            <w:rPrChange w:id="2086" w:author="Bryan Harter" w:date="2017-05-13T20:04:00Z">
              <w:rPr/>
            </w:rPrChange>
          </w:rPr>
          <w:delText xml:space="preserve">  </w:delText>
        </w:r>
      </w:del>
      <w:ins w:id="2087" w:author="Bryan Harter" w:date="2017-05-13T20:04:00Z">
        <w:r w:rsidR="00042613" w:rsidRPr="00B455CA">
          <w:rPr>
            <w:rPrChange w:id="2088" w:author="Bryan Harter" w:date="2017-05-13T20:04:00Z">
              <w:rPr/>
            </w:rPrChange>
          </w:rPr>
          <w:t>2 and 12 UTC on April 10</w:t>
        </w:r>
        <w:r w:rsidR="00042613" w:rsidRPr="00B455CA">
          <w:rPr>
            <w:vertAlign w:val="superscript"/>
            <w:rPrChange w:id="2089" w:author="Bryan Harter" w:date="2017-05-13T20:04:00Z">
              <w:rPr/>
            </w:rPrChange>
          </w:rPr>
          <w:t>th</w:t>
        </w:r>
      </w:ins>
      <w:del w:id="2090" w:author="Bryan Harter" w:date="2017-05-13T20:01:00Z">
        <w:r w:rsidR="005F252A" w:rsidRPr="00B455CA" w:rsidDel="00042613">
          <w:rPr>
            <w:rPrChange w:id="2091" w:author="Bryan Harter" w:date="2017-05-13T20:04:00Z">
              <w:rPr/>
            </w:rPrChange>
          </w:rPr>
          <w:delText xml:space="preserve">N.B., an alternate way of doing this would be to use the </w:delText>
        </w:r>
        <w:r w:rsidR="005F252A" w:rsidRPr="00B455CA" w:rsidDel="00042613">
          <w:rPr>
            <w:rFonts w:ascii="Monaco" w:hAnsi="Monaco"/>
            <w:b/>
            <w:color w:val="007F7F"/>
            <w:sz w:val="22"/>
            <w:szCs w:val="22"/>
            <w:rPrChange w:id="2092" w:author="Bryan Harter" w:date="2017-05-13T20:04:00Z">
              <w:rPr>
                <w:rFonts w:ascii="Monaco" w:hAnsi="Monaco"/>
                <w:b/>
                <w:color w:val="007F7F"/>
                <w:sz w:val="22"/>
                <w:szCs w:val="22"/>
              </w:rPr>
            </w:rPrChange>
          </w:rPr>
          <w:delText>mvn_kp_*_search</w:delText>
        </w:r>
        <w:r w:rsidR="005F252A" w:rsidRPr="00B455CA" w:rsidDel="00042613">
          <w:rPr>
            <w:rPrChange w:id="2093" w:author="Bryan Harter" w:date="2017-05-13T20:04:00Z">
              <w:rPr/>
            </w:rPrChange>
          </w:rPr>
          <w:delText xml:space="preserve"> procedures to create new data structures containing a subset of the originally read data.</w:delText>
        </w:r>
      </w:del>
    </w:p>
    <w:p w14:paraId="5E74879F" w14:textId="2A6C5F36" w:rsidR="00CA6AC3" w:rsidRPr="00B455CA" w:rsidRDefault="003C18DC" w:rsidP="003C18DC">
      <w:pPr>
        <w:pStyle w:val="ListParagraph"/>
        <w:ind w:left="990"/>
        <w:rPr>
          <w:rPrChange w:id="2094" w:author="Bryan Harter" w:date="2017-05-13T20:04:00Z">
            <w:rPr/>
          </w:rPrChange>
        </w:rPr>
      </w:pPr>
      <w:r w:rsidRPr="00B455CA">
        <w:rPr>
          <w:rPrChange w:id="2095" w:author="Bryan Harter" w:date="2017-05-13T20:04:00Z">
            <w:rPr/>
          </w:rPrChange>
        </w:rPr>
        <w:t xml:space="preserve"> </w:t>
      </w:r>
    </w:p>
    <w:p w14:paraId="3783BE5F" w14:textId="5860F85A" w:rsidR="00CA6AC3" w:rsidRDefault="00CA6AC3" w:rsidP="00CA6AC3">
      <w:pPr>
        <w:ind w:left="990"/>
        <w:rPr>
          <w:rFonts w:ascii="Monaco" w:hAnsi="Monaco"/>
          <w:color w:val="FF0000"/>
          <w:sz w:val="22"/>
          <w:szCs w:val="22"/>
        </w:rPr>
      </w:pPr>
      <w:del w:id="2096" w:author="Bryan Harter" w:date="2017-05-13T16:55:00Z">
        <w:r w:rsidRPr="00B455CA" w:rsidDel="009F3D8A">
          <w:rPr>
            <w:rFonts w:ascii="Monaco" w:hAnsi="Monaco"/>
            <w:sz w:val="22"/>
            <w:szCs w:val="22"/>
            <w:rPrChange w:id="2097" w:author="Bryan Harter" w:date="2017-05-13T20:04:00Z">
              <w:rPr>
                <w:rFonts w:ascii="Monaco" w:hAnsi="Monaco"/>
                <w:sz w:val="22"/>
                <w:szCs w:val="22"/>
              </w:rPr>
            </w:rPrChange>
          </w:rPr>
          <w:delText>IDL&gt;</w:delText>
        </w:r>
      </w:del>
      <w:ins w:id="2098" w:author="Bryan Harter" w:date="2017-05-13T16:55:00Z">
        <w:r w:rsidR="009F3D8A" w:rsidRPr="00B455CA">
          <w:rPr>
            <w:rFonts w:ascii="Monaco" w:hAnsi="Monaco"/>
            <w:sz w:val="22"/>
            <w:szCs w:val="22"/>
            <w:rPrChange w:id="2099" w:author="Bryan Harter" w:date="2017-05-13T20:04:00Z">
              <w:rPr>
                <w:rFonts w:ascii="Monaco" w:hAnsi="Monaco"/>
                <w:sz w:val="22"/>
                <w:szCs w:val="22"/>
              </w:rPr>
            </w:rPrChange>
          </w:rPr>
          <w:t>&gt;&gt;</w:t>
        </w:r>
      </w:ins>
      <w:r w:rsidRPr="00B455CA">
        <w:rPr>
          <w:rFonts w:ascii="Monaco" w:hAnsi="Monaco"/>
          <w:sz w:val="22"/>
          <w:szCs w:val="22"/>
          <w:rPrChange w:id="2100" w:author="Bryan Harter" w:date="2017-05-13T20:04:00Z">
            <w:rPr>
              <w:rFonts w:ascii="Monaco" w:hAnsi="Monaco"/>
              <w:sz w:val="22"/>
              <w:szCs w:val="22"/>
            </w:rPr>
          </w:rPrChange>
        </w:rPr>
        <w:t xml:space="preserve"> </w:t>
      </w:r>
      <w:ins w:id="2101" w:author="Bryan Harter" w:date="2017-05-13T20:04:00Z">
        <w:r w:rsidR="00042613" w:rsidRPr="00B455CA">
          <w:rPr>
            <w:rFonts w:ascii="Consolas" w:hAnsi="Consolas" w:cs="Consolas"/>
            <w:color w:val="000000"/>
            <w:sz w:val="20"/>
            <w:szCs w:val="20"/>
            <w:rPrChange w:id="2102" w:author="Bryan Harter" w:date="2017-05-13T20:04:00Z">
              <w:rPr>
                <w:rFonts w:ascii="Consolas" w:hAnsi="Consolas" w:cs="Consolas"/>
                <w:color w:val="000000"/>
                <w:sz w:val="20"/>
                <w:szCs w:val="20"/>
                <w:highlight w:val="blue"/>
              </w:rPr>
            </w:rPrChange>
          </w:rPr>
          <w:t>pydivide.mvn_kp_plot(insitu, parameter=</w:t>
        </w:r>
        <w:r w:rsidR="00042613" w:rsidRPr="00B455CA">
          <w:rPr>
            <w:rFonts w:ascii="Consolas" w:hAnsi="Consolas" w:cs="Consolas"/>
            <w:i/>
            <w:iCs/>
            <w:color w:val="00AA00"/>
            <w:sz w:val="20"/>
            <w:szCs w:val="20"/>
            <w:rPrChange w:id="2103" w:author="Bryan Harter" w:date="2017-05-13T20:04:00Z">
              <w:rPr>
                <w:rFonts w:ascii="Consolas" w:hAnsi="Consolas" w:cs="Consolas"/>
                <w:i/>
                <w:iCs/>
                <w:color w:val="00AA00"/>
                <w:sz w:val="20"/>
                <w:szCs w:val="20"/>
                <w:highlight w:val="blue"/>
              </w:rPr>
            </w:rPrChange>
          </w:rPr>
          <w:t>'swia.hplus_density'</w:t>
        </w:r>
        <w:r w:rsidR="00042613" w:rsidRPr="00B455CA">
          <w:rPr>
            <w:rFonts w:ascii="Consolas" w:hAnsi="Consolas" w:cs="Consolas"/>
            <w:color w:val="000000"/>
            <w:sz w:val="20"/>
            <w:szCs w:val="20"/>
            <w:rPrChange w:id="2104" w:author="Bryan Harter" w:date="2017-05-13T20:04:00Z">
              <w:rPr>
                <w:rFonts w:ascii="Consolas" w:hAnsi="Consolas" w:cs="Consolas"/>
                <w:color w:val="000000"/>
                <w:sz w:val="20"/>
                <w:szCs w:val="20"/>
                <w:highlight w:val="blue"/>
              </w:rPr>
            </w:rPrChange>
          </w:rPr>
          <w:t>, time=[</w:t>
        </w:r>
        <w:r w:rsidR="00042613" w:rsidRPr="00B455CA">
          <w:rPr>
            <w:rFonts w:ascii="Consolas" w:hAnsi="Consolas" w:cs="Consolas"/>
            <w:i/>
            <w:iCs/>
            <w:color w:val="00AA00"/>
            <w:sz w:val="20"/>
            <w:szCs w:val="20"/>
            <w:rPrChange w:id="2105" w:author="Bryan Harter" w:date="2017-05-13T20:04:00Z">
              <w:rPr>
                <w:rFonts w:ascii="Consolas" w:hAnsi="Consolas" w:cs="Consolas"/>
                <w:i/>
                <w:iCs/>
                <w:color w:val="00AA00"/>
                <w:sz w:val="20"/>
                <w:szCs w:val="20"/>
                <w:highlight w:val="blue"/>
              </w:rPr>
            </w:rPrChange>
          </w:rPr>
          <w:t>'2016-04-10 02:00:00'</w:t>
        </w:r>
        <w:r w:rsidR="00042613" w:rsidRPr="00B455CA">
          <w:rPr>
            <w:rFonts w:ascii="Consolas" w:hAnsi="Consolas" w:cs="Consolas"/>
            <w:color w:val="000000"/>
            <w:sz w:val="20"/>
            <w:szCs w:val="20"/>
            <w:rPrChange w:id="2106" w:author="Bryan Harter" w:date="2017-05-13T20:04:00Z">
              <w:rPr>
                <w:rFonts w:ascii="Consolas" w:hAnsi="Consolas" w:cs="Consolas"/>
                <w:color w:val="000000"/>
                <w:sz w:val="20"/>
                <w:szCs w:val="20"/>
                <w:highlight w:val="blue"/>
              </w:rPr>
            </w:rPrChange>
          </w:rPr>
          <w:t xml:space="preserve">, </w:t>
        </w:r>
        <w:r w:rsidR="00042613" w:rsidRPr="00B455CA">
          <w:rPr>
            <w:rFonts w:ascii="Consolas" w:hAnsi="Consolas" w:cs="Consolas"/>
            <w:i/>
            <w:iCs/>
            <w:color w:val="00AA00"/>
            <w:sz w:val="20"/>
            <w:szCs w:val="20"/>
            <w:rPrChange w:id="2107" w:author="Bryan Harter" w:date="2017-05-13T20:04:00Z">
              <w:rPr>
                <w:rFonts w:ascii="Consolas" w:hAnsi="Consolas" w:cs="Consolas"/>
                <w:i/>
                <w:iCs/>
                <w:color w:val="00AA00"/>
                <w:sz w:val="20"/>
                <w:szCs w:val="20"/>
                <w:highlight w:val="blue"/>
              </w:rPr>
            </w:rPrChange>
          </w:rPr>
          <w:t>'2016-04-10 12:00:00'</w:t>
        </w:r>
        <w:r w:rsidR="00042613" w:rsidRPr="00B455CA">
          <w:rPr>
            <w:rFonts w:ascii="Consolas" w:hAnsi="Consolas" w:cs="Consolas"/>
            <w:color w:val="000000"/>
            <w:sz w:val="20"/>
            <w:szCs w:val="20"/>
            <w:rPrChange w:id="2108" w:author="Bryan Harter" w:date="2017-05-13T20:04:00Z">
              <w:rPr>
                <w:rFonts w:ascii="Consolas" w:hAnsi="Consolas" w:cs="Consolas"/>
                <w:color w:val="000000"/>
                <w:sz w:val="20"/>
                <w:szCs w:val="20"/>
                <w:highlight w:val="blue"/>
              </w:rPr>
            </w:rPrChange>
          </w:rPr>
          <w:t>])</w:t>
        </w:r>
      </w:ins>
      <w:del w:id="2109" w:author="Bryan Harter" w:date="2017-05-13T20:04:00Z">
        <w:r w:rsidRPr="00B455CA" w:rsidDel="00042613">
          <w:rPr>
            <w:rFonts w:ascii="Monaco" w:hAnsi="Monaco"/>
            <w:b/>
            <w:color w:val="007F7F"/>
            <w:sz w:val="22"/>
            <w:szCs w:val="22"/>
            <w:rPrChange w:id="2110" w:author="Bryan Harter" w:date="2017-05-13T20:04:00Z">
              <w:rPr>
                <w:rFonts w:ascii="Monaco" w:hAnsi="Monaco"/>
                <w:b/>
                <w:color w:val="007F7F"/>
                <w:sz w:val="22"/>
                <w:szCs w:val="22"/>
              </w:rPr>
            </w:rPrChange>
          </w:rPr>
          <w:delText>mvn_kp_plot</w:delText>
        </w:r>
        <w:r w:rsidRPr="00B455CA" w:rsidDel="00042613">
          <w:rPr>
            <w:rFonts w:ascii="Monaco" w:hAnsi="Monaco"/>
            <w:sz w:val="22"/>
            <w:szCs w:val="22"/>
            <w:rPrChange w:id="2111" w:author="Bryan Harter" w:date="2017-05-13T20:04:00Z">
              <w:rPr>
                <w:rFonts w:ascii="Monaco" w:hAnsi="Monaco"/>
                <w:sz w:val="22"/>
                <w:szCs w:val="22"/>
              </w:rPr>
            </w:rPrChange>
          </w:rPr>
          <w:delText xml:space="preserve">, insitu, </w:delText>
        </w:r>
        <w:r w:rsidR="003C18DC" w:rsidRPr="00B455CA" w:rsidDel="00042613">
          <w:rPr>
            <w:rFonts w:ascii="Monaco" w:hAnsi="Monaco"/>
            <w:sz w:val="22"/>
            <w:szCs w:val="22"/>
            <w:rPrChange w:id="2112" w:author="Bryan Harter" w:date="2017-05-13T20:04:00Z">
              <w:rPr>
                <w:rFonts w:ascii="Monaco" w:hAnsi="Monaco"/>
                <w:sz w:val="22"/>
                <w:szCs w:val="22"/>
              </w:rPr>
            </w:rPrChange>
          </w:rPr>
          <w:delText>‘</w:delText>
        </w:r>
        <w:r w:rsidR="003C18DC" w:rsidRPr="00B455CA" w:rsidDel="00042613">
          <w:rPr>
            <w:rFonts w:ascii="Monaco" w:hAnsi="Monaco"/>
            <w:color w:val="FF0000"/>
            <w:sz w:val="22"/>
            <w:szCs w:val="22"/>
            <w:rPrChange w:id="2113" w:author="Bryan Harter" w:date="2017-05-13T20:04:00Z">
              <w:rPr>
                <w:rFonts w:ascii="Monaco" w:hAnsi="Monaco"/>
                <w:color w:val="FF0000"/>
                <w:sz w:val="22"/>
                <w:szCs w:val="22"/>
              </w:rPr>
            </w:rPrChange>
          </w:rPr>
          <w:delText>swia.hplus_density</w:delText>
        </w:r>
        <w:r w:rsidR="003C18DC" w:rsidRPr="00B455CA" w:rsidDel="00042613">
          <w:rPr>
            <w:rFonts w:ascii="Monaco" w:hAnsi="Monaco"/>
            <w:sz w:val="22"/>
            <w:szCs w:val="22"/>
            <w:rPrChange w:id="2114" w:author="Bryan Harter" w:date="2017-05-13T20:04:00Z">
              <w:rPr>
                <w:rFonts w:ascii="Monaco" w:hAnsi="Monaco"/>
                <w:sz w:val="22"/>
                <w:szCs w:val="22"/>
              </w:rPr>
            </w:rPrChange>
          </w:rPr>
          <w:delText>’, time=[</w:delText>
        </w:r>
      </w:del>
      <w:del w:id="2115" w:author="Bryan Harter" w:date="2017-05-13T20:01:00Z">
        <w:r w:rsidR="003C18DC" w:rsidRPr="00B455CA" w:rsidDel="00042613">
          <w:rPr>
            <w:rFonts w:ascii="Monaco" w:hAnsi="Monaco"/>
            <w:b/>
            <w:color w:val="008000"/>
            <w:sz w:val="22"/>
            <w:szCs w:val="22"/>
            <w:rPrChange w:id="2116" w:author="Bryan Harter" w:date="2017-05-13T20:04:00Z">
              <w:rPr>
                <w:rFonts w:ascii="Monaco" w:hAnsi="Monaco"/>
                <w:b/>
                <w:color w:val="008000"/>
                <w:sz w:val="22"/>
                <w:szCs w:val="22"/>
              </w:rPr>
            </w:rPrChange>
          </w:rPr>
          <w:delText>930</w:delText>
        </w:r>
        <w:r w:rsidR="003C18DC" w:rsidRPr="00B455CA" w:rsidDel="00042613">
          <w:rPr>
            <w:rFonts w:ascii="Monaco" w:hAnsi="Monaco"/>
            <w:sz w:val="22"/>
            <w:szCs w:val="22"/>
            <w:rPrChange w:id="2117" w:author="Bryan Harter" w:date="2017-05-13T20:04:00Z">
              <w:rPr>
                <w:rFonts w:ascii="Monaco" w:hAnsi="Monaco"/>
                <w:sz w:val="22"/>
                <w:szCs w:val="22"/>
              </w:rPr>
            </w:rPrChange>
          </w:rPr>
          <w:delText>,</w:delText>
        </w:r>
        <w:r w:rsidR="003C18DC" w:rsidRPr="00B455CA" w:rsidDel="00042613">
          <w:rPr>
            <w:rFonts w:ascii="Monaco" w:hAnsi="Monaco"/>
            <w:b/>
            <w:color w:val="008000"/>
            <w:sz w:val="22"/>
            <w:szCs w:val="22"/>
            <w:rPrChange w:id="2118" w:author="Bryan Harter" w:date="2017-05-13T20:04:00Z">
              <w:rPr>
                <w:rFonts w:ascii="Monaco" w:hAnsi="Monaco"/>
                <w:b/>
                <w:color w:val="008000"/>
                <w:sz w:val="22"/>
                <w:szCs w:val="22"/>
              </w:rPr>
            </w:rPrChange>
          </w:rPr>
          <w:delText>932</w:delText>
        </w:r>
      </w:del>
      <w:del w:id="2119" w:author="Bryan Harter" w:date="2017-05-13T20:04:00Z">
        <w:r w:rsidR="003C18DC" w:rsidRPr="00B455CA" w:rsidDel="00042613">
          <w:rPr>
            <w:rFonts w:ascii="Monaco" w:hAnsi="Monaco"/>
            <w:sz w:val="22"/>
            <w:szCs w:val="22"/>
            <w:rPrChange w:id="2120" w:author="Bryan Harter" w:date="2017-05-13T20:04:00Z">
              <w:rPr>
                <w:rFonts w:ascii="Monaco" w:hAnsi="Monaco"/>
                <w:sz w:val="22"/>
                <w:szCs w:val="22"/>
              </w:rPr>
            </w:rPrChange>
          </w:rPr>
          <w:delText>]</w:delText>
        </w:r>
      </w:del>
    </w:p>
    <w:p w14:paraId="542B13A8" w14:textId="77777777" w:rsidR="00CA6AC3" w:rsidRPr="00CA6AC3" w:rsidDel="00042613" w:rsidRDefault="00CA6AC3" w:rsidP="00CA6AC3">
      <w:pPr>
        <w:rPr>
          <w:del w:id="2121" w:author="Bryan Harter" w:date="2017-05-13T20:01:00Z"/>
          <w:rFonts w:ascii="Monaco" w:hAnsi="Monaco"/>
          <w:color w:val="000000" w:themeColor="text1"/>
          <w:sz w:val="22"/>
          <w:szCs w:val="22"/>
        </w:rPr>
      </w:pPr>
    </w:p>
    <w:p w14:paraId="139E095F" w14:textId="3D72D28B" w:rsidR="00CA6AC3" w:rsidDel="00042613" w:rsidRDefault="005F252A" w:rsidP="00CA6AC3">
      <w:pPr>
        <w:pStyle w:val="ListParagraph"/>
        <w:numPr>
          <w:ilvl w:val="0"/>
          <w:numId w:val="25"/>
        </w:numPr>
        <w:ind w:left="990" w:hanging="270"/>
        <w:rPr>
          <w:del w:id="2122" w:author="Bryan Harter" w:date="2017-05-13T20:01:00Z"/>
        </w:rPr>
      </w:pPr>
      <w:del w:id="2123" w:author="Bryan Harter" w:date="2017-05-13T20:01:00Z">
        <w:r w:rsidDel="00042613">
          <w:delText>Generate a plot of in-situ KP parameter 61 with logarithmic axes</w:delText>
        </w:r>
        <w:r w:rsidR="0047310E" w:rsidDel="00042613">
          <w:delText xml:space="preserve">, either using the </w:delText>
        </w:r>
        <w:r w:rsidR="0047310E" w:rsidRPr="0047310E" w:rsidDel="00042613">
          <w:rPr>
            <w:rFonts w:ascii="Monaco" w:hAnsi="Monaco"/>
            <w:color w:val="FF0000"/>
            <w:sz w:val="22"/>
            <w:szCs w:val="22"/>
          </w:rPr>
          <w:delText>/log</w:delText>
        </w:r>
        <w:r w:rsidR="0047310E" w:rsidDel="00042613">
          <w:delText xml:space="preserve"> keyword, or passing the IDL plot variable </w:delText>
        </w:r>
        <w:r w:rsidR="0047310E" w:rsidRPr="0047310E" w:rsidDel="00042613">
          <w:rPr>
            <w:rFonts w:ascii="Monaco" w:hAnsi="Monaco"/>
            <w:sz w:val="22"/>
            <w:szCs w:val="22"/>
          </w:rPr>
          <w:delText>ylog</w:delText>
        </w:r>
        <w:r w:rsidR="0047310E" w:rsidDel="00042613">
          <w:delText xml:space="preserve"> to the procedure.</w:delText>
        </w:r>
      </w:del>
    </w:p>
    <w:p w14:paraId="30DA4639" w14:textId="7903F256" w:rsidR="00CA6AC3" w:rsidRPr="008D5222" w:rsidDel="00042613" w:rsidRDefault="00CA6AC3" w:rsidP="00CA6AC3">
      <w:pPr>
        <w:pStyle w:val="ListParagraph"/>
        <w:ind w:left="990"/>
        <w:rPr>
          <w:del w:id="2124" w:author="Bryan Harter" w:date="2017-05-13T20:01:00Z"/>
        </w:rPr>
      </w:pPr>
    </w:p>
    <w:p w14:paraId="40C4C1D6" w14:textId="6A27C5EF" w:rsidR="00CA6AC3" w:rsidDel="00042613" w:rsidRDefault="00CA6AC3" w:rsidP="00CA6AC3">
      <w:pPr>
        <w:ind w:left="990"/>
        <w:rPr>
          <w:del w:id="2125" w:author="Bryan Harter" w:date="2017-05-13T20:01:00Z"/>
          <w:rFonts w:ascii="Monaco" w:hAnsi="Monaco"/>
          <w:color w:val="FF0000"/>
          <w:sz w:val="22"/>
          <w:szCs w:val="22"/>
        </w:rPr>
      </w:pPr>
      <w:del w:id="2126" w:author="Bryan Harter" w:date="2017-05-13T16:55:00Z">
        <w:r w:rsidDel="009F3D8A">
          <w:rPr>
            <w:rFonts w:ascii="Monaco" w:hAnsi="Monaco"/>
            <w:sz w:val="22"/>
            <w:szCs w:val="22"/>
          </w:rPr>
          <w:delText>IDL&gt;</w:delText>
        </w:r>
      </w:del>
      <w:del w:id="2127" w:author="Bryan Harter" w:date="2017-05-13T20:01:00Z">
        <w:r w:rsidDel="00042613">
          <w:rPr>
            <w:rFonts w:ascii="Monaco" w:hAnsi="Monaco"/>
            <w:sz w:val="22"/>
            <w:szCs w:val="22"/>
          </w:rPr>
          <w:delText xml:space="preserve"> </w:delText>
        </w:r>
        <w:r w:rsidRPr="00824B07" w:rsidDel="00042613">
          <w:rPr>
            <w:rFonts w:ascii="Monaco" w:hAnsi="Monaco"/>
            <w:b/>
            <w:color w:val="007F7F"/>
            <w:sz w:val="22"/>
            <w:szCs w:val="22"/>
          </w:rPr>
          <w:delText>mvn_kp_plot</w:delText>
        </w:r>
        <w:r w:rsidRPr="00602BF1" w:rsidDel="00042613">
          <w:rPr>
            <w:rFonts w:ascii="Monaco" w:hAnsi="Monaco"/>
            <w:sz w:val="22"/>
            <w:szCs w:val="22"/>
          </w:rPr>
          <w:delText xml:space="preserve">, </w:delText>
        </w:r>
        <w:r w:rsidDel="00042613">
          <w:rPr>
            <w:rFonts w:ascii="Monaco" w:hAnsi="Monaco"/>
            <w:sz w:val="22"/>
            <w:szCs w:val="22"/>
          </w:rPr>
          <w:delText xml:space="preserve">insitu, </w:delText>
        </w:r>
        <w:r w:rsidR="005F252A" w:rsidRPr="00824B07" w:rsidDel="00042613">
          <w:rPr>
            <w:rFonts w:ascii="Monaco" w:hAnsi="Monaco"/>
            <w:color w:val="008000"/>
            <w:sz w:val="22"/>
            <w:szCs w:val="22"/>
          </w:rPr>
          <w:delText>61</w:delText>
        </w:r>
        <w:r w:rsidR="005F252A" w:rsidDel="00042613">
          <w:rPr>
            <w:rFonts w:ascii="Monaco" w:hAnsi="Monaco"/>
            <w:sz w:val="22"/>
            <w:szCs w:val="22"/>
          </w:rPr>
          <w:delText xml:space="preserve">, </w:delText>
        </w:r>
        <w:r w:rsidRPr="00941EC4" w:rsidDel="00042613">
          <w:rPr>
            <w:rFonts w:ascii="Monaco" w:hAnsi="Monaco"/>
            <w:color w:val="FF0000"/>
            <w:sz w:val="22"/>
            <w:szCs w:val="22"/>
          </w:rPr>
          <w:delText>/</w:delText>
        </w:r>
        <w:r w:rsidR="005F252A" w:rsidDel="00042613">
          <w:rPr>
            <w:rFonts w:ascii="Monaco" w:hAnsi="Monaco"/>
            <w:color w:val="FF0000"/>
            <w:sz w:val="22"/>
            <w:szCs w:val="22"/>
          </w:rPr>
          <w:delText>log</w:delText>
        </w:r>
      </w:del>
    </w:p>
    <w:p w14:paraId="25024F03" w14:textId="249E63DC" w:rsidR="0047310E" w:rsidDel="00042613" w:rsidRDefault="0047310E" w:rsidP="0047310E">
      <w:pPr>
        <w:ind w:left="990"/>
        <w:rPr>
          <w:del w:id="2128" w:author="Bryan Harter" w:date="2017-05-13T20:01:00Z"/>
          <w:rFonts w:ascii="Monaco" w:hAnsi="Monaco"/>
          <w:color w:val="FF0000"/>
          <w:sz w:val="22"/>
          <w:szCs w:val="22"/>
        </w:rPr>
      </w:pPr>
      <w:del w:id="2129" w:author="Bryan Harter" w:date="2017-05-13T16:55:00Z">
        <w:r w:rsidDel="009F3D8A">
          <w:rPr>
            <w:rFonts w:ascii="Monaco" w:hAnsi="Monaco"/>
            <w:sz w:val="22"/>
            <w:szCs w:val="22"/>
          </w:rPr>
          <w:delText>IDL&gt;</w:delText>
        </w:r>
      </w:del>
      <w:del w:id="2130" w:author="Bryan Harter" w:date="2017-05-13T20:01:00Z">
        <w:r w:rsidDel="00042613">
          <w:rPr>
            <w:rFonts w:ascii="Monaco" w:hAnsi="Monaco"/>
            <w:sz w:val="22"/>
            <w:szCs w:val="22"/>
          </w:rPr>
          <w:delText xml:space="preserve"> </w:delText>
        </w:r>
        <w:r w:rsidRPr="00824B07" w:rsidDel="00042613">
          <w:rPr>
            <w:rFonts w:ascii="Monaco" w:hAnsi="Monaco"/>
            <w:b/>
            <w:color w:val="007F7F"/>
            <w:sz w:val="22"/>
            <w:szCs w:val="22"/>
          </w:rPr>
          <w:delText>mvn_kp_plot</w:delText>
        </w:r>
        <w:r w:rsidRPr="00602BF1" w:rsidDel="00042613">
          <w:rPr>
            <w:rFonts w:ascii="Monaco" w:hAnsi="Monaco"/>
            <w:sz w:val="22"/>
            <w:szCs w:val="22"/>
          </w:rPr>
          <w:delText xml:space="preserve">, </w:delText>
        </w:r>
        <w:r w:rsidDel="00042613">
          <w:rPr>
            <w:rFonts w:ascii="Monaco" w:hAnsi="Monaco"/>
            <w:sz w:val="22"/>
            <w:szCs w:val="22"/>
          </w:rPr>
          <w:delText xml:space="preserve">insitu, </w:delText>
        </w:r>
        <w:r w:rsidRPr="00824B07" w:rsidDel="00042613">
          <w:rPr>
            <w:rFonts w:ascii="Monaco" w:hAnsi="Monaco"/>
            <w:color w:val="008000"/>
            <w:sz w:val="22"/>
            <w:szCs w:val="22"/>
          </w:rPr>
          <w:delText>61</w:delText>
        </w:r>
        <w:r w:rsidDel="00042613">
          <w:rPr>
            <w:rFonts w:ascii="Monaco" w:hAnsi="Monaco"/>
            <w:sz w:val="22"/>
            <w:szCs w:val="22"/>
          </w:rPr>
          <w:delText xml:space="preserve">, </w:delText>
        </w:r>
        <w:r w:rsidRPr="0047310E" w:rsidDel="00042613">
          <w:rPr>
            <w:rFonts w:ascii="Monaco" w:hAnsi="Monaco"/>
            <w:sz w:val="22"/>
            <w:szCs w:val="22"/>
          </w:rPr>
          <w:delText>ylog=1</w:delText>
        </w:r>
      </w:del>
    </w:p>
    <w:p w14:paraId="574D135F" w14:textId="77777777" w:rsidR="00CA6AC3" w:rsidRPr="00CA6AC3" w:rsidRDefault="00CA6AC3" w:rsidP="00CA6AC3">
      <w:pPr>
        <w:rPr>
          <w:rFonts w:ascii="Monaco" w:hAnsi="Monaco"/>
          <w:color w:val="000000" w:themeColor="text1"/>
          <w:sz w:val="22"/>
          <w:szCs w:val="22"/>
        </w:rPr>
      </w:pPr>
    </w:p>
    <w:p w14:paraId="42ECFB2E" w14:textId="1C2171B2" w:rsidR="00CA6AC3" w:rsidDel="00042613" w:rsidRDefault="005F252A" w:rsidP="00CA6AC3">
      <w:pPr>
        <w:pStyle w:val="ListParagraph"/>
        <w:numPr>
          <w:ilvl w:val="0"/>
          <w:numId w:val="25"/>
        </w:numPr>
        <w:ind w:left="990" w:hanging="270"/>
        <w:rPr>
          <w:del w:id="2131" w:author="Bryan Harter" w:date="2017-05-13T20:04:00Z"/>
        </w:rPr>
      </w:pPr>
      <w:del w:id="2132" w:author="Bryan Harter" w:date="2017-05-13T20:04:00Z">
        <w:r w:rsidDel="00042613">
          <w:delText>Generate a plot of spacecraft altitude versus time with a plot window range limited to 1000 to 2000km.</w:delText>
        </w:r>
      </w:del>
    </w:p>
    <w:p w14:paraId="186CDB1F" w14:textId="4A136FB0" w:rsidR="00CA6AC3" w:rsidRPr="008D5222" w:rsidDel="00042613" w:rsidRDefault="00CA6AC3" w:rsidP="00CA6AC3">
      <w:pPr>
        <w:pStyle w:val="ListParagraph"/>
        <w:ind w:left="990"/>
        <w:rPr>
          <w:del w:id="2133" w:author="Bryan Harter" w:date="2017-05-13T20:04:00Z"/>
        </w:rPr>
      </w:pPr>
    </w:p>
    <w:p w14:paraId="7445687A" w14:textId="1A603A9B" w:rsidR="00CA6AC3" w:rsidRPr="005F252A" w:rsidDel="00042613" w:rsidRDefault="00CA6AC3" w:rsidP="005F252A">
      <w:pPr>
        <w:ind w:left="990"/>
        <w:rPr>
          <w:del w:id="2134" w:author="Bryan Harter" w:date="2017-05-13T20:04:00Z"/>
          <w:rFonts w:ascii="Monaco" w:hAnsi="Monaco"/>
          <w:color w:val="FF0000"/>
          <w:sz w:val="22"/>
          <w:szCs w:val="22"/>
        </w:rPr>
      </w:pPr>
      <w:del w:id="2135" w:author="Bryan Harter" w:date="2017-05-13T16:55:00Z">
        <w:r w:rsidDel="009F3D8A">
          <w:rPr>
            <w:rFonts w:ascii="Monaco" w:hAnsi="Monaco"/>
            <w:sz w:val="22"/>
            <w:szCs w:val="22"/>
          </w:rPr>
          <w:delText>IDL&gt;</w:delText>
        </w:r>
      </w:del>
      <w:del w:id="2136" w:author="Bryan Harter" w:date="2017-05-13T20:04:00Z">
        <w:r w:rsidDel="00042613">
          <w:rPr>
            <w:rFonts w:ascii="Monaco" w:hAnsi="Monaco"/>
            <w:sz w:val="22"/>
            <w:szCs w:val="22"/>
          </w:rPr>
          <w:delText xml:space="preserve"> </w:delText>
        </w:r>
        <w:r w:rsidRPr="00824B07" w:rsidDel="00042613">
          <w:rPr>
            <w:rFonts w:ascii="Monaco" w:hAnsi="Monaco"/>
            <w:b/>
            <w:color w:val="007F7F"/>
            <w:sz w:val="22"/>
            <w:szCs w:val="22"/>
          </w:rPr>
          <w:delText>mvn_kp_plot</w:delText>
        </w:r>
        <w:r w:rsidDel="00042613">
          <w:rPr>
            <w:rFonts w:ascii="Monaco" w:hAnsi="Monaco"/>
            <w:sz w:val="22"/>
            <w:szCs w:val="22"/>
          </w:rPr>
          <w:delText xml:space="preserve">, insitu, </w:delText>
        </w:r>
        <w:r w:rsidR="005F252A" w:rsidDel="00042613">
          <w:rPr>
            <w:rFonts w:ascii="Monaco" w:hAnsi="Monaco"/>
            <w:sz w:val="22"/>
            <w:szCs w:val="22"/>
          </w:rPr>
          <w:delText>‘</w:delText>
        </w:r>
        <w:r w:rsidR="005F252A" w:rsidRPr="00824B07" w:rsidDel="00042613">
          <w:rPr>
            <w:rFonts w:ascii="Monaco" w:hAnsi="Monaco"/>
            <w:color w:val="FF0000"/>
            <w:sz w:val="22"/>
            <w:szCs w:val="22"/>
          </w:rPr>
          <w:delText>spacecraft.altitude</w:delText>
        </w:r>
        <w:r w:rsidR="005F252A" w:rsidDel="00042613">
          <w:rPr>
            <w:rFonts w:ascii="Monaco" w:hAnsi="Monaco"/>
            <w:sz w:val="22"/>
            <w:szCs w:val="22"/>
          </w:rPr>
          <w:delText>’, yrange=[</w:delText>
        </w:r>
        <w:r w:rsidR="005F252A" w:rsidRPr="00942284" w:rsidDel="00042613">
          <w:rPr>
            <w:rFonts w:ascii="Monaco" w:hAnsi="Monaco"/>
            <w:b/>
            <w:color w:val="008000"/>
            <w:sz w:val="22"/>
            <w:szCs w:val="22"/>
          </w:rPr>
          <w:delText>1000</w:delText>
        </w:r>
        <w:r w:rsidR="005F252A" w:rsidRPr="00824B07" w:rsidDel="00042613">
          <w:rPr>
            <w:rFonts w:ascii="Monaco" w:hAnsi="Monaco"/>
            <w:color w:val="000000" w:themeColor="text1"/>
            <w:sz w:val="22"/>
            <w:szCs w:val="22"/>
          </w:rPr>
          <w:delText>,</w:delText>
        </w:r>
        <w:r w:rsidR="005F252A" w:rsidRPr="00942284" w:rsidDel="00042613">
          <w:rPr>
            <w:rFonts w:ascii="Monaco" w:hAnsi="Monaco"/>
            <w:b/>
            <w:color w:val="008000"/>
            <w:sz w:val="22"/>
            <w:szCs w:val="22"/>
          </w:rPr>
          <w:delText>2000</w:delText>
        </w:r>
        <w:r w:rsidR="005F252A" w:rsidDel="00042613">
          <w:rPr>
            <w:rFonts w:ascii="Monaco" w:hAnsi="Monaco"/>
            <w:sz w:val="22"/>
            <w:szCs w:val="22"/>
          </w:rPr>
          <w:delText>]</w:delText>
        </w:r>
      </w:del>
    </w:p>
    <w:p w14:paraId="3B646DCD" w14:textId="77777777" w:rsidR="005C20E7" w:rsidRDefault="005C20E7" w:rsidP="005C20E7">
      <w:pPr>
        <w:pStyle w:val="Heading4"/>
      </w:pPr>
      <w:r>
        <w:t>Required Arguments</w:t>
      </w:r>
    </w:p>
    <w:p w14:paraId="6F8B44A4" w14:textId="0D357585" w:rsidR="0037456F" w:rsidRDefault="0037456F" w:rsidP="005C20E7">
      <w:pPr>
        <w:pStyle w:val="ListParagraph"/>
        <w:ind w:left="1080"/>
      </w:pPr>
      <w:r w:rsidRPr="0037456F">
        <w:rPr>
          <w:rFonts w:ascii="Monaco" w:hAnsi="Monaco"/>
          <w:b/>
          <w:color w:val="FF0000"/>
          <w:sz w:val="22"/>
          <w:szCs w:val="22"/>
        </w:rPr>
        <w:t>kp_data</w:t>
      </w:r>
      <w:r>
        <w:t>:</w:t>
      </w:r>
    </w:p>
    <w:p w14:paraId="16D52D1D" w14:textId="7AB21251" w:rsidR="005C20E7" w:rsidRDefault="00F34282" w:rsidP="005C20E7">
      <w:pPr>
        <w:pStyle w:val="ListParagraph"/>
        <w:ind w:left="1080"/>
      </w:pPr>
      <w:r>
        <w:t>T</w:t>
      </w:r>
      <w:r w:rsidR="00310CBB">
        <w:t>he first argument must be an</w:t>
      </w:r>
      <w:r>
        <w:t xml:space="preserve"> </w:t>
      </w:r>
      <w:r w:rsidR="00310CBB">
        <w:t>i</w:t>
      </w:r>
      <w:r w:rsidR="005F252A">
        <w:t>n-situ key parameter</w:t>
      </w:r>
      <w:del w:id="2137" w:author="Bryan Harter" w:date="2017-05-13T21:26:00Z">
        <w:r w:rsidR="005F252A" w:rsidDel="008105E4">
          <w:delText xml:space="preserve"> </w:delText>
        </w:r>
        <w:r w:rsidR="00310CBB" w:rsidDel="008105E4">
          <w:delText>IDL</w:delText>
        </w:r>
      </w:del>
      <w:r w:rsidR="00310CBB">
        <w:t xml:space="preserve"> </w:t>
      </w:r>
      <w:r w:rsidR="005F252A">
        <w:t xml:space="preserve">data structure created from </w:t>
      </w:r>
      <w:r w:rsidR="005F252A" w:rsidRPr="0037456F">
        <w:rPr>
          <w:rFonts w:ascii="Monaco" w:hAnsi="Monaco"/>
          <w:b/>
          <w:color w:val="007F7F"/>
          <w:sz w:val="22"/>
          <w:szCs w:val="22"/>
        </w:rPr>
        <w:t>mvn_kp_read</w:t>
      </w:r>
      <w:r w:rsidR="00310CBB">
        <w:t xml:space="preserve">, or </w:t>
      </w:r>
      <w:r w:rsidR="00310CBB" w:rsidRPr="00310CBB">
        <w:rPr>
          <w:rFonts w:ascii="Monaco" w:hAnsi="Monaco"/>
          <w:b/>
          <w:color w:val="007F7F"/>
          <w:sz w:val="22"/>
          <w:szCs w:val="22"/>
        </w:rPr>
        <w:t>mvn_kp_insitu_search</w:t>
      </w:r>
      <w:r w:rsidR="00310CBB">
        <w:t>.</w:t>
      </w:r>
    </w:p>
    <w:p w14:paraId="793E3D6A" w14:textId="77777777" w:rsidR="00442FFF" w:rsidRDefault="00442FFF" w:rsidP="005C20E7">
      <w:pPr>
        <w:pStyle w:val="ListParagraph"/>
        <w:ind w:left="1080"/>
      </w:pPr>
    </w:p>
    <w:p w14:paraId="58F67889" w14:textId="77777777" w:rsidR="0037456F" w:rsidRDefault="0037456F" w:rsidP="005C20E7">
      <w:pPr>
        <w:pStyle w:val="ListParagraph"/>
        <w:ind w:left="1080"/>
      </w:pPr>
      <w:r w:rsidRPr="0037456F">
        <w:rPr>
          <w:rFonts w:ascii="Monaco" w:hAnsi="Monaco"/>
          <w:b/>
          <w:color w:val="FF0000"/>
          <w:sz w:val="22"/>
          <w:szCs w:val="22"/>
        </w:rPr>
        <w:t>parameter</w:t>
      </w:r>
      <w:r>
        <w:t>:</w:t>
      </w:r>
    </w:p>
    <w:p w14:paraId="46DE35BC" w14:textId="431163FB" w:rsidR="005F252A" w:rsidRPr="000B1006" w:rsidRDefault="005F252A" w:rsidP="005C20E7">
      <w:pPr>
        <w:pStyle w:val="ListParagraph"/>
        <w:ind w:left="1080"/>
      </w:pPr>
      <w:r>
        <w:t>At least one KP parameter must be provided</w:t>
      </w:r>
      <w:r w:rsidR="0037456F">
        <w:t xml:space="preserve">.  This can be either passed as the name(s) of the parameter(s), such as </w:t>
      </w:r>
      <w:r w:rsidR="0037456F" w:rsidRPr="0037456F">
        <w:rPr>
          <w:rFonts w:ascii="Monaco" w:hAnsi="Monaco"/>
          <w:color w:val="FF0000"/>
          <w:sz w:val="22"/>
          <w:szCs w:val="22"/>
        </w:rPr>
        <w:t>swia.hplus_density</w:t>
      </w:r>
      <w:r w:rsidR="0037456F">
        <w:t xml:space="preserve">, or </w:t>
      </w:r>
      <w:r w:rsidR="0037456F" w:rsidRPr="0037456F">
        <w:rPr>
          <w:rFonts w:ascii="Monaco" w:hAnsi="Monaco"/>
          <w:color w:val="FF0000"/>
          <w:sz w:val="22"/>
          <w:szCs w:val="22"/>
        </w:rPr>
        <w:t>spacecraft.altitude</w:t>
      </w:r>
      <w:r w:rsidR="0037456F">
        <w:t xml:space="preserve">, or the index or indices of the parameters, the values of which can be obtained by using the </w:t>
      </w:r>
      <w:del w:id="2138" w:author="Bryan Harter" w:date="2017-05-13T20:05:00Z">
        <w:r w:rsidR="0037456F" w:rsidRPr="0037456F" w:rsidDel="00B455CA">
          <w:rPr>
            <w:rFonts w:ascii="Monaco" w:hAnsi="Monaco"/>
            <w:b/>
            <w:color w:val="FF0000"/>
            <w:sz w:val="22"/>
            <w:szCs w:val="22"/>
          </w:rPr>
          <w:delText>/</w:delText>
        </w:r>
      </w:del>
      <w:r w:rsidR="0037456F" w:rsidRPr="0037456F">
        <w:rPr>
          <w:rFonts w:ascii="Monaco" w:hAnsi="Monaco"/>
          <w:b/>
          <w:color w:val="FF0000"/>
          <w:sz w:val="22"/>
          <w:szCs w:val="22"/>
        </w:rPr>
        <w:t>list</w:t>
      </w:r>
      <w:r w:rsidR="0037456F">
        <w:t xml:space="preserve"> keyword, described below.</w:t>
      </w:r>
    </w:p>
    <w:p w14:paraId="6A8C4435" w14:textId="2F799EF9" w:rsidR="005F252A" w:rsidRPr="005F252A" w:rsidRDefault="005C20E7" w:rsidP="005F252A">
      <w:pPr>
        <w:pStyle w:val="Heading4"/>
      </w:pPr>
      <w:r>
        <w:t>List of all accepted Arguments</w:t>
      </w:r>
    </w:p>
    <w:p w14:paraId="67D49457" w14:textId="6846D804" w:rsidR="005F252A" w:rsidRDefault="005F252A" w:rsidP="005C20E7">
      <w:pPr>
        <w:pStyle w:val="ListParagraph"/>
        <w:numPr>
          <w:ilvl w:val="0"/>
          <w:numId w:val="26"/>
        </w:numPr>
      </w:pPr>
      <w:r w:rsidRPr="0037456F">
        <w:rPr>
          <w:rFonts w:ascii="Monaco" w:hAnsi="Monaco"/>
          <w:b/>
          <w:color w:val="FF0000"/>
          <w:sz w:val="22"/>
          <w:szCs w:val="22"/>
        </w:rPr>
        <w:t>kp_data</w:t>
      </w:r>
      <w:r>
        <w:t xml:space="preserve">: </w:t>
      </w:r>
      <w:r w:rsidR="0037456F">
        <w:t xml:space="preserve">The input in-situ key parameter data structure produced by a previous call to </w:t>
      </w:r>
      <w:r w:rsidR="0037456F" w:rsidRPr="00310CBB">
        <w:rPr>
          <w:rFonts w:ascii="Monaco" w:hAnsi="Monaco"/>
          <w:b/>
          <w:color w:val="007F7F"/>
          <w:sz w:val="22"/>
          <w:szCs w:val="22"/>
        </w:rPr>
        <w:t>mvn_kp_read</w:t>
      </w:r>
      <w:r w:rsidR="0037456F">
        <w:t xml:space="preserve"> or </w:t>
      </w:r>
      <w:r w:rsidR="0037456F" w:rsidRPr="00310CBB">
        <w:rPr>
          <w:rFonts w:ascii="Monaco" w:hAnsi="Monaco"/>
          <w:b/>
          <w:color w:val="007F7F"/>
          <w:sz w:val="22"/>
          <w:szCs w:val="22"/>
        </w:rPr>
        <w:t>mvn_kp_search</w:t>
      </w:r>
      <w:r w:rsidR="0037456F">
        <w:t>.</w:t>
      </w:r>
    </w:p>
    <w:p w14:paraId="292D69C9" w14:textId="7CEF2C8D" w:rsidR="00E96427" w:rsidRDefault="00E96427" w:rsidP="005C20E7">
      <w:pPr>
        <w:pStyle w:val="ListParagraph"/>
        <w:numPr>
          <w:ilvl w:val="0"/>
          <w:numId w:val="26"/>
        </w:numPr>
      </w:pPr>
      <w:r w:rsidRPr="0037456F">
        <w:rPr>
          <w:rFonts w:ascii="Monaco" w:hAnsi="Monaco"/>
          <w:b/>
          <w:color w:val="FF0000"/>
          <w:sz w:val="22"/>
          <w:szCs w:val="22"/>
        </w:rPr>
        <w:t>parameter</w:t>
      </w:r>
      <w:r>
        <w:t>:</w:t>
      </w:r>
      <w:r w:rsidR="0037456F">
        <w:t xml:space="preserve"> The Key Parameter value(s) to be plotted.  The full list can be found in </w:t>
      </w:r>
      <w:hyperlink w:anchor="_Appendix_(Change_numbering" w:history="1">
        <w:r w:rsidR="0037456F" w:rsidRPr="00362440">
          <w:rPr>
            <w:rStyle w:val="Hyperlink"/>
          </w:rPr>
          <w:t>Appendix A</w:t>
        </w:r>
      </w:hyperlink>
      <w:r w:rsidR="0037456F">
        <w:t xml:space="preserve">, or at the command line by using the </w:t>
      </w:r>
      <w:r w:rsidR="0037456F" w:rsidRPr="007C35D0">
        <w:rPr>
          <w:rFonts w:ascii="Monaco" w:hAnsi="Monaco"/>
          <w:b/>
          <w:color w:val="FF0000"/>
          <w:sz w:val="22"/>
          <w:szCs w:val="22"/>
        </w:rPr>
        <w:t>/list</w:t>
      </w:r>
      <w:r w:rsidR="0037456F" w:rsidRPr="007C35D0">
        <w:rPr>
          <w:b/>
        </w:rPr>
        <w:t xml:space="preserve"> </w:t>
      </w:r>
      <w:r w:rsidR="0037456F">
        <w:t>keyword (see below).</w:t>
      </w:r>
    </w:p>
    <w:p w14:paraId="6D4C014D" w14:textId="333D3EA2" w:rsidR="003A79D8" w:rsidRDefault="003A79D8" w:rsidP="003A79D8">
      <w:pPr>
        <w:pStyle w:val="ListParagraph"/>
        <w:numPr>
          <w:ilvl w:val="0"/>
          <w:numId w:val="26"/>
        </w:numPr>
      </w:pPr>
      <w:del w:id="2139" w:author="Bryan Harter" w:date="2017-05-13T20:05:00Z">
        <w:r w:rsidRPr="003A79D8" w:rsidDel="00B455CA">
          <w:rPr>
            <w:rFonts w:ascii="Monaco" w:hAnsi="Monaco"/>
            <w:b/>
            <w:color w:val="FF0000"/>
            <w:sz w:val="22"/>
            <w:szCs w:val="22"/>
          </w:rPr>
          <w:delText>/</w:delText>
        </w:r>
      </w:del>
      <w:r w:rsidRPr="003A79D8">
        <w:rPr>
          <w:rFonts w:ascii="Monaco" w:hAnsi="Monaco"/>
          <w:b/>
          <w:color w:val="FF0000"/>
          <w:sz w:val="22"/>
          <w:szCs w:val="22"/>
        </w:rPr>
        <w:t>list</w:t>
      </w:r>
      <w:r>
        <w:t xml:space="preserve">: </w:t>
      </w:r>
      <w:ins w:id="2140" w:author="Bryan Harter" w:date="2017-05-13T20:05:00Z">
        <w:r w:rsidR="00B455CA">
          <w:t xml:space="preserve">Boolean variable.  </w:t>
        </w:r>
      </w:ins>
      <w:r>
        <w:t>Display an ordered list of all parameters present in the data structure.  The items are listed by index, and by instrument followed by name.</w:t>
      </w:r>
      <w:r w:rsidR="00E432F5">
        <w:t xml:space="preserve">  If instead this keyword is assigned to a variable, then the list is stored in that variable as an array of strings.</w:t>
      </w:r>
    </w:p>
    <w:p w14:paraId="17DAD8F1" w14:textId="4ECA30EE" w:rsidR="003A79D8" w:rsidDel="00B455CA" w:rsidRDefault="003A79D8" w:rsidP="003A79D8">
      <w:pPr>
        <w:pStyle w:val="ListParagraph"/>
        <w:numPr>
          <w:ilvl w:val="0"/>
          <w:numId w:val="26"/>
        </w:numPr>
        <w:rPr>
          <w:del w:id="2141" w:author="Bryan Harter" w:date="2017-05-13T20:05:00Z"/>
        </w:rPr>
      </w:pPr>
      <w:del w:id="2142" w:author="Bryan Harter" w:date="2017-05-13T20:05:00Z">
        <w:r w:rsidRPr="003A79D8" w:rsidDel="00B455CA">
          <w:rPr>
            <w:rFonts w:ascii="Monaco" w:hAnsi="Monaco"/>
            <w:b/>
            <w:color w:val="FF0000"/>
            <w:sz w:val="22"/>
            <w:szCs w:val="22"/>
          </w:rPr>
          <w:delText>/range</w:delText>
        </w:r>
        <w:r w:rsidDel="00B455CA">
          <w:delText>: Display the beginning and ending times and orbits in the data contained in the passed data structure.</w:delText>
        </w:r>
      </w:del>
    </w:p>
    <w:p w14:paraId="09EAA059" w14:textId="7CD89016" w:rsidR="00E96427" w:rsidDel="00B455CA" w:rsidRDefault="00E96427" w:rsidP="00BB7FBF">
      <w:pPr>
        <w:pStyle w:val="ListParagraph"/>
        <w:numPr>
          <w:ilvl w:val="0"/>
          <w:numId w:val="26"/>
        </w:numPr>
        <w:rPr>
          <w:del w:id="2143" w:author="Bryan Harter" w:date="2017-05-13T20:05:00Z"/>
        </w:rPr>
      </w:pPr>
      <w:del w:id="2144" w:author="Bryan Harter" w:date="2017-05-13T20:05:00Z">
        <w:r w:rsidRPr="003A79D8" w:rsidDel="00B455CA">
          <w:rPr>
            <w:rFonts w:ascii="Monaco" w:hAnsi="Monaco"/>
            <w:b/>
            <w:color w:val="FF0000"/>
            <w:sz w:val="22"/>
            <w:szCs w:val="22"/>
          </w:rPr>
          <w:delText>error</w:delText>
        </w:r>
        <w:r w:rsidDel="00B455CA">
          <w:delText>:</w:delText>
        </w:r>
        <w:r w:rsidR="003A79D8" w:rsidDel="00B455CA">
          <w:delText xml:space="preserve"> A scalar or array of indices or strings identifying the parameters to be plotted as error bars in the generated plot(s).</w:delText>
        </w:r>
        <w:r w:rsidR="00BB7FBF" w:rsidDel="00B455CA">
          <w:delText xml:space="preserve"> </w:delText>
        </w:r>
        <w:r w:rsidR="007C35D0" w:rsidDel="00B455CA">
          <w:delText xml:space="preserve">The number of parameters supplied to </w:delText>
        </w:r>
        <w:r w:rsidR="007C35D0" w:rsidRPr="007C35D0" w:rsidDel="00B455CA">
          <w:rPr>
            <w:rFonts w:ascii="Monaco" w:hAnsi="Monaco"/>
            <w:b/>
            <w:color w:val="FF0000"/>
            <w:sz w:val="22"/>
            <w:szCs w:val="22"/>
          </w:rPr>
          <w:delText>error</w:delText>
        </w:r>
        <w:r w:rsidR="007C35D0" w:rsidDel="00B455CA">
          <w:delText xml:space="preserve"> </w:delText>
        </w:r>
        <w:r w:rsidR="007C35D0" w:rsidRPr="007C35D0" w:rsidDel="00B455CA">
          <w:rPr>
            <w:b/>
          </w:rPr>
          <w:delText>MUST</w:delText>
        </w:r>
        <w:r w:rsidR="007C35D0" w:rsidDel="00B455CA">
          <w:delText xml:space="preserve"> equal the number of parameters supplied to </w:delText>
        </w:r>
        <w:r w:rsidR="007C35D0" w:rsidRPr="007C35D0" w:rsidDel="00B455CA">
          <w:rPr>
            <w:rFonts w:ascii="Monaco" w:hAnsi="Monaco"/>
            <w:b/>
            <w:color w:val="FF0000"/>
            <w:sz w:val="22"/>
            <w:szCs w:val="22"/>
          </w:rPr>
          <w:delText>parameter</w:delText>
        </w:r>
        <w:r w:rsidR="007C35D0" w:rsidDel="00B455CA">
          <w:delText xml:space="preserve">.  </w:delText>
        </w:r>
        <w:r w:rsidR="00BB7FBF" w:rsidDel="00B455CA">
          <w:delText>At present, this is a dumb variable: it will make error bars out of whatever you provide to this argument, even if you ask it to plot spacecraft longitude as the error bars to H</w:delText>
        </w:r>
        <w:r w:rsidR="00BB7FBF" w:rsidRPr="008C5FF1" w:rsidDel="00B455CA">
          <w:rPr>
            <w:vertAlign w:val="superscript"/>
          </w:rPr>
          <w:delText>+</w:delText>
        </w:r>
        <w:r w:rsidR="00BB7FBF" w:rsidDel="00B455CA">
          <w:delText xml:space="preserve"> density.</w:delText>
        </w:r>
      </w:del>
    </w:p>
    <w:p w14:paraId="215B1CB1" w14:textId="481D596D" w:rsidR="00BB7FBF" w:rsidRPr="00B455CA" w:rsidRDefault="00BB7FBF" w:rsidP="00BB7FBF">
      <w:pPr>
        <w:pStyle w:val="ListParagraph"/>
        <w:numPr>
          <w:ilvl w:val="0"/>
          <w:numId w:val="26"/>
        </w:numPr>
        <w:rPr>
          <w:ins w:id="2145" w:author="Bryan Harter" w:date="2017-05-13T20:08:00Z"/>
          <w:rPrChange w:id="2146" w:author="Bryan Harter" w:date="2017-05-13T20:08:00Z">
            <w:rPr>
              <w:ins w:id="2147" w:author="Bryan Harter" w:date="2017-05-13T20:08:00Z"/>
              <w:color w:val="000000" w:themeColor="text1"/>
            </w:rPr>
          </w:rPrChange>
        </w:rPr>
      </w:pPr>
      <w:r>
        <w:rPr>
          <w:rFonts w:ascii="Monaco" w:hAnsi="Monaco"/>
          <w:b/>
          <w:color w:val="FF0000"/>
          <w:sz w:val="22"/>
          <w:szCs w:val="22"/>
        </w:rPr>
        <w:t>time</w:t>
      </w:r>
      <w:r>
        <w:rPr>
          <w:color w:val="000000" w:themeColor="text1"/>
        </w:rPr>
        <w:t>: Define a range of times to be plotted, this</w:t>
      </w:r>
      <w:r w:rsidR="00583F89">
        <w:rPr>
          <w:color w:val="000000" w:themeColor="text1"/>
        </w:rPr>
        <w:t xml:space="preserve"> keyword will accept string</w:t>
      </w:r>
      <w:del w:id="2148" w:author="Bryan Harter" w:date="2017-05-13T20:06:00Z">
        <w:r w:rsidR="00583F89" w:rsidDel="00B455CA">
          <w:rPr>
            <w:color w:val="000000" w:themeColor="text1"/>
          </w:rPr>
          <w:delText xml:space="preserve"> or integer inputs, </w:delText>
        </w:r>
      </w:del>
      <w:ins w:id="2149" w:author="Bryan Harter" w:date="2017-05-13T20:06:00Z">
        <w:r w:rsidR="00B455CA">
          <w:rPr>
            <w:color w:val="000000" w:themeColor="text1"/>
          </w:rPr>
          <w:t xml:space="preserve">s </w:t>
        </w:r>
      </w:ins>
      <w:r w:rsidR="00583F89">
        <w:rPr>
          <w:color w:val="000000" w:themeColor="text1"/>
        </w:rPr>
        <w:t xml:space="preserve">as scalars or arrays.  See the </w:t>
      </w:r>
      <w:r w:rsidR="00583F89" w:rsidRPr="00583F89">
        <w:rPr>
          <w:rFonts w:ascii="Monaco" w:hAnsi="Monaco"/>
          <w:color w:val="FF0000"/>
          <w:sz w:val="22"/>
          <w:szCs w:val="22"/>
        </w:rPr>
        <w:t>time</w:t>
      </w:r>
      <w:r w:rsidR="00583F89">
        <w:rPr>
          <w:color w:val="000000" w:themeColor="text1"/>
        </w:rPr>
        <w:t xml:space="preserve"> keyword under “</w:t>
      </w:r>
      <w:hyperlink w:anchor="_Required_Arguments" w:history="1">
        <w:r w:rsidR="00583F89" w:rsidRPr="007C35D0">
          <w:rPr>
            <w:rStyle w:val="Hyperlink"/>
          </w:rPr>
          <w:t>Required Arguments</w:t>
        </w:r>
      </w:hyperlink>
      <w:r w:rsidR="00583F89">
        <w:rPr>
          <w:color w:val="000000" w:themeColor="text1"/>
        </w:rPr>
        <w:t xml:space="preserve">” in </w:t>
      </w:r>
      <w:r w:rsidR="00583F89" w:rsidRPr="00583F89">
        <w:rPr>
          <w:rFonts w:ascii="Monaco" w:hAnsi="Monaco"/>
          <w:b/>
          <w:color w:val="007F7F"/>
          <w:sz w:val="22"/>
          <w:szCs w:val="22"/>
        </w:rPr>
        <w:t>mvn_kp_read</w:t>
      </w:r>
      <w:r w:rsidR="00583F89">
        <w:rPr>
          <w:color w:val="000000" w:themeColor="text1"/>
        </w:rPr>
        <w:t xml:space="preserve"> for additional details.</w:t>
      </w:r>
    </w:p>
    <w:p w14:paraId="159750C7" w14:textId="6AD81A1C" w:rsidR="00B455CA" w:rsidRDefault="00B455CA" w:rsidP="00B455CA">
      <w:pPr>
        <w:pStyle w:val="ListParagraph"/>
        <w:numPr>
          <w:ilvl w:val="0"/>
          <w:numId w:val="26"/>
        </w:numPr>
        <w:rPr>
          <w:ins w:id="2150" w:author="Bryan Harter" w:date="2017-05-13T20:08:00Z"/>
        </w:rPr>
      </w:pPr>
      <w:ins w:id="2151" w:author="Bryan Harter" w:date="2017-05-13T20:08:00Z">
        <w:r>
          <w:rPr>
            <w:rFonts w:ascii="Monaco" w:hAnsi="Monaco"/>
            <w:b/>
            <w:color w:val="FF0000"/>
            <w:sz w:val="22"/>
            <w:szCs w:val="22"/>
          </w:rPr>
          <w:t>SamePlot</w:t>
        </w:r>
        <w:r>
          <w:rPr>
            <w:color w:val="000000" w:themeColor="text1"/>
          </w:rPr>
          <w:t>: Boolean variable.  Set true to plot everything on one chart, and false to create a stack of charts (</w:t>
        </w:r>
      </w:ins>
      <w:ins w:id="2152" w:author="Bryan Harter" w:date="2017-05-13T20:09:00Z">
        <w:r>
          <w:rPr>
            <w:color w:val="000000" w:themeColor="text1"/>
          </w:rPr>
          <w:t>True by default</w:t>
        </w:r>
      </w:ins>
      <w:ins w:id="2153" w:author="Bryan Harter" w:date="2017-05-13T20:08:00Z">
        <w:r>
          <w:rPr>
            <w:color w:val="000000" w:themeColor="text1"/>
          </w:rPr>
          <w:t>)</w:t>
        </w:r>
      </w:ins>
      <w:ins w:id="2154" w:author="Bryan Harter" w:date="2017-05-13T20:09:00Z">
        <w:r>
          <w:rPr>
            <w:color w:val="000000" w:themeColor="text1"/>
          </w:rPr>
          <w:t xml:space="preserve">.  </w:t>
        </w:r>
      </w:ins>
    </w:p>
    <w:p w14:paraId="25825F86" w14:textId="183FFE6C" w:rsidR="00B455CA" w:rsidRDefault="00B455CA" w:rsidP="00BB7FBF">
      <w:pPr>
        <w:pStyle w:val="ListParagraph"/>
        <w:numPr>
          <w:ilvl w:val="0"/>
          <w:numId w:val="26"/>
        </w:numPr>
      </w:pPr>
      <w:ins w:id="2155" w:author="Bryan Harter" w:date="2017-05-13T20:09:00Z">
        <w:r>
          <w:rPr>
            <w:rFonts w:ascii="Monaco" w:hAnsi="Monaco"/>
            <w:b/>
            <w:color w:val="FF0000"/>
            <w:sz w:val="22"/>
            <w:szCs w:val="22"/>
          </w:rPr>
          <w:t xml:space="preserve">title: </w:t>
        </w:r>
      </w:ins>
      <w:ins w:id="2156" w:author="Bryan Harter" w:date="2017-05-13T20:10:00Z">
        <w:r>
          <w:rPr>
            <w:color w:val="000000" w:themeColor="text1"/>
          </w:rPr>
          <w:t xml:space="preserve">String variable that sets the title of your plot.  </w:t>
        </w:r>
      </w:ins>
    </w:p>
    <w:p w14:paraId="4D0BEE37" w14:textId="0CDF54C9" w:rsidR="005A145C" w:rsidDel="00B455CA" w:rsidRDefault="00756689" w:rsidP="005C20E7">
      <w:pPr>
        <w:pStyle w:val="ListParagraph"/>
        <w:numPr>
          <w:ilvl w:val="0"/>
          <w:numId w:val="26"/>
        </w:numPr>
        <w:rPr>
          <w:del w:id="2157" w:author="Bryan Harter" w:date="2017-05-13T20:06:00Z"/>
        </w:rPr>
      </w:pPr>
      <w:del w:id="2158" w:author="Bryan Harter" w:date="2017-05-13T20:06:00Z">
        <w:r w:rsidRPr="00756689" w:rsidDel="00B455CA">
          <w:rPr>
            <w:rFonts w:ascii="Monaco" w:hAnsi="Monaco"/>
            <w:b/>
            <w:color w:val="FF0000"/>
            <w:sz w:val="22"/>
            <w:szCs w:val="22"/>
          </w:rPr>
          <w:delText>/log</w:delText>
        </w:r>
        <w:r w:rsidDel="00B455CA">
          <w:delText>: Plot the dependent variable on a logarithmic axis scale.</w:delText>
        </w:r>
        <w:bookmarkStart w:id="2159" w:name="_Toc482474280"/>
        <w:bookmarkStart w:id="2160" w:name="_Toc482474765"/>
        <w:bookmarkEnd w:id="2159"/>
        <w:bookmarkEnd w:id="2160"/>
      </w:del>
    </w:p>
    <w:p w14:paraId="290EF993" w14:textId="2C54FE15" w:rsidR="00E96427" w:rsidDel="00B455CA" w:rsidRDefault="00BB7FBF" w:rsidP="005C20E7">
      <w:pPr>
        <w:pStyle w:val="ListParagraph"/>
        <w:numPr>
          <w:ilvl w:val="0"/>
          <w:numId w:val="26"/>
        </w:numPr>
        <w:rPr>
          <w:del w:id="2161" w:author="Bryan Harter" w:date="2017-05-13T20:06:00Z"/>
        </w:rPr>
      </w:pPr>
      <w:del w:id="2162" w:author="Bryan Harter" w:date="2017-05-13T20:06:00Z">
        <w:r w:rsidRPr="00BB7FBF" w:rsidDel="00B455CA">
          <w:rPr>
            <w:rFonts w:ascii="Monaco" w:hAnsi="Monaco"/>
            <w:b/>
            <w:color w:val="FF0000"/>
            <w:sz w:val="22"/>
            <w:szCs w:val="22"/>
          </w:rPr>
          <w:delText>/directgraphic</w:delText>
        </w:r>
        <w:r w:rsidDel="00B455CA">
          <w:delText xml:space="preserve">: Generate plots using traditional (IDL </w:delText>
        </w:r>
        <w:r w:rsidR="00880FEB" w:rsidDel="00B455CA">
          <w:delText xml:space="preserve">version </w:delText>
        </w:r>
        <w:r w:rsidDel="00B455CA">
          <w:delText>lt 8.0) direct graphics rather than the default object oriented graphics.</w:delText>
        </w:r>
        <w:bookmarkStart w:id="2163" w:name="_Toc482474281"/>
        <w:bookmarkStart w:id="2164" w:name="_Toc482474766"/>
        <w:bookmarkEnd w:id="2163"/>
        <w:bookmarkEnd w:id="2164"/>
      </w:del>
    </w:p>
    <w:p w14:paraId="67537606" w14:textId="0FDC0266" w:rsidR="00747E26" w:rsidDel="00B455CA" w:rsidRDefault="00596068" w:rsidP="00747E26">
      <w:pPr>
        <w:pStyle w:val="ListParagraph"/>
        <w:numPr>
          <w:ilvl w:val="0"/>
          <w:numId w:val="26"/>
        </w:numPr>
        <w:rPr>
          <w:del w:id="2165" w:author="Bryan Harter" w:date="2017-05-13T20:06:00Z"/>
        </w:rPr>
      </w:pPr>
      <w:ins w:id="2166" w:author="Kevin McGouldrick" w:date="2015-11-18T16:15:00Z">
        <w:del w:id="2167" w:author="Bryan Harter" w:date="2017-05-13T20:06:00Z">
          <w:r w:rsidDel="00B455CA">
            <w:rPr>
              <w:rFonts w:ascii="Monaco" w:hAnsi="Monaco"/>
              <w:b/>
              <w:color w:val="FF0000"/>
              <w:sz w:val="22"/>
              <w:szCs w:val="22"/>
            </w:rPr>
            <w:lastRenderedPageBreak/>
            <w:delText>plot_object</w:delText>
          </w:r>
        </w:del>
      </w:ins>
      <w:del w:id="2168" w:author="Bryan Harter" w:date="2017-05-13T20:06:00Z">
        <w:r w:rsidR="00747E26" w:rsidRPr="00113EC0" w:rsidDel="00B455CA">
          <w:rPr>
            <w:rFonts w:ascii="Monaco" w:hAnsi="Monaco"/>
            <w:b/>
            <w:color w:val="FF0000"/>
            <w:sz w:val="22"/>
            <w:szCs w:val="22"/>
          </w:rPr>
          <w:delText>:</w:delText>
        </w:r>
        <w:r w:rsidR="00747E26" w:rsidDel="00B455CA">
          <w:delText xml:space="preserve"> to return the plot object to </w:delText>
        </w:r>
        <w:r w:rsidR="00747E26" w:rsidRPr="00113EC0" w:rsidDel="00B455CA">
          <w:rPr>
            <w:rFonts w:ascii="Monaco" w:hAnsi="Monaco"/>
            <w:sz w:val="22"/>
            <w:szCs w:val="22"/>
          </w:rPr>
          <w:delText>$MAIN$</w:delText>
        </w:r>
        <w:r w:rsidR="00747E26" w:rsidDel="00B455CA">
          <w:delText xml:space="preserve"> to allow further editing of details by the user, assign a variable name to this keyword.  This keyword is only applicable if generating object-oriented graphics.  The generated figure is stored as an array of plot objects.</w:delText>
        </w:r>
        <w:bookmarkStart w:id="2169" w:name="_Toc482474282"/>
        <w:bookmarkStart w:id="2170" w:name="_Toc482474767"/>
        <w:bookmarkEnd w:id="2169"/>
        <w:bookmarkEnd w:id="2170"/>
      </w:del>
    </w:p>
    <w:p w14:paraId="310715A2" w14:textId="44EBE8BD" w:rsidR="009B578B" w:rsidRPr="005F252A" w:rsidDel="00B455CA" w:rsidRDefault="009B578B" w:rsidP="005C20E7">
      <w:pPr>
        <w:pStyle w:val="ListParagraph"/>
        <w:numPr>
          <w:ilvl w:val="0"/>
          <w:numId w:val="26"/>
        </w:numPr>
        <w:rPr>
          <w:del w:id="2171" w:author="Bryan Harter" w:date="2017-05-13T20:06:00Z"/>
        </w:rPr>
      </w:pPr>
      <w:del w:id="2172" w:author="Bryan Harter" w:date="2017-05-13T20:06:00Z">
        <w:r w:rsidRPr="00880FEB" w:rsidDel="00B455CA">
          <w:rPr>
            <w:b/>
            <w:color w:val="000000" w:themeColor="text1"/>
          </w:rPr>
          <w:delText>IDL Plotting keywords</w:delText>
        </w:r>
        <w:r w:rsidRPr="009B578B" w:rsidDel="00B455CA">
          <w:delText>:</w:delText>
        </w:r>
        <w:r w:rsidDel="00B455CA">
          <w:delText xml:space="preserve"> All regular IDL plotting keywords </w:delText>
        </w:r>
        <w:r w:rsidR="003D50FA" w:rsidDel="00B455CA">
          <w:delText xml:space="preserve">(except </w:delText>
        </w:r>
        <w:r w:rsidR="003D50FA" w:rsidRPr="00442FFF" w:rsidDel="00B455CA">
          <w:rPr>
            <w:rFonts w:ascii="Monaco" w:hAnsi="Monaco"/>
            <w:sz w:val="22"/>
            <w:szCs w:val="22"/>
          </w:rPr>
          <w:delText>xrange</w:delText>
        </w:r>
        <w:r w:rsidR="003D50FA" w:rsidDel="00B455CA">
          <w:delText>,</w:delText>
        </w:r>
        <w:r w:rsidR="0010337A" w:rsidDel="00B455CA">
          <w:delText xml:space="preserve"> because we have included a separate time parameter to define the time range plotted)</w:delText>
        </w:r>
        <w:r w:rsidR="003D50FA" w:rsidDel="00B455CA">
          <w:delText xml:space="preserve"> </w:delText>
        </w:r>
        <w:r w:rsidDel="00B455CA">
          <w:delText>are accepted and passed to the plotting command.  N</w:delText>
        </w:r>
        <w:r w:rsidR="006E3E06" w:rsidDel="00B455CA">
          <w:delText>.</w:delText>
        </w:r>
        <w:r w:rsidDel="00B455CA">
          <w:delText>B</w:delText>
        </w:r>
        <w:r w:rsidR="006E3E06" w:rsidDel="00B455CA">
          <w:delText>.</w:delText>
        </w:r>
        <w:r w:rsidDel="00B455CA">
          <w:delText xml:space="preserve">, the </w:delText>
        </w:r>
        <w:r w:rsidR="00880FEB" w:rsidDel="00B455CA">
          <w:delText>definitions of some of these keywords differ</w:delText>
        </w:r>
        <w:r w:rsidDel="00B455CA">
          <w:delText xml:space="preserve"> whether the plot is generated via direct graphics (standard for IDL versions up to 7.x) or via object oriented graphics (standard in IDL version 8.x and greater).  Because the IDL plot procedure/function will be </w:delText>
        </w:r>
        <w:r w:rsidR="00880FEB" w:rsidDel="00B455CA">
          <w:delText xml:space="preserve">utilizing these keywords (and not the ToolKit), any errors </w:delText>
        </w:r>
        <w:r w:rsidR="006E3E06" w:rsidDel="00B455CA">
          <w:delText xml:space="preserve">in parsing the plot keywords </w:delText>
        </w:r>
        <w:r w:rsidR="00880FEB" w:rsidDel="00B455CA">
          <w:delText xml:space="preserve">will </w:delText>
        </w:r>
        <w:r w:rsidR="00880FEB" w:rsidRPr="00880FEB" w:rsidDel="00B455CA">
          <w:rPr>
            <w:b/>
            <w:color w:val="000000" w:themeColor="text1"/>
          </w:rPr>
          <w:delText>not</w:delText>
        </w:r>
        <w:r w:rsidR="00880FEB" w:rsidDel="00B455CA">
          <w:delText xml:space="preserve"> be handled gracefully (you will be dumped straight out of the routine in the middle of the runtime environment).  If you would like to back up and start again, enter the command </w:delText>
        </w:r>
        <w:r w:rsidR="00880FEB" w:rsidRPr="00880FEB" w:rsidDel="00B455CA">
          <w:rPr>
            <w:rFonts w:ascii="Monaco" w:hAnsi="Monaco"/>
            <w:b/>
            <w:sz w:val="22"/>
            <w:szCs w:val="22"/>
          </w:rPr>
          <w:delText>retall</w:delText>
        </w:r>
        <w:r w:rsidR="00880FEB" w:rsidDel="00B455CA">
          <w:delText xml:space="preserve"> at the command line.</w:delText>
        </w:r>
        <w:bookmarkStart w:id="2173" w:name="_Toc482474283"/>
        <w:bookmarkStart w:id="2174" w:name="_Toc482474768"/>
        <w:bookmarkEnd w:id="2173"/>
        <w:bookmarkEnd w:id="2174"/>
      </w:del>
    </w:p>
    <w:p w14:paraId="5B778C10" w14:textId="10E92AA7" w:rsidR="005C20E7" w:rsidDel="00B455CA" w:rsidRDefault="005C20E7" w:rsidP="005C20E7">
      <w:pPr>
        <w:pStyle w:val="ListParagraph"/>
        <w:numPr>
          <w:ilvl w:val="0"/>
          <w:numId w:val="26"/>
        </w:numPr>
        <w:rPr>
          <w:del w:id="2175" w:author="Bryan Harter" w:date="2017-05-13T20:06:00Z"/>
        </w:rPr>
      </w:pPr>
      <w:del w:id="2176" w:author="Bryan Harter" w:date="2017-05-13T20:06:00Z">
        <w:r w:rsidRPr="00BB7FBF" w:rsidDel="00B455CA">
          <w:rPr>
            <w:rFonts w:ascii="Monaco" w:hAnsi="Monaco"/>
            <w:b/>
            <w:color w:val="FF0000"/>
            <w:sz w:val="22"/>
            <w:szCs w:val="22"/>
          </w:rPr>
          <w:delText>/debug</w:delText>
        </w:r>
        <w:r w:rsidDel="00B455CA">
          <w:delText>: On error, “stop immediately at the offending statement and print the current program stack.”  I.e., a less graceful but more informative exit from the procedure upon the occasion of an error.</w:delText>
        </w:r>
        <w:bookmarkStart w:id="2177" w:name="_Toc482474284"/>
        <w:bookmarkStart w:id="2178" w:name="_Toc482474769"/>
        <w:bookmarkEnd w:id="2177"/>
        <w:bookmarkEnd w:id="2178"/>
      </w:del>
    </w:p>
    <w:p w14:paraId="600E3462" w14:textId="2CDAEE2E" w:rsidR="00E96427" w:rsidDel="00B455CA" w:rsidRDefault="005C20E7" w:rsidP="00E96427">
      <w:pPr>
        <w:pStyle w:val="ListParagraph"/>
        <w:numPr>
          <w:ilvl w:val="0"/>
          <w:numId w:val="26"/>
        </w:numPr>
        <w:rPr>
          <w:del w:id="2179" w:author="Bryan Harter" w:date="2017-05-13T20:06:00Z"/>
        </w:rPr>
      </w:pPr>
      <w:del w:id="2180" w:author="Bryan Harter" w:date="2017-05-13T20:06:00Z">
        <w:r w:rsidRPr="00EB50AD" w:rsidDel="00B455CA">
          <w:rPr>
            <w:rFonts w:ascii="Monaco" w:hAnsi="Monaco"/>
            <w:b/>
            <w:color w:val="FF0000"/>
            <w:sz w:val="22"/>
            <w:szCs w:val="22"/>
          </w:rPr>
          <w:delText>/help</w:delText>
        </w:r>
        <w:r w:rsidDel="00B455CA">
          <w:delText>: Invoke this list.</w:delText>
        </w:r>
        <w:bookmarkStart w:id="2181" w:name="_Toc482474285"/>
        <w:bookmarkStart w:id="2182" w:name="_Toc482474770"/>
        <w:bookmarkEnd w:id="2181"/>
        <w:bookmarkEnd w:id="2182"/>
      </w:del>
    </w:p>
    <w:p w14:paraId="75D01CDD" w14:textId="77777777" w:rsidR="00FD45E1" w:rsidRDefault="00FD45E1" w:rsidP="00FD45E1">
      <w:pPr>
        <w:pStyle w:val="Heading3"/>
      </w:pPr>
      <w:bookmarkStart w:id="2183" w:name="_mvn_kp_altplot"/>
      <w:bookmarkStart w:id="2184" w:name="_Toc482474771"/>
      <w:bookmarkEnd w:id="2183"/>
      <w:r>
        <w:t>mvn_kp_altplot</w:t>
      </w:r>
      <w:bookmarkEnd w:id="2184"/>
    </w:p>
    <w:p w14:paraId="4BF03788" w14:textId="77777777" w:rsidR="00FD45E1" w:rsidRPr="00E65F70" w:rsidRDefault="00FD45E1" w:rsidP="00FD45E1">
      <w:pPr>
        <w:pStyle w:val="Heading4"/>
      </w:pPr>
      <w:r>
        <w:t>Description</w:t>
      </w:r>
    </w:p>
    <w:p w14:paraId="598F2FF3" w14:textId="0C5AB8BC" w:rsidR="00FD45E1" w:rsidRPr="007B2645" w:rsidRDefault="00FD45E1" w:rsidP="00FD45E1">
      <w:pPr>
        <w:pStyle w:val="ListParagraph"/>
        <w:ind w:left="1080"/>
      </w:pPr>
      <w:r>
        <w:rPr>
          <w:rFonts w:cs="Monaco"/>
        </w:rPr>
        <w:t>Generate a plot of in-situ key parameter data plotted versus altitude, rather than time.  Altitude</w:t>
      </w:r>
      <w:ins w:id="2185" w:author="Bryan Harter" w:date="2017-05-13T20:11:00Z">
        <w:r w:rsidR="00B455CA">
          <w:rPr>
            <w:rFonts w:cs="Monaco"/>
          </w:rPr>
          <w:t xml:space="preserve"> </w:t>
        </w:r>
      </w:ins>
      <w:del w:id="2186" w:author="Bryan Harter" w:date="2017-05-13T20:11:00Z">
        <w:r w:rsidDel="00B455CA">
          <w:rPr>
            <w:rFonts w:cs="Monaco"/>
          </w:rPr>
          <w:delText xml:space="preserve"> by default </w:delText>
        </w:r>
      </w:del>
      <w:r>
        <w:rPr>
          <w:rFonts w:cs="Monaco"/>
        </w:rPr>
        <w:t xml:space="preserve">is plotted on the </w:t>
      </w:r>
      <w:ins w:id="2187" w:author="Bryan Harter" w:date="2017-05-13T20:11:00Z">
        <w:r w:rsidR="00B455CA">
          <w:rPr>
            <w:rFonts w:cs="Monaco"/>
          </w:rPr>
          <w:t>x</w:t>
        </w:r>
      </w:ins>
      <w:del w:id="2188" w:author="Bryan Harter" w:date="2017-05-13T20:11:00Z">
        <w:r w:rsidDel="00B455CA">
          <w:rPr>
            <w:rFonts w:cs="Monaco"/>
          </w:rPr>
          <w:delText>y</w:delText>
        </w:r>
      </w:del>
      <w:r>
        <w:rPr>
          <w:rFonts w:cs="Monaco"/>
        </w:rPr>
        <w:t>-axis.</w:t>
      </w:r>
    </w:p>
    <w:p w14:paraId="652F6B6C" w14:textId="77777777" w:rsidR="00FD45E1" w:rsidRPr="008D5222" w:rsidRDefault="00FD45E1" w:rsidP="00FD45E1">
      <w:pPr>
        <w:pStyle w:val="Heading4"/>
      </w:pPr>
      <w:r>
        <w:t>Example Usage</w:t>
      </w:r>
    </w:p>
    <w:p w14:paraId="6738E885" w14:textId="223AE7AF" w:rsidR="00FD45E1" w:rsidDel="00B455CA" w:rsidRDefault="00FD45E1" w:rsidP="00B455CA">
      <w:pPr>
        <w:pStyle w:val="ListParagraph"/>
        <w:numPr>
          <w:ilvl w:val="0"/>
          <w:numId w:val="25"/>
        </w:numPr>
        <w:ind w:left="990" w:hanging="270"/>
        <w:rPr>
          <w:del w:id="2189" w:author="Bryan Harter" w:date="2017-05-13T20:12:00Z"/>
        </w:rPr>
        <w:pPrChange w:id="2190" w:author="Bryan Harter" w:date="2017-05-13T20:12:00Z">
          <w:pPr>
            <w:pStyle w:val="ListParagraph"/>
            <w:numPr>
              <w:numId w:val="25"/>
            </w:numPr>
            <w:ind w:left="990" w:hanging="270"/>
          </w:pPr>
        </w:pPrChange>
      </w:pPr>
      <w:r>
        <w:t xml:space="preserve">Exactly the same as </w:t>
      </w:r>
      <w:r w:rsidRPr="00942284">
        <w:rPr>
          <w:rFonts w:ascii="Monaco" w:hAnsi="Monaco"/>
          <w:b/>
          <w:color w:val="007F7F"/>
          <w:sz w:val="22"/>
          <w:szCs w:val="22"/>
        </w:rPr>
        <w:t>mvn_kp_plot</w:t>
      </w:r>
      <w:r>
        <w:t xml:space="preserve">.  </w:t>
      </w:r>
      <w:del w:id="2191" w:author="Bryan Harter" w:date="2017-05-13T20:11:00Z">
        <w:r w:rsidR="00DB54D6" w:rsidDel="00B455CA">
          <w:delText xml:space="preserve">Note, however, that some plotting keywords may behave unexpectedly, since the dependent and independent axes have been swapped (unless the </w:delText>
        </w:r>
        <w:r w:rsidR="00DB54D6" w:rsidRPr="0095040C" w:rsidDel="00B455CA">
          <w:rPr>
            <w:rFonts w:ascii="Monaco" w:hAnsi="Monaco"/>
            <w:b/>
            <w:color w:val="FF0000"/>
            <w:sz w:val="22"/>
            <w:szCs w:val="22"/>
          </w:rPr>
          <w:delText>/davin</w:delText>
        </w:r>
        <w:r w:rsidR="00DB54D6" w:rsidDel="00B455CA">
          <w:delText xml:space="preserve"> keyword has been set).  </w:delText>
        </w:r>
      </w:del>
      <w:del w:id="2192" w:author="Bryan Harter" w:date="2017-05-13T20:12:00Z">
        <w:r w:rsidDel="00B455CA">
          <w:delText>For example, to plot three attributes of the Key Parameter data, identified by index, in three separate sets of axes:</w:delText>
        </w:r>
      </w:del>
    </w:p>
    <w:p w14:paraId="0D3D31CD" w14:textId="75A6D6D5" w:rsidR="00FD45E1" w:rsidRPr="008D5222" w:rsidDel="00B455CA" w:rsidRDefault="00FD45E1" w:rsidP="00B455CA">
      <w:pPr>
        <w:pStyle w:val="ListParagraph"/>
        <w:numPr>
          <w:ilvl w:val="0"/>
          <w:numId w:val="25"/>
        </w:numPr>
        <w:ind w:left="990" w:hanging="270"/>
        <w:rPr>
          <w:del w:id="2193" w:author="Bryan Harter" w:date="2017-05-13T20:12:00Z"/>
        </w:rPr>
        <w:pPrChange w:id="2194" w:author="Bryan Harter" w:date="2017-05-13T20:12:00Z">
          <w:pPr/>
        </w:pPrChange>
      </w:pPr>
    </w:p>
    <w:p w14:paraId="7FAC4622" w14:textId="2C3D7147" w:rsidR="00FD45E1" w:rsidRDefault="00FD45E1" w:rsidP="00B455CA">
      <w:pPr>
        <w:pStyle w:val="ListParagraph"/>
        <w:numPr>
          <w:ilvl w:val="0"/>
          <w:numId w:val="25"/>
        </w:numPr>
        <w:ind w:left="990" w:hanging="270"/>
        <w:rPr>
          <w:rFonts w:ascii="Monaco" w:hAnsi="Monaco"/>
          <w:color w:val="FF0000"/>
          <w:sz w:val="22"/>
          <w:szCs w:val="22"/>
        </w:rPr>
        <w:pPrChange w:id="2195" w:author="Bryan Harter" w:date="2017-05-13T20:12:00Z">
          <w:pPr>
            <w:ind w:left="990"/>
          </w:pPr>
        </w:pPrChange>
      </w:pPr>
      <w:del w:id="2196" w:author="Bryan Harter" w:date="2017-05-13T16:55:00Z">
        <w:r w:rsidDel="009F3D8A">
          <w:rPr>
            <w:rFonts w:ascii="Monaco" w:hAnsi="Monaco"/>
            <w:sz w:val="22"/>
            <w:szCs w:val="22"/>
          </w:rPr>
          <w:delText>IDL&gt;</w:delText>
        </w:r>
      </w:del>
      <w:del w:id="2197" w:author="Bryan Harter" w:date="2017-05-13T20:12:00Z">
        <w:r w:rsidDel="00B455CA">
          <w:rPr>
            <w:rFonts w:ascii="Monaco" w:hAnsi="Monaco"/>
            <w:sz w:val="22"/>
            <w:szCs w:val="22"/>
          </w:rPr>
          <w:delText xml:space="preserve"> </w:delText>
        </w:r>
        <w:r w:rsidRPr="00583F89" w:rsidDel="00B455CA">
          <w:rPr>
            <w:rFonts w:ascii="Monaco" w:hAnsi="Monaco"/>
            <w:b/>
            <w:color w:val="007F7F"/>
            <w:sz w:val="22"/>
            <w:szCs w:val="22"/>
          </w:rPr>
          <w:delText>mvn_kp_</w:delText>
        </w:r>
        <w:r w:rsidDel="00B455CA">
          <w:rPr>
            <w:rFonts w:ascii="Monaco" w:hAnsi="Monaco"/>
            <w:b/>
            <w:color w:val="007F7F"/>
            <w:sz w:val="22"/>
            <w:szCs w:val="22"/>
          </w:rPr>
          <w:delText>alt</w:delText>
        </w:r>
        <w:r w:rsidRPr="00583F89" w:rsidDel="00B455CA">
          <w:rPr>
            <w:rFonts w:ascii="Monaco" w:hAnsi="Monaco"/>
            <w:b/>
            <w:color w:val="007F7F"/>
            <w:sz w:val="22"/>
            <w:szCs w:val="22"/>
          </w:rPr>
          <w:delText>plot</w:delText>
        </w:r>
        <w:r w:rsidRPr="00602BF1" w:rsidDel="00B455CA">
          <w:rPr>
            <w:rFonts w:ascii="Monaco" w:hAnsi="Monaco"/>
            <w:sz w:val="22"/>
            <w:szCs w:val="22"/>
          </w:rPr>
          <w:delText xml:space="preserve">, </w:delText>
        </w:r>
        <w:r w:rsidDel="00B455CA">
          <w:rPr>
            <w:rFonts w:ascii="Monaco" w:hAnsi="Monaco"/>
            <w:sz w:val="22"/>
            <w:szCs w:val="22"/>
          </w:rPr>
          <w:delText>insitu, [</w:delText>
        </w:r>
        <w:r w:rsidRPr="00824B07" w:rsidDel="00B455CA">
          <w:rPr>
            <w:rFonts w:ascii="Monaco" w:hAnsi="Monaco"/>
            <w:color w:val="008000"/>
            <w:sz w:val="22"/>
            <w:szCs w:val="22"/>
          </w:rPr>
          <w:delText>59</w:delText>
        </w:r>
        <w:r w:rsidDel="00B455CA">
          <w:rPr>
            <w:rFonts w:ascii="Monaco" w:hAnsi="Monaco"/>
            <w:sz w:val="22"/>
            <w:szCs w:val="22"/>
          </w:rPr>
          <w:delText xml:space="preserve">, </w:delText>
        </w:r>
        <w:r w:rsidRPr="00824B07" w:rsidDel="00B455CA">
          <w:rPr>
            <w:rFonts w:ascii="Monaco" w:hAnsi="Monaco"/>
            <w:color w:val="008000"/>
            <w:sz w:val="22"/>
            <w:szCs w:val="22"/>
          </w:rPr>
          <w:delText>61</w:delText>
        </w:r>
        <w:r w:rsidDel="00B455CA">
          <w:rPr>
            <w:rFonts w:ascii="Monaco" w:hAnsi="Monaco"/>
            <w:sz w:val="22"/>
            <w:szCs w:val="22"/>
          </w:rPr>
          <w:delText xml:space="preserve">, </w:delText>
        </w:r>
        <w:r w:rsidRPr="00824B07" w:rsidDel="00B455CA">
          <w:rPr>
            <w:rFonts w:ascii="Monaco" w:hAnsi="Monaco"/>
            <w:color w:val="008000"/>
            <w:sz w:val="22"/>
            <w:szCs w:val="22"/>
          </w:rPr>
          <w:delText>63</w:delText>
        </w:r>
        <w:r w:rsidDel="00B455CA">
          <w:rPr>
            <w:rFonts w:ascii="Monaco" w:hAnsi="Monaco"/>
            <w:sz w:val="22"/>
            <w:szCs w:val="22"/>
          </w:rPr>
          <w:delText>]</w:delText>
        </w:r>
      </w:del>
    </w:p>
    <w:p w14:paraId="0F0B7D31" w14:textId="77777777" w:rsidR="00FD45E1" w:rsidRDefault="00FD45E1" w:rsidP="00FD45E1">
      <w:pPr>
        <w:pStyle w:val="Heading4"/>
      </w:pPr>
      <w:r>
        <w:t>Required Arguments</w:t>
      </w:r>
    </w:p>
    <w:p w14:paraId="46CE7793" w14:textId="4D5576C8" w:rsidR="00FD45E1" w:rsidRDefault="00FD45E1" w:rsidP="00FD45E1">
      <w:pPr>
        <w:pStyle w:val="ListParagraph"/>
        <w:ind w:left="1080"/>
        <w:rPr>
          <w:rFonts w:ascii="Monaco" w:hAnsi="Monaco"/>
          <w:b/>
          <w:color w:val="FF0000"/>
          <w:sz w:val="22"/>
          <w:szCs w:val="22"/>
        </w:rPr>
      </w:pPr>
      <w:r w:rsidRPr="00FD45E1">
        <w:rPr>
          <w:color w:val="000000" w:themeColor="text1"/>
        </w:rPr>
        <w:t xml:space="preserve">See </w:t>
      </w:r>
      <w:ins w:id="2198" w:author="Kevin McGouldrick" w:date="2015-11-17T13:27:00Z">
        <w:r w:rsidR="00BE1BD4">
          <w:rPr>
            <w:rFonts w:ascii="Monaco" w:hAnsi="Monaco"/>
            <w:b/>
            <w:color w:val="007F7F"/>
            <w:sz w:val="22"/>
            <w:szCs w:val="22"/>
          </w:rPr>
          <w:fldChar w:fldCharType="begin"/>
        </w:r>
        <w:r w:rsidR="00BE1BD4">
          <w:rPr>
            <w:rFonts w:ascii="Monaco" w:hAnsi="Monaco"/>
            <w:b/>
            <w:color w:val="007F7F"/>
            <w:sz w:val="22"/>
            <w:szCs w:val="22"/>
          </w:rPr>
          <w:instrText xml:space="preserve"> HYPERLINK  \l "_mvn_kp_plot_1" </w:instrText>
        </w:r>
        <w:r w:rsidR="00BE1BD4">
          <w:rPr>
            <w:rFonts w:ascii="Monaco" w:hAnsi="Monaco"/>
            <w:b/>
            <w:color w:val="007F7F"/>
            <w:sz w:val="22"/>
            <w:szCs w:val="22"/>
          </w:rPr>
          <w:fldChar w:fldCharType="separate"/>
        </w:r>
        <w:r w:rsidRPr="00BE1BD4">
          <w:rPr>
            <w:rStyle w:val="Hyperlink"/>
            <w:rFonts w:ascii="Monaco" w:hAnsi="Monaco"/>
            <w:b/>
            <w:sz w:val="22"/>
            <w:szCs w:val="22"/>
          </w:rPr>
          <w:t>mvn_kp_plot</w:t>
        </w:r>
        <w:r w:rsidR="00BE1BD4">
          <w:rPr>
            <w:rFonts w:ascii="Monaco" w:hAnsi="Monaco"/>
            <w:b/>
            <w:color w:val="007F7F"/>
            <w:sz w:val="22"/>
            <w:szCs w:val="22"/>
          </w:rPr>
          <w:fldChar w:fldCharType="end"/>
        </w:r>
      </w:ins>
      <w:r w:rsidRPr="00FD45E1">
        <w:rPr>
          <w:color w:val="000000" w:themeColor="text1"/>
        </w:rPr>
        <w:t xml:space="preserve"> above</w:t>
      </w:r>
      <w:r>
        <w:rPr>
          <w:color w:val="000000" w:themeColor="text1"/>
        </w:rPr>
        <w:t>.</w:t>
      </w:r>
    </w:p>
    <w:p w14:paraId="79CE13C5" w14:textId="77777777" w:rsidR="00FD45E1" w:rsidRPr="005A2EBD" w:rsidRDefault="00FD45E1" w:rsidP="00FD45E1">
      <w:pPr>
        <w:pStyle w:val="Heading4"/>
      </w:pPr>
      <w:r>
        <w:t>List of all accepted Arguments</w:t>
      </w:r>
    </w:p>
    <w:p w14:paraId="4F653BEA" w14:textId="77777777" w:rsidR="00B455CA" w:rsidRDefault="00B455CA" w:rsidP="00B455CA">
      <w:pPr>
        <w:pStyle w:val="ListParagraph"/>
        <w:ind w:left="1080"/>
        <w:rPr>
          <w:ins w:id="2199" w:author="Bryan Harter" w:date="2017-05-13T20:12:00Z"/>
          <w:rFonts w:ascii="Monaco" w:hAnsi="Monaco"/>
          <w:b/>
          <w:color w:val="FF0000"/>
          <w:sz w:val="22"/>
          <w:szCs w:val="22"/>
        </w:rPr>
      </w:pPr>
      <w:ins w:id="2200" w:author="Bryan Harter" w:date="2017-05-13T20:12:00Z">
        <w:r w:rsidRPr="00FD45E1">
          <w:rPr>
            <w:color w:val="000000" w:themeColor="text1"/>
          </w:rPr>
          <w:t xml:space="preserve">See </w:t>
        </w:r>
        <w:r>
          <w:rPr>
            <w:rFonts w:ascii="Monaco" w:hAnsi="Monaco"/>
            <w:b/>
            <w:color w:val="007F7F"/>
            <w:sz w:val="22"/>
            <w:szCs w:val="22"/>
          </w:rPr>
          <w:fldChar w:fldCharType="begin"/>
        </w:r>
        <w:r>
          <w:rPr>
            <w:rFonts w:ascii="Monaco" w:hAnsi="Monaco"/>
            <w:b/>
            <w:color w:val="007F7F"/>
            <w:sz w:val="22"/>
            <w:szCs w:val="22"/>
          </w:rPr>
          <w:instrText xml:space="preserve"> HYPERLINK  \l "_mvn_kp_plot_1" </w:instrText>
        </w:r>
        <w:r>
          <w:rPr>
            <w:rFonts w:ascii="Monaco" w:hAnsi="Monaco"/>
            <w:b/>
            <w:color w:val="007F7F"/>
            <w:sz w:val="22"/>
            <w:szCs w:val="22"/>
          </w:rPr>
          <w:fldChar w:fldCharType="separate"/>
        </w:r>
        <w:r w:rsidRPr="00BE1BD4">
          <w:rPr>
            <w:rStyle w:val="Hyperlink"/>
            <w:rFonts w:ascii="Monaco" w:hAnsi="Monaco"/>
            <w:b/>
            <w:sz w:val="22"/>
            <w:szCs w:val="22"/>
          </w:rPr>
          <w:t>mvn_kp_plot</w:t>
        </w:r>
        <w:r>
          <w:rPr>
            <w:rFonts w:ascii="Monaco" w:hAnsi="Monaco"/>
            <w:b/>
            <w:color w:val="007F7F"/>
            <w:sz w:val="22"/>
            <w:szCs w:val="22"/>
          </w:rPr>
          <w:fldChar w:fldCharType="end"/>
        </w:r>
        <w:r w:rsidRPr="00FD45E1">
          <w:rPr>
            <w:color w:val="000000" w:themeColor="text1"/>
          </w:rPr>
          <w:t xml:space="preserve"> above</w:t>
        </w:r>
        <w:r>
          <w:rPr>
            <w:color w:val="000000" w:themeColor="text1"/>
          </w:rPr>
          <w:t>.</w:t>
        </w:r>
      </w:ins>
    </w:p>
    <w:p w14:paraId="71D976CE" w14:textId="7E3265E7" w:rsidR="00FD45E1" w:rsidDel="00B455CA" w:rsidRDefault="00FD45E1" w:rsidP="00FD45E1">
      <w:pPr>
        <w:pStyle w:val="ListParagraph"/>
        <w:numPr>
          <w:ilvl w:val="0"/>
          <w:numId w:val="26"/>
        </w:numPr>
        <w:rPr>
          <w:del w:id="2201" w:author="Bryan Harter" w:date="2017-05-13T20:12:00Z"/>
        </w:rPr>
      </w:pPr>
      <w:del w:id="2202" w:author="Bryan Harter" w:date="2017-05-13T20:12:00Z">
        <w:r w:rsidDel="00B455CA">
          <w:delText xml:space="preserve">In addition to those listed in </w:delText>
        </w:r>
        <w:r w:rsidRPr="0095040C" w:rsidDel="00B455CA">
          <w:rPr>
            <w:rFonts w:ascii="Monaco" w:hAnsi="Monaco"/>
            <w:b/>
            <w:color w:val="007F7F"/>
            <w:sz w:val="22"/>
            <w:szCs w:val="22"/>
          </w:rPr>
          <w:delText>mvn_kp_plot</w:delText>
        </w:r>
        <w:r w:rsidDel="00B455CA">
          <w:delText>, there is also:</w:delText>
        </w:r>
        <w:bookmarkStart w:id="2203" w:name="_Toc482474287"/>
        <w:bookmarkStart w:id="2204" w:name="_Toc482474772"/>
        <w:bookmarkEnd w:id="2203"/>
        <w:bookmarkEnd w:id="2204"/>
      </w:del>
    </w:p>
    <w:p w14:paraId="0F8283A5" w14:textId="33EE1340" w:rsidR="00FD45E1" w:rsidDel="00B455CA" w:rsidRDefault="00FD45E1" w:rsidP="00FD45E1">
      <w:pPr>
        <w:pStyle w:val="ListParagraph"/>
        <w:numPr>
          <w:ilvl w:val="0"/>
          <w:numId w:val="26"/>
        </w:numPr>
        <w:rPr>
          <w:del w:id="2205" w:author="Bryan Harter" w:date="2017-05-13T20:12:00Z"/>
        </w:rPr>
      </w:pPr>
      <w:del w:id="2206" w:author="Bryan Harter" w:date="2017-05-13T20:12:00Z">
        <w:r w:rsidRPr="0095040C" w:rsidDel="00B455CA">
          <w:rPr>
            <w:rFonts w:ascii="Monaco" w:hAnsi="Monaco"/>
            <w:b/>
            <w:color w:val="FF0000"/>
            <w:sz w:val="22"/>
            <w:szCs w:val="22"/>
          </w:rPr>
          <w:delText>/davin</w:delText>
        </w:r>
        <w:r w:rsidDel="00B455CA">
          <w:delText>: Reverse the axes. I.e., place altitude on the x-axis and the KP data on the y-axis</w:delText>
        </w:r>
        <w:bookmarkStart w:id="2207" w:name="_Toc482474288"/>
        <w:bookmarkStart w:id="2208" w:name="_Toc482474773"/>
        <w:bookmarkEnd w:id="2207"/>
        <w:bookmarkEnd w:id="2208"/>
      </w:del>
    </w:p>
    <w:p w14:paraId="0975F386" w14:textId="3ECBA055" w:rsidR="005C20E7" w:rsidRDefault="00765DEB" w:rsidP="005C20E7">
      <w:pPr>
        <w:pStyle w:val="Heading3"/>
      </w:pPr>
      <w:bookmarkStart w:id="2209" w:name="_Toc482474774"/>
      <w:r>
        <w:lastRenderedPageBreak/>
        <w:t>mvn_kp_standards</w:t>
      </w:r>
      <w:bookmarkEnd w:id="2209"/>
    </w:p>
    <w:p w14:paraId="0D0C1561" w14:textId="77777777" w:rsidR="005C20E7" w:rsidRPr="00E65F70" w:rsidRDefault="005C20E7" w:rsidP="005C20E7">
      <w:pPr>
        <w:pStyle w:val="Heading4"/>
      </w:pPr>
      <w:r>
        <w:t>Description</w:t>
      </w:r>
    </w:p>
    <w:p w14:paraId="239CD879" w14:textId="79B86CA7" w:rsidR="005C20E7" w:rsidRPr="007B2645" w:rsidRDefault="0095040C" w:rsidP="005C20E7">
      <w:pPr>
        <w:pStyle w:val="ListParagraph"/>
        <w:ind w:left="1080"/>
      </w:pPr>
      <w:r>
        <w:t xml:space="preserve">There are </w:t>
      </w:r>
      <w:r w:rsidR="00CB4A82">
        <w:t>twenty-five</w:t>
      </w:r>
      <w:r>
        <w:t xml:space="preserve"> standardized plots created from the in-situ KP data found on the MAVE</w:t>
      </w:r>
      <w:ins w:id="2210" w:author="Bryan Harter" w:date="2017-05-13T20:13:00Z">
        <w:r w:rsidR="00B455CA">
          <w:t>N</w:t>
        </w:r>
      </w:ins>
      <w:del w:id="2211" w:author="Bryan Harter" w:date="2017-05-13T20:13:00Z">
        <w:r w:rsidDel="00B455CA">
          <w:delText>n</w:delText>
        </w:r>
      </w:del>
      <w:r>
        <w:t xml:space="preserve"> SDC website.  This procedure generates </w:t>
      </w:r>
      <w:r w:rsidR="007C35D0">
        <w:t xml:space="preserve">a direct graphics window that contains </w:t>
      </w:r>
      <w:r>
        <w:t>all</w:t>
      </w:r>
      <w:r w:rsidR="00CB4A82">
        <w:t>, or a subset of, those twenty-five</w:t>
      </w:r>
      <w:r>
        <w:t xml:space="preserve"> plots, from the data provided by th</w:t>
      </w:r>
      <w:r w:rsidR="00347F07">
        <w:t>e user.  Most of the plotted parameters are directly from the Key Parameter data;</w:t>
      </w:r>
      <w:r>
        <w:t xml:space="preserve"> </w:t>
      </w:r>
      <w:r w:rsidR="00347F07">
        <w:t xml:space="preserve">though in some cases, the plotted </w:t>
      </w:r>
      <w:r>
        <w:t>qu</w:t>
      </w:r>
      <w:r w:rsidR="00347F07">
        <w:t>antities of interest have been derived</w:t>
      </w:r>
      <w:r>
        <w:t>.</w:t>
      </w:r>
    </w:p>
    <w:p w14:paraId="53295034" w14:textId="77777777" w:rsidR="005C20E7" w:rsidRPr="00C54EA8" w:rsidRDefault="005C20E7" w:rsidP="005C20E7">
      <w:pPr>
        <w:pStyle w:val="Heading4"/>
        <w:rPr>
          <w:rPrChange w:id="2212" w:author="Bryan Harter" w:date="2017-05-13T20:16:00Z">
            <w:rPr/>
          </w:rPrChange>
        </w:rPr>
      </w:pPr>
      <w:r w:rsidRPr="00C54EA8">
        <w:rPr>
          <w:rPrChange w:id="2213" w:author="Bryan Harter" w:date="2017-05-13T20:16:00Z">
            <w:rPr/>
          </w:rPrChange>
        </w:rPr>
        <w:t>Example Usage</w:t>
      </w:r>
    </w:p>
    <w:p w14:paraId="29EE46C8" w14:textId="5FC9F3B7" w:rsidR="001E11A2" w:rsidRPr="00C54EA8" w:rsidRDefault="001E11A2" w:rsidP="001E11A2">
      <w:pPr>
        <w:pStyle w:val="ListParagraph"/>
        <w:numPr>
          <w:ilvl w:val="0"/>
          <w:numId w:val="25"/>
        </w:numPr>
        <w:ind w:left="990" w:hanging="270"/>
        <w:rPr>
          <w:rPrChange w:id="2214" w:author="Bryan Harter" w:date="2017-05-13T20:16:00Z">
            <w:rPr/>
          </w:rPrChange>
        </w:rPr>
      </w:pPr>
      <w:r w:rsidRPr="00C54EA8">
        <w:rPr>
          <w:rPrChange w:id="2215" w:author="Bryan Harter" w:date="2017-05-13T20:16:00Z">
            <w:rPr/>
          </w:rPrChange>
        </w:rPr>
        <w:t xml:space="preserve">Plot all </w:t>
      </w:r>
      <w:r w:rsidR="008C5FF1" w:rsidRPr="00C54EA8">
        <w:rPr>
          <w:rPrChange w:id="2216" w:author="Bryan Harter" w:date="2017-05-13T20:16:00Z">
            <w:rPr/>
          </w:rPrChange>
        </w:rPr>
        <w:t>twenty-five</w:t>
      </w:r>
      <w:r w:rsidRPr="00C54EA8">
        <w:rPr>
          <w:rPrChange w:id="2217" w:author="Bryan Harter" w:date="2017-05-13T20:16:00Z">
            <w:rPr/>
          </w:rPrChange>
        </w:rPr>
        <w:t xml:space="preserve"> standard plots.</w:t>
      </w:r>
      <w:ins w:id="2218" w:author="Kevin McGouldrick" w:date="2015-11-17T13:27:00Z">
        <w:r w:rsidR="00BE1BD4" w:rsidRPr="00C54EA8">
          <w:rPr>
            <w:rPrChange w:id="2219" w:author="Bryan Harter" w:date="2017-05-13T20:16:00Z">
              <w:rPr/>
            </w:rPrChange>
          </w:rPr>
          <w:t xml:space="preserve">  Normally, you </w:t>
        </w:r>
      </w:ins>
      <w:ins w:id="2220" w:author="Kevin McGouldrick" w:date="2015-11-17T13:29:00Z">
        <w:r w:rsidR="00BE1BD4" w:rsidRPr="00C54EA8">
          <w:rPr>
            <w:rPrChange w:id="2221" w:author="Bryan Harter" w:date="2017-05-13T20:16:00Z">
              <w:rPr/>
            </w:rPrChange>
          </w:rPr>
          <w:t>will</w:t>
        </w:r>
      </w:ins>
      <w:ins w:id="2222" w:author="Kevin McGouldrick" w:date="2015-11-17T13:27:00Z">
        <w:r w:rsidR="00BE1BD4" w:rsidRPr="00C54EA8">
          <w:rPr>
            <w:rPrChange w:id="2223" w:author="Bryan Harter" w:date="2017-05-13T20:16:00Z">
              <w:rPr/>
            </w:rPrChange>
          </w:rPr>
          <w:t xml:space="preserve"> not want to do this, since </w:t>
        </w:r>
      </w:ins>
      <w:ins w:id="2224" w:author="Kevin McGouldrick" w:date="2015-11-17T13:29:00Z">
        <w:r w:rsidR="00BE1BD4" w:rsidRPr="00C54EA8">
          <w:rPr>
            <w:rPrChange w:id="2225" w:author="Bryan Harter" w:date="2017-05-13T20:16:00Z">
              <w:rPr/>
            </w:rPrChange>
          </w:rPr>
          <w:t>this command</w:t>
        </w:r>
      </w:ins>
      <w:ins w:id="2226" w:author="Kevin McGouldrick" w:date="2015-11-17T13:27:00Z">
        <w:r w:rsidR="00BE1BD4" w:rsidRPr="00C54EA8">
          <w:rPr>
            <w:rPrChange w:id="2227" w:author="Bryan Harter" w:date="2017-05-13T20:16:00Z">
              <w:rPr/>
            </w:rPrChange>
          </w:rPr>
          <w:t xml:space="preserve"> will generate a </w:t>
        </w:r>
      </w:ins>
      <w:ins w:id="2228" w:author="Kevin McGouldrick" w:date="2015-11-17T13:28:00Z">
        <w:r w:rsidR="00BE1BD4" w:rsidRPr="00C54EA8">
          <w:rPr>
            <w:rPrChange w:id="2229" w:author="Bryan Harter" w:date="2017-05-13T20:16:00Z">
              <w:rPr/>
            </w:rPrChange>
          </w:rPr>
          <w:t xml:space="preserve">single </w:t>
        </w:r>
      </w:ins>
      <w:ins w:id="2230" w:author="Kevin McGouldrick" w:date="2015-11-17T13:27:00Z">
        <w:r w:rsidR="00BE1BD4" w:rsidRPr="00C54EA8">
          <w:rPr>
            <w:rPrChange w:id="2231" w:author="Bryan Harter" w:date="2017-05-13T20:16:00Z">
              <w:rPr/>
            </w:rPrChange>
          </w:rPr>
          <w:t xml:space="preserve">window with 25 rows of </w:t>
        </w:r>
      </w:ins>
      <w:ins w:id="2232" w:author="Kevin McGouldrick" w:date="2015-11-17T13:28:00Z">
        <w:r w:rsidR="00BE1BD4" w:rsidRPr="00C54EA8">
          <w:rPr>
            <w:rPrChange w:id="2233" w:author="Bryan Harter" w:date="2017-05-13T20:16:00Z">
              <w:rPr/>
            </w:rPrChange>
          </w:rPr>
          <w:t>very narrow plots.  But it might be useful in a quick-look case, so this keyword has been retained.</w:t>
        </w:r>
      </w:ins>
    </w:p>
    <w:p w14:paraId="351E3ED9" w14:textId="77777777" w:rsidR="001E11A2" w:rsidRPr="00C54EA8" w:rsidRDefault="001E11A2" w:rsidP="001E11A2">
      <w:pPr>
        <w:pStyle w:val="ListParagraph"/>
        <w:ind w:left="990"/>
        <w:rPr>
          <w:rPrChange w:id="2234" w:author="Bryan Harter" w:date="2017-05-13T20:16:00Z">
            <w:rPr/>
          </w:rPrChange>
        </w:rPr>
      </w:pPr>
    </w:p>
    <w:p w14:paraId="645DDCA7" w14:textId="161F33E3" w:rsidR="001E11A2" w:rsidRPr="00C54EA8" w:rsidRDefault="001E11A2" w:rsidP="001E11A2">
      <w:pPr>
        <w:ind w:left="990"/>
        <w:rPr>
          <w:rFonts w:ascii="Monaco" w:hAnsi="Monaco"/>
          <w:color w:val="FF0000"/>
          <w:sz w:val="22"/>
          <w:szCs w:val="22"/>
          <w:rPrChange w:id="2235" w:author="Bryan Harter" w:date="2017-05-13T20:16:00Z">
            <w:rPr>
              <w:rFonts w:ascii="Monaco" w:hAnsi="Monaco"/>
              <w:color w:val="FF0000"/>
              <w:sz w:val="22"/>
              <w:szCs w:val="22"/>
            </w:rPr>
          </w:rPrChange>
        </w:rPr>
      </w:pPr>
      <w:del w:id="2236" w:author="Bryan Harter" w:date="2017-05-13T16:55:00Z">
        <w:r w:rsidRPr="00C54EA8" w:rsidDel="009F3D8A">
          <w:rPr>
            <w:rFonts w:ascii="Monaco" w:hAnsi="Monaco"/>
            <w:sz w:val="22"/>
            <w:szCs w:val="22"/>
            <w:rPrChange w:id="2237" w:author="Bryan Harter" w:date="2017-05-13T20:16:00Z">
              <w:rPr>
                <w:rFonts w:ascii="Monaco" w:hAnsi="Monaco"/>
                <w:sz w:val="22"/>
                <w:szCs w:val="22"/>
              </w:rPr>
            </w:rPrChange>
          </w:rPr>
          <w:delText>IDL&gt;</w:delText>
        </w:r>
      </w:del>
      <w:ins w:id="2238" w:author="Bryan Harter" w:date="2017-05-13T16:55:00Z">
        <w:r w:rsidR="009F3D8A" w:rsidRPr="00C54EA8">
          <w:rPr>
            <w:rFonts w:ascii="Monaco" w:hAnsi="Monaco"/>
            <w:sz w:val="22"/>
            <w:szCs w:val="22"/>
            <w:rPrChange w:id="2239" w:author="Bryan Harter" w:date="2017-05-13T20:16:00Z">
              <w:rPr>
                <w:rFonts w:ascii="Monaco" w:hAnsi="Monaco"/>
                <w:sz w:val="22"/>
                <w:szCs w:val="22"/>
              </w:rPr>
            </w:rPrChange>
          </w:rPr>
          <w:t>&gt;&gt;</w:t>
        </w:r>
      </w:ins>
      <w:r w:rsidRPr="00C54EA8">
        <w:rPr>
          <w:rFonts w:ascii="Monaco" w:hAnsi="Monaco"/>
          <w:sz w:val="22"/>
          <w:szCs w:val="22"/>
          <w:rPrChange w:id="2240" w:author="Bryan Harter" w:date="2017-05-13T20:16:00Z">
            <w:rPr>
              <w:rFonts w:ascii="Monaco" w:hAnsi="Monaco"/>
              <w:sz w:val="22"/>
              <w:szCs w:val="22"/>
            </w:rPr>
          </w:rPrChange>
        </w:rPr>
        <w:t xml:space="preserve"> </w:t>
      </w:r>
      <w:ins w:id="2241" w:author="Bryan Harter" w:date="2017-05-13T20:13:00Z">
        <w:r w:rsidR="00B455CA" w:rsidRPr="00C54EA8">
          <w:rPr>
            <w:rFonts w:ascii="Consolas" w:hAnsi="Consolas" w:cs="Consolas"/>
            <w:color w:val="000000"/>
            <w:sz w:val="20"/>
            <w:szCs w:val="20"/>
            <w:rPrChange w:id="2242" w:author="Bryan Harter" w:date="2017-05-13T20:16:00Z">
              <w:rPr>
                <w:rFonts w:ascii="Consolas" w:hAnsi="Consolas" w:cs="Consolas"/>
                <w:color w:val="000000"/>
                <w:sz w:val="20"/>
                <w:szCs w:val="20"/>
                <w:highlight w:val="blue"/>
              </w:rPr>
            </w:rPrChange>
          </w:rPr>
          <w:t>pydivide.mvn</w:t>
        </w:r>
        <w:r w:rsidR="00B455CA" w:rsidRPr="00C54EA8">
          <w:rPr>
            <w:rFonts w:ascii="Consolas" w:hAnsi="Consolas" w:cs="Consolas"/>
            <w:color w:val="000000"/>
            <w:sz w:val="20"/>
            <w:szCs w:val="20"/>
            <w:rPrChange w:id="2243" w:author="Bryan Harter" w:date="2017-05-13T20:16:00Z">
              <w:rPr>
                <w:rFonts w:ascii="Consolas" w:hAnsi="Consolas" w:cs="Consolas"/>
                <w:color w:val="000000"/>
                <w:sz w:val="20"/>
                <w:szCs w:val="20"/>
                <w:highlight w:val="blue"/>
              </w:rPr>
            </w:rPrChange>
          </w:rPr>
          <w:t>_kp_standards(insitu, all_plots</w:t>
        </w:r>
        <w:r w:rsidR="00B455CA" w:rsidRPr="00C54EA8">
          <w:rPr>
            <w:rFonts w:ascii="Consolas" w:hAnsi="Consolas" w:cs="Consolas"/>
            <w:color w:val="000000"/>
            <w:sz w:val="20"/>
            <w:szCs w:val="20"/>
            <w:rPrChange w:id="2244" w:author="Bryan Harter" w:date="2017-05-13T20:16:00Z">
              <w:rPr>
                <w:rFonts w:ascii="Consolas" w:hAnsi="Consolas" w:cs="Consolas"/>
                <w:color w:val="000000"/>
                <w:sz w:val="20"/>
                <w:szCs w:val="20"/>
                <w:highlight w:val="blue"/>
              </w:rPr>
            </w:rPrChange>
          </w:rPr>
          <w:t>=</w:t>
        </w:r>
        <w:r w:rsidR="00B455CA" w:rsidRPr="00C54EA8">
          <w:rPr>
            <w:rFonts w:ascii="Consolas" w:hAnsi="Consolas" w:cs="Consolas"/>
            <w:color w:val="0000FF"/>
            <w:sz w:val="20"/>
            <w:szCs w:val="20"/>
            <w:rPrChange w:id="2245" w:author="Bryan Harter" w:date="2017-05-13T20:16:00Z">
              <w:rPr>
                <w:rFonts w:ascii="Consolas" w:hAnsi="Consolas" w:cs="Consolas"/>
                <w:color w:val="0000FF"/>
                <w:sz w:val="20"/>
                <w:szCs w:val="20"/>
                <w:highlight w:val="blue"/>
              </w:rPr>
            </w:rPrChange>
          </w:rPr>
          <w:t>True</w:t>
        </w:r>
        <w:r w:rsidR="00B455CA" w:rsidRPr="00C54EA8">
          <w:rPr>
            <w:rFonts w:ascii="Consolas" w:hAnsi="Consolas" w:cs="Consolas"/>
            <w:color w:val="000000"/>
            <w:sz w:val="20"/>
            <w:szCs w:val="20"/>
            <w:rPrChange w:id="2246" w:author="Bryan Harter" w:date="2017-05-13T20:16:00Z">
              <w:rPr>
                <w:rFonts w:ascii="Consolas" w:hAnsi="Consolas" w:cs="Consolas"/>
                <w:color w:val="000000"/>
                <w:sz w:val="20"/>
                <w:szCs w:val="20"/>
                <w:highlight w:val="blue"/>
              </w:rPr>
            </w:rPrChange>
          </w:rPr>
          <w:t>)</w:t>
        </w:r>
      </w:ins>
      <w:del w:id="2247" w:author="Bryan Harter" w:date="2017-05-13T20:13:00Z">
        <w:r w:rsidRPr="00C54EA8" w:rsidDel="00B455CA">
          <w:rPr>
            <w:rFonts w:ascii="Monaco" w:hAnsi="Monaco"/>
            <w:b/>
            <w:color w:val="007F7F"/>
            <w:sz w:val="22"/>
            <w:szCs w:val="22"/>
            <w:rPrChange w:id="2248" w:author="Bryan Harter" w:date="2017-05-13T20:16:00Z">
              <w:rPr>
                <w:rFonts w:ascii="Monaco" w:hAnsi="Monaco"/>
                <w:b/>
                <w:color w:val="007F7F"/>
                <w:sz w:val="22"/>
                <w:szCs w:val="22"/>
              </w:rPr>
            </w:rPrChange>
          </w:rPr>
          <w:delText>mvn_kp_standards</w:delText>
        </w:r>
        <w:r w:rsidRPr="00C54EA8" w:rsidDel="00B455CA">
          <w:rPr>
            <w:rFonts w:ascii="Monaco" w:hAnsi="Monaco"/>
            <w:sz w:val="22"/>
            <w:szCs w:val="22"/>
            <w:rPrChange w:id="2249" w:author="Bryan Harter" w:date="2017-05-13T20:16:00Z">
              <w:rPr>
                <w:rFonts w:ascii="Monaco" w:hAnsi="Monaco"/>
                <w:sz w:val="22"/>
                <w:szCs w:val="22"/>
              </w:rPr>
            </w:rPrChange>
          </w:rPr>
          <w:delText xml:space="preserve">, insitu, </w:delText>
        </w:r>
        <w:r w:rsidRPr="00C54EA8" w:rsidDel="00B455CA">
          <w:rPr>
            <w:rFonts w:ascii="Monaco" w:hAnsi="Monaco"/>
            <w:color w:val="FF0000"/>
            <w:sz w:val="22"/>
            <w:szCs w:val="22"/>
            <w:rPrChange w:id="2250" w:author="Bryan Harter" w:date="2017-05-13T20:16:00Z">
              <w:rPr>
                <w:rFonts w:ascii="Monaco" w:hAnsi="Monaco"/>
                <w:color w:val="FF0000"/>
                <w:sz w:val="22"/>
                <w:szCs w:val="22"/>
              </w:rPr>
            </w:rPrChange>
          </w:rPr>
          <w:delText>/all</w:delText>
        </w:r>
      </w:del>
    </w:p>
    <w:p w14:paraId="7FE6D9FE" w14:textId="77777777" w:rsidR="001E11A2" w:rsidRPr="00C54EA8" w:rsidRDefault="001E11A2" w:rsidP="001E11A2">
      <w:pPr>
        <w:rPr>
          <w:rPrChange w:id="2251" w:author="Bryan Harter" w:date="2017-05-13T20:16:00Z">
            <w:rPr/>
          </w:rPrChange>
        </w:rPr>
      </w:pPr>
    </w:p>
    <w:p w14:paraId="57D7D9CE" w14:textId="54B41A3A" w:rsidR="001E11A2" w:rsidRPr="00C54EA8" w:rsidRDefault="001E11A2" w:rsidP="001E11A2">
      <w:pPr>
        <w:pStyle w:val="ListParagraph"/>
        <w:numPr>
          <w:ilvl w:val="0"/>
          <w:numId w:val="25"/>
        </w:numPr>
        <w:ind w:left="990" w:hanging="270"/>
        <w:rPr>
          <w:rPrChange w:id="2252" w:author="Bryan Harter" w:date="2017-05-13T20:16:00Z">
            <w:rPr/>
          </w:rPrChange>
        </w:rPr>
      </w:pPr>
      <w:r w:rsidRPr="00C54EA8">
        <w:rPr>
          <w:rPrChange w:id="2253" w:author="Bryan Harter" w:date="2017-05-13T20:16:00Z">
            <w:rPr/>
          </w:rPrChange>
        </w:rPr>
        <w:t xml:space="preserve">Generate a figure containing only three plots: the </w:t>
      </w:r>
      <w:r w:rsidR="00D5514B" w:rsidRPr="00C54EA8">
        <w:rPr>
          <w:rPrChange w:id="2254" w:author="Bryan Harter" w:date="2017-05-13T20:16:00Z">
            <w:rPr/>
          </w:rPrChange>
        </w:rPr>
        <w:t>Magnetic field</w:t>
      </w:r>
      <w:r w:rsidR="003B2AD8" w:rsidRPr="00C54EA8">
        <w:rPr>
          <w:rPrChange w:id="2255" w:author="Bryan Harter" w:date="2017-05-13T20:16:00Z">
            <w:rPr/>
          </w:rPrChange>
        </w:rPr>
        <w:t xml:space="preserve"> standard plot in M</w:t>
      </w:r>
      <w:r w:rsidR="00005B53" w:rsidRPr="00C54EA8">
        <w:rPr>
          <w:rPrChange w:id="2256" w:author="Bryan Harter" w:date="2017-05-13T20:16:00Z">
            <w:rPr/>
          </w:rPrChange>
        </w:rPr>
        <w:t xml:space="preserve">ars </w:t>
      </w:r>
      <w:r w:rsidR="003B2AD8" w:rsidRPr="00C54EA8">
        <w:rPr>
          <w:rPrChange w:id="2257" w:author="Bryan Harter" w:date="2017-05-13T20:16:00Z">
            <w:rPr/>
          </w:rPrChange>
        </w:rPr>
        <w:t>S</w:t>
      </w:r>
      <w:r w:rsidR="00005B53" w:rsidRPr="00C54EA8">
        <w:rPr>
          <w:rPrChange w:id="2258" w:author="Bryan Harter" w:date="2017-05-13T20:16:00Z">
            <w:rPr/>
          </w:rPrChange>
        </w:rPr>
        <w:t xml:space="preserve">olar </w:t>
      </w:r>
      <w:r w:rsidR="003B2AD8" w:rsidRPr="00C54EA8">
        <w:rPr>
          <w:rPrChange w:id="2259" w:author="Bryan Harter" w:date="2017-05-13T20:16:00Z">
            <w:rPr/>
          </w:rPrChange>
        </w:rPr>
        <w:t>O</w:t>
      </w:r>
      <w:r w:rsidR="00005B53" w:rsidRPr="00C54EA8">
        <w:rPr>
          <w:rPrChange w:id="2260" w:author="Bryan Harter" w:date="2017-05-13T20:16:00Z">
            <w:rPr/>
          </w:rPrChange>
        </w:rPr>
        <w:t>rbital</w:t>
      </w:r>
      <w:r w:rsidR="003B2AD8" w:rsidRPr="00C54EA8">
        <w:rPr>
          <w:rPrChange w:id="2261" w:author="Bryan Harter" w:date="2017-05-13T20:16:00Z">
            <w:rPr/>
          </w:rPrChange>
        </w:rPr>
        <w:t xml:space="preserve"> </w:t>
      </w:r>
      <w:r w:rsidR="00AB5AA0" w:rsidRPr="00C54EA8">
        <w:rPr>
          <w:rPrChange w:id="2262" w:author="Bryan Harter" w:date="2017-05-13T20:16:00Z">
            <w:rPr/>
          </w:rPrChange>
        </w:rPr>
        <w:t>coordinates (x, y, z</w:t>
      </w:r>
      <w:r w:rsidR="00005B53" w:rsidRPr="00C54EA8">
        <w:rPr>
          <w:rPrChange w:id="2263" w:author="Bryan Harter" w:date="2017-05-13T20:16:00Z">
            <w:rPr/>
          </w:rPrChange>
        </w:rPr>
        <w:t xml:space="preserve">, </w:t>
      </w:r>
      <w:r w:rsidR="00AB5AA0" w:rsidRPr="00C54EA8">
        <w:rPr>
          <w:rPrChange w:id="2264" w:author="Bryan Harter" w:date="2017-05-13T20:16:00Z">
            <w:rPr/>
          </w:rPrChange>
        </w:rPr>
        <w:t xml:space="preserve">and magnitude) </w:t>
      </w:r>
      <w:r w:rsidR="00005B53" w:rsidRPr="00C54EA8">
        <w:rPr>
          <w:rPrChange w:id="2265" w:author="Bryan Harter" w:date="2017-05-13T20:16:00Z">
            <w:rPr/>
          </w:rPrChange>
        </w:rPr>
        <w:t>the</w:t>
      </w:r>
      <w:r w:rsidR="00AB5AA0" w:rsidRPr="00C54EA8">
        <w:rPr>
          <w:rPrChange w:id="2266" w:author="Bryan Harter" w:date="2017-05-13T20:16:00Z">
            <w:rPr/>
          </w:rPrChange>
        </w:rPr>
        <w:t xml:space="preserve"> standard </w:t>
      </w:r>
      <w:r w:rsidR="00D5514B" w:rsidRPr="00C54EA8">
        <w:rPr>
          <w:rPrChange w:id="2267" w:author="Bryan Harter" w:date="2017-05-13T20:16:00Z">
            <w:rPr/>
          </w:rPrChange>
        </w:rPr>
        <w:t xml:space="preserve">spacecraft </w:t>
      </w:r>
      <w:r w:rsidR="00AB5AA0" w:rsidRPr="00C54EA8">
        <w:rPr>
          <w:rPrChange w:id="2268" w:author="Bryan Harter" w:date="2017-05-13T20:16:00Z">
            <w:rPr/>
          </w:rPrChange>
        </w:rPr>
        <w:t xml:space="preserve">ephemeris </w:t>
      </w:r>
      <w:r w:rsidR="00D5514B" w:rsidRPr="00C54EA8">
        <w:rPr>
          <w:rPrChange w:id="2269" w:author="Bryan Harter" w:date="2017-05-13T20:16:00Z">
            <w:rPr/>
          </w:rPrChange>
        </w:rPr>
        <w:t>information</w:t>
      </w:r>
      <w:r w:rsidR="00AB5AA0" w:rsidRPr="00C54EA8">
        <w:rPr>
          <w:rPrChange w:id="2270" w:author="Bryan Harter" w:date="2017-05-13T20:16:00Z">
            <w:rPr/>
          </w:rPrChange>
        </w:rPr>
        <w:t xml:space="preserve"> (</w:t>
      </w:r>
      <w:r w:rsidR="00AB5AA0" w:rsidRPr="00C54EA8">
        <w:rPr>
          <w:color w:val="000000" w:themeColor="text1"/>
          <w:rPrChange w:id="2271" w:author="Bryan Harter" w:date="2017-05-13T20:16:00Z">
            <w:rPr>
              <w:color w:val="000000" w:themeColor="text1"/>
            </w:rPr>
          </w:rPrChange>
        </w:rPr>
        <w:t>sub-spacecraft lat</w:t>
      </w:r>
      <w:r w:rsidR="00362440" w:rsidRPr="00C54EA8">
        <w:rPr>
          <w:color w:val="000000" w:themeColor="text1"/>
          <w:rPrChange w:id="2272" w:author="Bryan Harter" w:date="2017-05-13T20:16:00Z">
            <w:rPr>
              <w:color w:val="000000" w:themeColor="text1"/>
            </w:rPr>
          </w:rPrChange>
        </w:rPr>
        <w:t>itude</w:t>
      </w:r>
      <w:r w:rsidR="00AB5AA0" w:rsidRPr="00C54EA8">
        <w:rPr>
          <w:color w:val="000000" w:themeColor="text1"/>
          <w:rPrChange w:id="2273" w:author="Bryan Harter" w:date="2017-05-13T20:16:00Z">
            <w:rPr>
              <w:color w:val="000000" w:themeColor="text1"/>
            </w:rPr>
          </w:rPrChange>
        </w:rPr>
        <w:t>/lon</w:t>
      </w:r>
      <w:r w:rsidR="00362440" w:rsidRPr="00C54EA8">
        <w:rPr>
          <w:color w:val="000000" w:themeColor="text1"/>
          <w:rPrChange w:id="2274" w:author="Bryan Harter" w:date="2017-05-13T20:16:00Z">
            <w:rPr>
              <w:color w:val="000000" w:themeColor="text1"/>
            </w:rPr>
          </w:rPrChange>
        </w:rPr>
        <w:t>gitude</w:t>
      </w:r>
      <w:r w:rsidR="00AB5AA0" w:rsidRPr="00C54EA8">
        <w:rPr>
          <w:color w:val="000000" w:themeColor="text1"/>
          <w:rPrChange w:id="2275" w:author="Bryan Harter" w:date="2017-05-13T20:16:00Z">
            <w:rPr>
              <w:color w:val="000000" w:themeColor="text1"/>
            </w:rPr>
          </w:rPrChange>
        </w:rPr>
        <w:t xml:space="preserve">, subsolar </w:t>
      </w:r>
      <w:r w:rsidR="00362440" w:rsidRPr="00C54EA8">
        <w:rPr>
          <w:color w:val="000000" w:themeColor="text1"/>
          <w:rPrChange w:id="2276" w:author="Bryan Harter" w:date="2017-05-13T20:16:00Z">
            <w:rPr>
              <w:color w:val="000000" w:themeColor="text1"/>
            </w:rPr>
          </w:rPrChange>
        </w:rPr>
        <w:t>latitude</w:t>
      </w:r>
      <w:r w:rsidR="00AB5AA0" w:rsidRPr="00C54EA8">
        <w:rPr>
          <w:color w:val="000000" w:themeColor="text1"/>
          <w:rPrChange w:id="2277" w:author="Bryan Harter" w:date="2017-05-13T20:16:00Z">
            <w:rPr>
              <w:color w:val="000000" w:themeColor="text1"/>
            </w:rPr>
          </w:rPrChange>
        </w:rPr>
        <w:t>/lon</w:t>
      </w:r>
      <w:r w:rsidR="00362440" w:rsidRPr="00C54EA8">
        <w:rPr>
          <w:color w:val="000000" w:themeColor="text1"/>
          <w:rPrChange w:id="2278" w:author="Bryan Harter" w:date="2017-05-13T20:16:00Z">
            <w:rPr>
              <w:color w:val="000000" w:themeColor="text1"/>
            </w:rPr>
          </w:rPrChange>
        </w:rPr>
        <w:t>gitude</w:t>
      </w:r>
      <w:r w:rsidR="00AB5AA0" w:rsidRPr="00C54EA8">
        <w:rPr>
          <w:color w:val="000000" w:themeColor="text1"/>
          <w:rPrChange w:id="2279" w:author="Bryan Harter" w:date="2017-05-13T20:16:00Z">
            <w:rPr>
              <w:color w:val="000000" w:themeColor="text1"/>
            </w:rPr>
          </w:rPrChange>
        </w:rPr>
        <w:t>, local solar</w:t>
      </w:r>
      <w:r w:rsidR="00D5514B" w:rsidRPr="00C54EA8">
        <w:rPr>
          <w:color w:val="000000" w:themeColor="text1"/>
          <w:rPrChange w:id="2280" w:author="Bryan Harter" w:date="2017-05-13T20:16:00Z">
            <w:rPr>
              <w:color w:val="000000" w:themeColor="text1"/>
            </w:rPr>
          </w:rPrChange>
        </w:rPr>
        <w:t xml:space="preserve"> time, solar zenith angle, and M</w:t>
      </w:r>
      <w:r w:rsidR="00AB5AA0" w:rsidRPr="00C54EA8">
        <w:rPr>
          <w:color w:val="000000" w:themeColor="text1"/>
          <w:rPrChange w:id="2281" w:author="Bryan Harter" w:date="2017-05-13T20:16:00Z">
            <w:rPr>
              <w:color w:val="000000" w:themeColor="text1"/>
            </w:rPr>
          </w:rPrChange>
        </w:rPr>
        <w:t>ars season</w:t>
      </w:r>
      <w:r w:rsidR="00AB5AA0" w:rsidRPr="00C54EA8">
        <w:rPr>
          <w:rPrChange w:id="2282" w:author="Bryan Harter" w:date="2017-05-13T20:16:00Z">
            <w:rPr/>
          </w:rPrChange>
        </w:rPr>
        <w:t>)</w:t>
      </w:r>
      <w:r w:rsidRPr="00C54EA8">
        <w:rPr>
          <w:rPrChange w:id="2283" w:author="Bryan Harter" w:date="2017-05-13T20:16:00Z">
            <w:rPr/>
          </w:rPrChange>
        </w:rPr>
        <w:t xml:space="preserve">, and </w:t>
      </w:r>
      <w:r w:rsidR="00AB5AA0" w:rsidRPr="00C54EA8">
        <w:rPr>
          <w:rPrChange w:id="2284" w:author="Bryan Harter" w:date="2017-05-13T20:16:00Z">
            <w:rPr/>
          </w:rPrChange>
        </w:rPr>
        <w:t xml:space="preserve">the </w:t>
      </w:r>
      <w:r w:rsidR="00D5514B" w:rsidRPr="00C54EA8">
        <w:rPr>
          <w:color w:val="000000" w:themeColor="text1"/>
          <w:rPrChange w:id="2285" w:author="Bryan Harter" w:date="2017-05-13T20:16:00Z">
            <w:rPr>
              <w:color w:val="000000" w:themeColor="text1"/>
            </w:rPr>
          </w:rPrChange>
        </w:rPr>
        <w:t>H</w:t>
      </w:r>
      <w:r w:rsidR="00D5514B" w:rsidRPr="00C54EA8">
        <w:rPr>
          <w:color w:val="000000" w:themeColor="text1"/>
          <w:vertAlign w:val="superscript"/>
          <w:rPrChange w:id="2286" w:author="Bryan Harter" w:date="2017-05-13T20:16:00Z">
            <w:rPr>
              <w:color w:val="000000" w:themeColor="text1"/>
              <w:vertAlign w:val="superscript"/>
            </w:rPr>
          </w:rPrChange>
        </w:rPr>
        <w:t>+</w:t>
      </w:r>
      <w:r w:rsidR="00D5514B" w:rsidRPr="00C54EA8">
        <w:rPr>
          <w:color w:val="000000" w:themeColor="text1"/>
          <w:rPrChange w:id="2287" w:author="Bryan Harter" w:date="2017-05-13T20:16:00Z">
            <w:rPr>
              <w:color w:val="000000" w:themeColor="text1"/>
            </w:rPr>
          </w:rPrChange>
        </w:rPr>
        <w:t>/He</w:t>
      </w:r>
      <w:r w:rsidR="00D5514B" w:rsidRPr="00C54EA8">
        <w:rPr>
          <w:color w:val="000000" w:themeColor="text1"/>
          <w:vertAlign w:val="superscript"/>
          <w:rPrChange w:id="2288" w:author="Bryan Harter" w:date="2017-05-13T20:16:00Z">
            <w:rPr>
              <w:color w:val="000000" w:themeColor="text1"/>
              <w:vertAlign w:val="superscript"/>
            </w:rPr>
          </w:rPrChange>
        </w:rPr>
        <w:t>++</w:t>
      </w:r>
      <w:r w:rsidR="00D5514B" w:rsidRPr="00C54EA8">
        <w:rPr>
          <w:color w:val="000000" w:themeColor="text1"/>
          <w:rPrChange w:id="2289" w:author="Bryan Harter" w:date="2017-05-13T20:16:00Z">
            <w:rPr>
              <w:color w:val="000000" w:themeColor="text1"/>
            </w:rPr>
          </w:rPrChange>
        </w:rPr>
        <w:t xml:space="preserve"> and pick-up ion omni-directional fluxes from STATIC</w:t>
      </w:r>
      <w:r w:rsidR="00D5514B" w:rsidRPr="00C54EA8">
        <w:rPr>
          <w:rPrChange w:id="2290" w:author="Bryan Harter" w:date="2017-05-13T20:16:00Z">
            <w:rPr/>
          </w:rPrChange>
        </w:rPr>
        <w:t>.</w:t>
      </w:r>
      <w:ins w:id="2291" w:author="Bryan Harter" w:date="2017-05-13T20:15:00Z">
        <w:r w:rsidR="00C54EA8" w:rsidRPr="00C54EA8">
          <w:rPr>
            <w:rPrChange w:id="2292" w:author="Bryan Harter" w:date="2017-05-13T20:16:00Z">
              <w:rPr/>
            </w:rPrChange>
          </w:rPr>
          <w:t xml:space="preserve">  Also customize the title.  </w:t>
        </w:r>
      </w:ins>
    </w:p>
    <w:p w14:paraId="1FD5130F" w14:textId="77777777" w:rsidR="00D5514B" w:rsidRPr="00C54EA8" w:rsidRDefault="00D5514B" w:rsidP="00D5514B">
      <w:pPr>
        <w:pStyle w:val="ListParagraph"/>
        <w:ind w:left="990"/>
        <w:rPr>
          <w:rPrChange w:id="2293" w:author="Bryan Harter" w:date="2017-05-13T20:16:00Z">
            <w:rPr/>
          </w:rPrChange>
        </w:rPr>
      </w:pPr>
    </w:p>
    <w:p w14:paraId="0ECB91A6" w14:textId="70CE4F58" w:rsidR="001E11A2" w:rsidRPr="00C54EA8" w:rsidRDefault="001E11A2" w:rsidP="001E11A2">
      <w:pPr>
        <w:ind w:left="990"/>
        <w:rPr>
          <w:rFonts w:ascii="Monaco" w:hAnsi="Monaco"/>
          <w:color w:val="FF0000"/>
          <w:sz w:val="22"/>
          <w:szCs w:val="22"/>
          <w:rPrChange w:id="2294" w:author="Bryan Harter" w:date="2017-05-13T20:16:00Z">
            <w:rPr>
              <w:rFonts w:ascii="Monaco" w:hAnsi="Monaco"/>
              <w:color w:val="FF0000"/>
              <w:sz w:val="22"/>
              <w:szCs w:val="22"/>
            </w:rPr>
          </w:rPrChange>
        </w:rPr>
      </w:pPr>
      <w:del w:id="2295" w:author="Bryan Harter" w:date="2017-05-13T16:55:00Z">
        <w:r w:rsidRPr="00C54EA8" w:rsidDel="009F3D8A">
          <w:rPr>
            <w:rFonts w:ascii="Monaco" w:hAnsi="Monaco"/>
            <w:sz w:val="22"/>
            <w:szCs w:val="22"/>
            <w:rPrChange w:id="2296" w:author="Bryan Harter" w:date="2017-05-13T20:16:00Z">
              <w:rPr>
                <w:rFonts w:ascii="Monaco" w:hAnsi="Monaco"/>
                <w:sz w:val="22"/>
                <w:szCs w:val="22"/>
              </w:rPr>
            </w:rPrChange>
          </w:rPr>
          <w:delText>IDL&gt;</w:delText>
        </w:r>
      </w:del>
      <w:ins w:id="2297" w:author="Bryan Harter" w:date="2017-05-13T16:55:00Z">
        <w:r w:rsidR="009F3D8A" w:rsidRPr="00C54EA8">
          <w:rPr>
            <w:rFonts w:ascii="Monaco" w:hAnsi="Monaco"/>
            <w:sz w:val="22"/>
            <w:szCs w:val="22"/>
            <w:rPrChange w:id="2298" w:author="Bryan Harter" w:date="2017-05-13T20:16:00Z">
              <w:rPr>
                <w:rFonts w:ascii="Monaco" w:hAnsi="Monaco"/>
                <w:sz w:val="22"/>
                <w:szCs w:val="22"/>
              </w:rPr>
            </w:rPrChange>
          </w:rPr>
          <w:t>&gt;&gt;</w:t>
        </w:r>
      </w:ins>
      <w:r w:rsidRPr="00C54EA8">
        <w:rPr>
          <w:rFonts w:ascii="Monaco" w:hAnsi="Monaco"/>
          <w:sz w:val="22"/>
          <w:szCs w:val="22"/>
          <w:rPrChange w:id="2299" w:author="Bryan Harter" w:date="2017-05-13T20:16:00Z">
            <w:rPr>
              <w:rFonts w:ascii="Monaco" w:hAnsi="Monaco"/>
              <w:sz w:val="22"/>
              <w:szCs w:val="22"/>
            </w:rPr>
          </w:rPrChange>
        </w:rPr>
        <w:t xml:space="preserve"> </w:t>
      </w:r>
      <w:ins w:id="2300" w:author="Bryan Harter" w:date="2017-05-13T20:15:00Z">
        <w:r w:rsidR="00C54EA8" w:rsidRPr="00C54EA8">
          <w:rPr>
            <w:rFonts w:ascii="Consolas" w:hAnsi="Consolas" w:cs="Consolas"/>
            <w:color w:val="000000"/>
            <w:sz w:val="20"/>
            <w:szCs w:val="20"/>
            <w:rPrChange w:id="2301" w:author="Bryan Harter" w:date="2017-05-13T20:16:00Z">
              <w:rPr>
                <w:rFonts w:ascii="Consolas" w:hAnsi="Consolas" w:cs="Consolas"/>
                <w:color w:val="000000"/>
                <w:sz w:val="20"/>
                <w:szCs w:val="20"/>
                <w:highlight w:val="blue"/>
              </w:rPr>
            </w:rPrChange>
          </w:rPr>
          <w:t>pydivide.mvn_kp_standards(insitu, mag_mso=</w:t>
        </w:r>
        <w:r w:rsidR="00C54EA8" w:rsidRPr="00C54EA8">
          <w:rPr>
            <w:rFonts w:ascii="Consolas" w:hAnsi="Consolas" w:cs="Consolas"/>
            <w:color w:val="0000FF"/>
            <w:sz w:val="20"/>
            <w:szCs w:val="20"/>
            <w:rPrChange w:id="2302" w:author="Bryan Harter" w:date="2017-05-13T20:16:00Z">
              <w:rPr>
                <w:rFonts w:ascii="Consolas" w:hAnsi="Consolas" w:cs="Consolas"/>
                <w:color w:val="0000FF"/>
                <w:sz w:val="20"/>
                <w:szCs w:val="20"/>
                <w:highlight w:val="blue"/>
              </w:rPr>
            </w:rPrChange>
          </w:rPr>
          <w:t>True</w:t>
        </w:r>
        <w:r w:rsidR="00C54EA8" w:rsidRPr="00C54EA8">
          <w:rPr>
            <w:rFonts w:ascii="Consolas" w:hAnsi="Consolas" w:cs="Consolas"/>
            <w:color w:val="000000"/>
            <w:sz w:val="20"/>
            <w:szCs w:val="20"/>
            <w:rPrChange w:id="2303" w:author="Bryan Harter" w:date="2017-05-13T20:16:00Z">
              <w:rPr>
                <w:rFonts w:ascii="Consolas" w:hAnsi="Consolas" w:cs="Consolas"/>
                <w:color w:val="000000"/>
                <w:sz w:val="20"/>
                <w:szCs w:val="20"/>
                <w:highlight w:val="blue"/>
              </w:rPr>
            </w:rPrChange>
          </w:rPr>
          <w:t>, eph_angle=</w:t>
        </w:r>
        <w:r w:rsidR="00C54EA8" w:rsidRPr="00C54EA8">
          <w:rPr>
            <w:rFonts w:ascii="Consolas" w:hAnsi="Consolas" w:cs="Consolas"/>
            <w:color w:val="0000FF"/>
            <w:sz w:val="20"/>
            <w:szCs w:val="20"/>
            <w:rPrChange w:id="2304" w:author="Bryan Harter" w:date="2017-05-13T20:16:00Z">
              <w:rPr>
                <w:rFonts w:ascii="Consolas" w:hAnsi="Consolas" w:cs="Consolas"/>
                <w:color w:val="0000FF"/>
                <w:sz w:val="20"/>
                <w:szCs w:val="20"/>
                <w:highlight w:val="blue"/>
              </w:rPr>
            </w:rPrChange>
          </w:rPr>
          <w:t>True</w:t>
        </w:r>
        <w:r w:rsidR="00C54EA8" w:rsidRPr="00C54EA8">
          <w:rPr>
            <w:rFonts w:ascii="Consolas" w:hAnsi="Consolas" w:cs="Consolas"/>
            <w:color w:val="000000"/>
            <w:sz w:val="20"/>
            <w:szCs w:val="20"/>
            <w:rPrChange w:id="2305" w:author="Bryan Harter" w:date="2017-05-13T20:16:00Z">
              <w:rPr>
                <w:rFonts w:ascii="Consolas" w:hAnsi="Consolas" w:cs="Consolas"/>
                <w:color w:val="000000"/>
                <w:sz w:val="20"/>
                <w:szCs w:val="20"/>
                <w:highlight w:val="blue"/>
              </w:rPr>
            </w:rPrChange>
          </w:rPr>
          <w:t>, static_flux=</w:t>
        </w:r>
        <w:r w:rsidR="00C54EA8" w:rsidRPr="00C54EA8">
          <w:rPr>
            <w:rFonts w:ascii="Consolas" w:hAnsi="Consolas" w:cs="Consolas"/>
            <w:color w:val="0000FF"/>
            <w:sz w:val="20"/>
            <w:szCs w:val="20"/>
            <w:rPrChange w:id="2306" w:author="Bryan Harter" w:date="2017-05-13T20:16:00Z">
              <w:rPr>
                <w:rFonts w:ascii="Consolas" w:hAnsi="Consolas" w:cs="Consolas"/>
                <w:color w:val="0000FF"/>
                <w:sz w:val="20"/>
                <w:szCs w:val="20"/>
                <w:highlight w:val="blue"/>
              </w:rPr>
            </w:rPrChange>
          </w:rPr>
          <w:t>True</w:t>
        </w:r>
        <w:r w:rsidR="00C54EA8" w:rsidRPr="00C54EA8">
          <w:rPr>
            <w:rFonts w:ascii="Consolas" w:hAnsi="Consolas" w:cs="Consolas"/>
            <w:color w:val="000000"/>
            <w:sz w:val="20"/>
            <w:szCs w:val="20"/>
            <w:rPrChange w:id="2307" w:author="Bryan Harter" w:date="2017-05-13T20:16:00Z">
              <w:rPr>
                <w:rFonts w:ascii="Consolas" w:hAnsi="Consolas" w:cs="Consolas"/>
                <w:color w:val="000000"/>
                <w:sz w:val="20"/>
                <w:szCs w:val="20"/>
                <w:highlight w:val="blue"/>
              </w:rPr>
            </w:rPrChange>
          </w:rPr>
          <w:t>, title=</w:t>
        </w:r>
        <w:r w:rsidR="00C54EA8" w:rsidRPr="00C54EA8">
          <w:rPr>
            <w:rFonts w:ascii="Consolas" w:hAnsi="Consolas" w:cs="Consolas"/>
            <w:i/>
            <w:iCs/>
            <w:color w:val="00AA00"/>
            <w:sz w:val="20"/>
            <w:szCs w:val="20"/>
            <w:rPrChange w:id="2308" w:author="Bryan Harter" w:date="2017-05-13T20:16:00Z">
              <w:rPr>
                <w:rFonts w:ascii="Consolas" w:hAnsi="Consolas" w:cs="Consolas"/>
                <w:i/>
                <w:iCs/>
                <w:color w:val="00AA00"/>
                <w:sz w:val="20"/>
                <w:szCs w:val="20"/>
                <w:highlight w:val="blue"/>
              </w:rPr>
            </w:rPrChange>
          </w:rPr>
          <w:t>'Random Plots'</w:t>
        </w:r>
        <w:r w:rsidR="00C54EA8" w:rsidRPr="00C54EA8">
          <w:rPr>
            <w:rFonts w:ascii="Consolas" w:hAnsi="Consolas" w:cs="Consolas"/>
            <w:color w:val="000000"/>
            <w:sz w:val="20"/>
            <w:szCs w:val="20"/>
            <w:rPrChange w:id="2309" w:author="Bryan Harter" w:date="2017-05-13T20:16:00Z">
              <w:rPr>
                <w:rFonts w:ascii="Consolas" w:hAnsi="Consolas" w:cs="Consolas"/>
                <w:color w:val="000000"/>
                <w:sz w:val="20"/>
                <w:szCs w:val="20"/>
                <w:highlight w:val="blue"/>
              </w:rPr>
            </w:rPrChange>
          </w:rPr>
          <w:t>)</w:t>
        </w:r>
      </w:ins>
      <w:del w:id="2310" w:author="Bryan Harter" w:date="2017-05-13T20:14:00Z">
        <w:r w:rsidRPr="00C54EA8" w:rsidDel="00B455CA">
          <w:rPr>
            <w:rFonts w:ascii="Monaco" w:hAnsi="Monaco"/>
            <w:b/>
            <w:color w:val="007F7F"/>
            <w:sz w:val="22"/>
            <w:szCs w:val="22"/>
            <w:rPrChange w:id="2311" w:author="Bryan Harter" w:date="2017-05-13T20:16:00Z">
              <w:rPr>
                <w:rFonts w:ascii="Monaco" w:hAnsi="Monaco"/>
                <w:b/>
                <w:color w:val="007F7F"/>
                <w:sz w:val="22"/>
                <w:szCs w:val="22"/>
              </w:rPr>
            </w:rPrChange>
          </w:rPr>
          <w:delText>mvn_kp_standards</w:delText>
        </w:r>
        <w:r w:rsidRPr="00C54EA8" w:rsidDel="00B455CA">
          <w:rPr>
            <w:rFonts w:ascii="Monaco" w:hAnsi="Monaco"/>
            <w:sz w:val="22"/>
            <w:szCs w:val="22"/>
            <w:rPrChange w:id="2312" w:author="Bryan Harter" w:date="2017-05-13T20:16:00Z">
              <w:rPr>
                <w:rFonts w:ascii="Monaco" w:hAnsi="Monaco"/>
                <w:sz w:val="22"/>
                <w:szCs w:val="22"/>
              </w:rPr>
            </w:rPrChange>
          </w:rPr>
          <w:delText xml:space="preserve">, insitu, </w:delText>
        </w:r>
        <w:r w:rsidRPr="00C54EA8" w:rsidDel="00B455CA">
          <w:rPr>
            <w:rFonts w:ascii="Monaco" w:hAnsi="Monaco"/>
            <w:color w:val="FF0000"/>
            <w:sz w:val="22"/>
            <w:szCs w:val="22"/>
            <w:rPrChange w:id="2313" w:author="Bryan Harter" w:date="2017-05-13T20:16:00Z">
              <w:rPr>
                <w:rFonts w:ascii="Monaco" w:hAnsi="Monaco"/>
                <w:color w:val="FF0000"/>
                <w:sz w:val="22"/>
                <w:szCs w:val="22"/>
              </w:rPr>
            </w:rPrChange>
          </w:rPr>
          <w:delText>/mag_mso</w:delText>
        </w:r>
        <w:r w:rsidRPr="00C54EA8" w:rsidDel="00B455CA">
          <w:rPr>
            <w:rFonts w:ascii="Monaco" w:hAnsi="Monaco"/>
            <w:color w:val="000000" w:themeColor="text1"/>
            <w:sz w:val="22"/>
            <w:szCs w:val="22"/>
            <w:rPrChange w:id="2314" w:author="Bryan Harter" w:date="2017-05-13T20:16:00Z">
              <w:rPr>
                <w:rFonts w:ascii="Monaco" w:hAnsi="Monaco"/>
                <w:color w:val="000000" w:themeColor="text1"/>
                <w:sz w:val="22"/>
                <w:szCs w:val="22"/>
              </w:rPr>
            </w:rPrChange>
          </w:rPr>
          <w:delText>,</w:delText>
        </w:r>
        <w:r w:rsidRPr="00C54EA8" w:rsidDel="00B455CA">
          <w:rPr>
            <w:rFonts w:ascii="Monaco" w:hAnsi="Monaco"/>
            <w:color w:val="FF0000"/>
            <w:sz w:val="22"/>
            <w:szCs w:val="22"/>
            <w:rPrChange w:id="2315" w:author="Bryan Harter" w:date="2017-05-13T20:16:00Z">
              <w:rPr>
                <w:rFonts w:ascii="Monaco" w:hAnsi="Monaco"/>
                <w:color w:val="FF0000"/>
                <w:sz w:val="22"/>
                <w:szCs w:val="22"/>
              </w:rPr>
            </w:rPrChange>
          </w:rPr>
          <w:delText xml:space="preserve"> /eph_angle</w:delText>
        </w:r>
        <w:r w:rsidRPr="00C54EA8" w:rsidDel="00B455CA">
          <w:rPr>
            <w:rFonts w:ascii="Monaco" w:hAnsi="Monaco"/>
            <w:color w:val="000000" w:themeColor="text1"/>
            <w:sz w:val="22"/>
            <w:szCs w:val="22"/>
            <w:rPrChange w:id="2316" w:author="Bryan Harter" w:date="2017-05-13T20:16:00Z">
              <w:rPr>
                <w:rFonts w:ascii="Monaco" w:hAnsi="Monaco"/>
                <w:color w:val="000000" w:themeColor="text1"/>
                <w:sz w:val="22"/>
                <w:szCs w:val="22"/>
              </w:rPr>
            </w:rPrChange>
          </w:rPr>
          <w:delText>,</w:delText>
        </w:r>
        <w:r w:rsidRPr="00C54EA8" w:rsidDel="00B455CA">
          <w:rPr>
            <w:rFonts w:ascii="Monaco" w:hAnsi="Monaco"/>
            <w:color w:val="FF0000"/>
            <w:sz w:val="22"/>
            <w:szCs w:val="22"/>
            <w:rPrChange w:id="2317" w:author="Bryan Harter" w:date="2017-05-13T20:16:00Z">
              <w:rPr>
                <w:rFonts w:ascii="Monaco" w:hAnsi="Monaco"/>
                <w:color w:val="FF0000"/>
                <w:sz w:val="22"/>
                <w:szCs w:val="22"/>
              </w:rPr>
            </w:rPrChange>
          </w:rPr>
          <w:delText xml:space="preserve"> /static_flux</w:delText>
        </w:r>
      </w:del>
    </w:p>
    <w:p w14:paraId="329F50AB" w14:textId="77777777" w:rsidR="001E11A2" w:rsidRPr="00C54EA8" w:rsidRDefault="001E11A2" w:rsidP="001E11A2">
      <w:pPr>
        <w:rPr>
          <w:rPrChange w:id="2318" w:author="Bryan Harter" w:date="2017-05-13T20:16:00Z">
            <w:rPr/>
          </w:rPrChange>
        </w:rPr>
      </w:pPr>
    </w:p>
    <w:p w14:paraId="24E66EEA" w14:textId="35C6C4FA" w:rsidR="001E11A2" w:rsidRPr="00C54EA8" w:rsidDel="00C54EA8" w:rsidRDefault="001E11A2" w:rsidP="001E11A2">
      <w:pPr>
        <w:pStyle w:val="ListParagraph"/>
        <w:numPr>
          <w:ilvl w:val="0"/>
          <w:numId w:val="25"/>
        </w:numPr>
        <w:ind w:left="990" w:hanging="270"/>
        <w:rPr>
          <w:del w:id="2319" w:author="Bryan Harter" w:date="2017-05-13T20:16:00Z"/>
          <w:rPrChange w:id="2320" w:author="Bryan Harter" w:date="2017-05-13T20:16:00Z">
            <w:rPr>
              <w:del w:id="2321" w:author="Bryan Harter" w:date="2017-05-13T20:16:00Z"/>
            </w:rPr>
          </w:rPrChange>
        </w:rPr>
      </w:pPr>
      <w:del w:id="2322" w:author="Bryan Harter" w:date="2017-05-13T20:16:00Z">
        <w:r w:rsidRPr="00C54EA8" w:rsidDel="00C54EA8">
          <w:rPr>
            <w:rPrChange w:id="2323" w:author="Bryan Harter" w:date="2017-05-13T20:16:00Z">
              <w:rPr/>
            </w:rPrChange>
          </w:rPr>
          <w:delText>Generate the same figure as the previous example, but change the x-axis to indicate altitude, and customize the title.</w:delText>
        </w:r>
      </w:del>
    </w:p>
    <w:p w14:paraId="3739C2BA" w14:textId="257F74C7" w:rsidR="001E11A2" w:rsidRPr="00C54EA8" w:rsidDel="00C54EA8" w:rsidRDefault="001E11A2" w:rsidP="001E11A2">
      <w:pPr>
        <w:pStyle w:val="ListParagraph"/>
        <w:ind w:left="990"/>
        <w:rPr>
          <w:del w:id="2324" w:author="Bryan Harter" w:date="2017-05-13T20:16:00Z"/>
          <w:rPrChange w:id="2325" w:author="Bryan Harter" w:date="2017-05-13T20:16:00Z">
            <w:rPr>
              <w:del w:id="2326" w:author="Bryan Harter" w:date="2017-05-13T20:16:00Z"/>
            </w:rPr>
          </w:rPrChange>
        </w:rPr>
      </w:pPr>
    </w:p>
    <w:p w14:paraId="72F6C835" w14:textId="0D7833AD" w:rsidR="005C20E7" w:rsidRPr="00C54EA8" w:rsidDel="00C54EA8" w:rsidRDefault="001E11A2" w:rsidP="001E11A2">
      <w:pPr>
        <w:ind w:left="990"/>
        <w:rPr>
          <w:del w:id="2327" w:author="Bryan Harter" w:date="2017-05-13T20:16:00Z"/>
          <w:rFonts w:ascii="Monaco" w:hAnsi="Monaco"/>
          <w:color w:val="FF0000"/>
          <w:sz w:val="22"/>
          <w:szCs w:val="22"/>
          <w:rPrChange w:id="2328" w:author="Bryan Harter" w:date="2017-05-13T20:16:00Z">
            <w:rPr>
              <w:del w:id="2329" w:author="Bryan Harter" w:date="2017-05-13T20:16:00Z"/>
              <w:rFonts w:ascii="Monaco" w:hAnsi="Monaco"/>
              <w:color w:val="FF0000"/>
              <w:sz w:val="22"/>
              <w:szCs w:val="22"/>
            </w:rPr>
          </w:rPrChange>
        </w:rPr>
      </w:pPr>
      <w:del w:id="2330" w:author="Bryan Harter" w:date="2017-05-13T16:55:00Z">
        <w:r w:rsidRPr="00C54EA8" w:rsidDel="009F3D8A">
          <w:rPr>
            <w:rFonts w:ascii="Monaco" w:hAnsi="Monaco"/>
            <w:sz w:val="22"/>
            <w:szCs w:val="22"/>
            <w:rPrChange w:id="2331" w:author="Bryan Harter" w:date="2017-05-13T20:16:00Z">
              <w:rPr>
                <w:rFonts w:ascii="Monaco" w:hAnsi="Monaco"/>
                <w:sz w:val="22"/>
                <w:szCs w:val="22"/>
              </w:rPr>
            </w:rPrChange>
          </w:rPr>
          <w:delText>IDL&gt;</w:delText>
        </w:r>
      </w:del>
      <w:del w:id="2332" w:author="Bryan Harter" w:date="2017-05-13T20:16:00Z">
        <w:r w:rsidRPr="00C54EA8" w:rsidDel="00C54EA8">
          <w:rPr>
            <w:rFonts w:ascii="Monaco" w:hAnsi="Monaco"/>
            <w:sz w:val="22"/>
            <w:szCs w:val="22"/>
            <w:rPrChange w:id="2333" w:author="Bryan Harter" w:date="2017-05-13T20:16:00Z">
              <w:rPr>
                <w:rFonts w:ascii="Monaco" w:hAnsi="Monaco"/>
                <w:sz w:val="22"/>
                <w:szCs w:val="22"/>
              </w:rPr>
            </w:rPrChange>
          </w:rPr>
          <w:delText xml:space="preserve"> </w:delText>
        </w:r>
        <w:r w:rsidRPr="00C54EA8" w:rsidDel="00C54EA8">
          <w:rPr>
            <w:rFonts w:ascii="Monaco" w:hAnsi="Monaco"/>
            <w:b/>
            <w:color w:val="007F7F"/>
            <w:sz w:val="22"/>
            <w:szCs w:val="22"/>
            <w:rPrChange w:id="2334" w:author="Bryan Harter" w:date="2017-05-13T20:16:00Z">
              <w:rPr>
                <w:rFonts w:ascii="Monaco" w:hAnsi="Monaco"/>
                <w:b/>
                <w:color w:val="007F7F"/>
                <w:sz w:val="22"/>
                <w:szCs w:val="22"/>
              </w:rPr>
            </w:rPrChange>
          </w:rPr>
          <w:delText>mvn_kp_standards</w:delText>
        </w:r>
        <w:r w:rsidRPr="00C54EA8" w:rsidDel="00C54EA8">
          <w:rPr>
            <w:rFonts w:ascii="Monaco" w:hAnsi="Monaco"/>
            <w:sz w:val="22"/>
            <w:szCs w:val="22"/>
            <w:rPrChange w:id="2335" w:author="Bryan Harter" w:date="2017-05-13T20:16:00Z">
              <w:rPr>
                <w:rFonts w:ascii="Monaco" w:hAnsi="Monaco"/>
                <w:sz w:val="22"/>
                <w:szCs w:val="22"/>
              </w:rPr>
            </w:rPrChange>
          </w:rPr>
          <w:delText xml:space="preserve">, insitu, </w:delText>
        </w:r>
        <w:r w:rsidRPr="00C54EA8" w:rsidDel="00C54EA8">
          <w:rPr>
            <w:rFonts w:ascii="Monaco" w:hAnsi="Monaco"/>
            <w:color w:val="FF0000"/>
            <w:sz w:val="22"/>
            <w:szCs w:val="22"/>
            <w:rPrChange w:id="2336" w:author="Bryan Harter" w:date="2017-05-13T20:16:00Z">
              <w:rPr>
                <w:rFonts w:ascii="Monaco" w:hAnsi="Monaco"/>
                <w:color w:val="FF0000"/>
                <w:sz w:val="22"/>
                <w:szCs w:val="22"/>
              </w:rPr>
            </w:rPrChange>
          </w:rPr>
          <w:delText>/mag_mso</w:delText>
        </w:r>
        <w:r w:rsidRPr="00C54EA8" w:rsidDel="00C54EA8">
          <w:rPr>
            <w:rFonts w:ascii="Monaco" w:hAnsi="Monaco"/>
            <w:color w:val="000000" w:themeColor="text1"/>
            <w:sz w:val="22"/>
            <w:szCs w:val="22"/>
            <w:rPrChange w:id="2337" w:author="Bryan Harter" w:date="2017-05-13T20:16:00Z">
              <w:rPr>
                <w:rFonts w:ascii="Monaco" w:hAnsi="Monaco"/>
                <w:color w:val="000000" w:themeColor="text1"/>
                <w:sz w:val="22"/>
                <w:szCs w:val="22"/>
              </w:rPr>
            </w:rPrChange>
          </w:rPr>
          <w:delText>,</w:delText>
        </w:r>
        <w:r w:rsidRPr="00C54EA8" w:rsidDel="00C54EA8">
          <w:rPr>
            <w:rFonts w:ascii="Monaco" w:hAnsi="Monaco"/>
            <w:color w:val="FF0000"/>
            <w:sz w:val="22"/>
            <w:szCs w:val="22"/>
            <w:rPrChange w:id="2338" w:author="Bryan Harter" w:date="2017-05-13T20:16:00Z">
              <w:rPr>
                <w:rFonts w:ascii="Monaco" w:hAnsi="Monaco"/>
                <w:color w:val="FF0000"/>
                <w:sz w:val="22"/>
                <w:szCs w:val="22"/>
              </w:rPr>
            </w:rPrChange>
          </w:rPr>
          <w:delText xml:space="preserve"> /eph_angle</w:delText>
        </w:r>
        <w:r w:rsidRPr="00C54EA8" w:rsidDel="00C54EA8">
          <w:rPr>
            <w:rFonts w:ascii="Monaco" w:hAnsi="Monaco"/>
            <w:color w:val="000000" w:themeColor="text1"/>
            <w:sz w:val="22"/>
            <w:szCs w:val="22"/>
            <w:rPrChange w:id="2339" w:author="Bryan Harter" w:date="2017-05-13T20:16:00Z">
              <w:rPr>
                <w:rFonts w:ascii="Monaco" w:hAnsi="Monaco"/>
                <w:color w:val="000000" w:themeColor="text1"/>
                <w:sz w:val="22"/>
                <w:szCs w:val="22"/>
              </w:rPr>
            </w:rPrChange>
          </w:rPr>
          <w:delText xml:space="preserve">, </w:delText>
        </w:r>
        <w:r w:rsidRPr="00C54EA8" w:rsidDel="00C54EA8">
          <w:rPr>
            <w:rFonts w:ascii="Monaco" w:hAnsi="Monaco"/>
            <w:color w:val="FF0000"/>
            <w:sz w:val="22"/>
            <w:szCs w:val="22"/>
            <w:rPrChange w:id="2340" w:author="Bryan Harter" w:date="2017-05-13T20:16:00Z">
              <w:rPr>
                <w:rFonts w:ascii="Monaco" w:hAnsi="Monaco"/>
                <w:color w:val="FF0000"/>
                <w:sz w:val="22"/>
                <w:szCs w:val="22"/>
              </w:rPr>
            </w:rPrChange>
          </w:rPr>
          <w:delText>/static_flux</w:delText>
        </w:r>
        <w:r w:rsidRPr="00C54EA8" w:rsidDel="00C54EA8">
          <w:rPr>
            <w:rFonts w:ascii="Monaco" w:hAnsi="Monaco"/>
            <w:color w:val="000000" w:themeColor="text1"/>
            <w:sz w:val="22"/>
            <w:szCs w:val="22"/>
            <w:rPrChange w:id="2341" w:author="Bryan Harter" w:date="2017-05-13T20:16:00Z">
              <w:rPr>
                <w:rFonts w:ascii="Monaco" w:hAnsi="Monaco"/>
                <w:color w:val="000000" w:themeColor="text1"/>
                <w:sz w:val="22"/>
                <w:szCs w:val="22"/>
              </w:rPr>
            </w:rPrChange>
          </w:rPr>
          <w:delText>,</w:delText>
        </w:r>
        <w:r w:rsidRPr="00C54EA8" w:rsidDel="00C54EA8">
          <w:rPr>
            <w:rFonts w:ascii="Monaco" w:hAnsi="Monaco"/>
            <w:color w:val="FF0000"/>
            <w:sz w:val="22"/>
            <w:szCs w:val="22"/>
            <w:rPrChange w:id="2342" w:author="Bryan Harter" w:date="2017-05-13T20:16:00Z">
              <w:rPr>
                <w:rFonts w:ascii="Monaco" w:hAnsi="Monaco"/>
                <w:color w:val="FF0000"/>
                <w:sz w:val="22"/>
                <w:szCs w:val="22"/>
              </w:rPr>
            </w:rPrChange>
          </w:rPr>
          <w:delText xml:space="preserve"> /altitude</w:delText>
        </w:r>
        <w:r w:rsidRPr="00C54EA8" w:rsidDel="00C54EA8">
          <w:rPr>
            <w:rFonts w:ascii="Monaco" w:hAnsi="Monaco"/>
            <w:color w:val="000000" w:themeColor="text1"/>
            <w:sz w:val="22"/>
            <w:szCs w:val="22"/>
            <w:rPrChange w:id="2343" w:author="Bryan Harter" w:date="2017-05-13T20:16:00Z">
              <w:rPr>
                <w:rFonts w:ascii="Monaco" w:hAnsi="Monaco"/>
                <w:color w:val="000000" w:themeColor="text1"/>
                <w:sz w:val="22"/>
                <w:szCs w:val="22"/>
              </w:rPr>
            </w:rPrChange>
          </w:rPr>
          <w:delText>, title=</w:delText>
        </w:r>
      </w:del>
      <w:ins w:id="2344" w:author="Kevin McGouldrick" w:date="2015-11-17T13:30:00Z">
        <w:del w:id="2345" w:author="Bryan Harter" w:date="2017-05-13T20:16:00Z">
          <w:r w:rsidR="00BE1BD4" w:rsidRPr="00C54EA8" w:rsidDel="00C54EA8">
            <w:rPr>
              <w:rFonts w:ascii="Monaco" w:hAnsi="Monaco"/>
              <w:color w:val="FF0000"/>
              <w:sz w:val="22"/>
              <w:szCs w:val="22"/>
              <w:rPrChange w:id="2346" w:author="Bryan Harter" w:date="2017-05-13T20:16:00Z">
                <w:rPr>
                  <w:rFonts w:ascii="Monaco" w:hAnsi="Monaco"/>
                  <w:color w:val="FF0000"/>
                  <w:sz w:val="22"/>
                  <w:szCs w:val="22"/>
                </w:rPr>
              </w:rPrChange>
            </w:rPr>
            <w:delText>‘</w:delText>
          </w:r>
        </w:del>
      </w:ins>
      <w:del w:id="2347" w:author="Bryan Harter" w:date="2017-05-13T20:16:00Z">
        <w:r w:rsidRPr="00C54EA8" w:rsidDel="00C54EA8">
          <w:rPr>
            <w:rFonts w:ascii="Monaco" w:hAnsi="Monaco"/>
            <w:color w:val="FF0000"/>
            <w:sz w:val="22"/>
            <w:szCs w:val="22"/>
            <w:rPrChange w:id="2348" w:author="Bryan Harter" w:date="2017-05-13T20:16:00Z">
              <w:rPr>
                <w:rFonts w:ascii="Monaco" w:hAnsi="Monaco"/>
                <w:color w:val="FF0000"/>
                <w:sz w:val="22"/>
                <w:szCs w:val="22"/>
              </w:rPr>
            </w:rPrChange>
          </w:rPr>
          <w:delText>Example 3 of mvn_kp_standards from Users Guide’</w:delText>
        </w:r>
      </w:del>
    </w:p>
    <w:p w14:paraId="006B99FC" w14:textId="77777777" w:rsidR="005C20E7" w:rsidRDefault="005C20E7" w:rsidP="005C20E7">
      <w:pPr>
        <w:pStyle w:val="Heading4"/>
      </w:pPr>
      <w:r w:rsidRPr="00C54EA8">
        <w:rPr>
          <w:rPrChange w:id="2349" w:author="Bryan Harter" w:date="2017-05-13T20:16:00Z">
            <w:rPr/>
          </w:rPrChange>
        </w:rPr>
        <w:t>Required Arguments</w:t>
      </w:r>
    </w:p>
    <w:p w14:paraId="3EC96559" w14:textId="0F8DE386" w:rsidR="001E11A2" w:rsidRDefault="00BE1BD4" w:rsidP="001E11A2">
      <w:pPr>
        <w:pStyle w:val="ListParagraph"/>
        <w:ind w:left="1080"/>
      </w:pPr>
      <w:ins w:id="2350" w:author="Kevin McGouldrick" w:date="2015-11-17T13:30:00Z">
        <w:r>
          <w:rPr>
            <w:rFonts w:ascii="Monaco" w:hAnsi="Monaco"/>
            <w:b/>
            <w:color w:val="FF0000"/>
            <w:sz w:val="22"/>
            <w:szCs w:val="22"/>
          </w:rPr>
          <w:t>insitu</w:t>
        </w:r>
      </w:ins>
      <w:r w:rsidR="001E11A2">
        <w:t>:</w:t>
      </w:r>
    </w:p>
    <w:p w14:paraId="4F41D94E" w14:textId="1CF9CFDE" w:rsidR="001E11A2" w:rsidRDefault="001E11A2" w:rsidP="001E11A2">
      <w:pPr>
        <w:pStyle w:val="ListParagraph"/>
        <w:ind w:left="1080"/>
      </w:pPr>
      <w:r>
        <w:t xml:space="preserve">The first argument must be an </w:t>
      </w:r>
      <w:ins w:id="2351" w:author="Bryan Harter" w:date="2017-05-13T21:26:00Z">
        <w:r w:rsidR="008105E4">
          <w:t>i</w:t>
        </w:r>
      </w:ins>
      <w:del w:id="2352" w:author="Bryan Harter" w:date="2017-05-13T21:26:00Z">
        <w:r w:rsidDel="008105E4">
          <w:delText>IDL I</w:delText>
        </w:r>
      </w:del>
      <w:r>
        <w:t xml:space="preserve">n-situ key parameter data structure created from </w:t>
      </w:r>
      <w:ins w:id="2353" w:author="Kevin McGouldrick" w:date="2015-11-17T13:30:00Z">
        <w:r w:rsidR="00BE1BD4">
          <w:rPr>
            <w:rFonts w:ascii="Monaco" w:hAnsi="Monaco"/>
            <w:b/>
            <w:color w:val="007F7F"/>
            <w:sz w:val="22"/>
            <w:szCs w:val="22"/>
          </w:rPr>
          <w:fldChar w:fldCharType="begin"/>
        </w:r>
        <w:r w:rsidR="00BE1BD4">
          <w:rPr>
            <w:rFonts w:ascii="Monaco" w:hAnsi="Monaco"/>
            <w:b/>
            <w:color w:val="007F7F"/>
            <w:sz w:val="22"/>
            <w:szCs w:val="22"/>
          </w:rPr>
          <w:instrText xml:space="preserve"> HYPERLINK  \l "_mvn_kp_read_5" </w:instrText>
        </w:r>
        <w:r w:rsidR="00BE1BD4">
          <w:rPr>
            <w:rFonts w:ascii="Monaco" w:hAnsi="Monaco"/>
            <w:b/>
            <w:color w:val="007F7F"/>
            <w:sz w:val="22"/>
            <w:szCs w:val="22"/>
          </w:rPr>
          <w:fldChar w:fldCharType="separate"/>
        </w:r>
        <w:r w:rsidRPr="00BE1BD4">
          <w:rPr>
            <w:rStyle w:val="Hyperlink"/>
            <w:rFonts w:ascii="Monaco" w:hAnsi="Monaco"/>
            <w:b/>
            <w:sz w:val="22"/>
            <w:szCs w:val="22"/>
          </w:rPr>
          <w:t>mvn_kp_read</w:t>
        </w:r>
        <w:r w:rsidR="00BE1BD4">
          <w:rPr>
            <w:rFonts w:ascii="Monaco" w:hAnsi="Monaco"/>
            <w:b/>
            <w:color w:val="007F7F"/>
            <w:sz w:val="22"/>
            <w:szCs w:val="22"/>
          </w:rPr>
          <w:fldChar w:fldCharType="end"/>
        </w:r>
      </w:ins>
      <w:r>
        <w:t>.</w:t>
      </w:r>
    </w:p>
    <w:p w14:paraId="4C48E5D7" w14:textId="77777777" w:rsidR="00D5514B" w:rsidRDefault="00D5514B" w:rsidP="001E11A2">
      <w:pPr>
        <w:pStyle w:val="ListParagraph"/>
        <w:ind w:left="1080"/>
      </w:pPr>
    </w:p>
    <w:p w14:paraId="6305E68F" w14:textId="47F7011A" w:rsidR="006161CB" w:rsidRDefault="006161CB" w:rsidP="006161CB">
      <w:pPr>
        <w:ind w:left="360" w:firstLine="720"/>
      </w:pPr>
      <w:r w:rsidRPr="006161CB">
        <w:rPr>
          <w:b/>
          <w:u w:val="single"/>
        </w:rPr>
        <w:t>Data Selection Keywords</w:t>
      </w:r>
      <w:r>
        <w:t xml:space="preserve">: </w:t>
      </w:r>
    </w:p>
    <w:p w14:paraId="4BC38D54" w14:textId="20A8A642" w:rsidR="006161CB" w:rsidRPr="006233D7" w:rsidRDefault="006161CB" w:rsidP="006161CB">
      <w:pPr>
        <w:ind w:left="1080"/>
      </w:pPr>
      <w:r>
        <w:t xml:space="preserve">The following keywords identify which among the data that feed the standardized plots are to be presented in the generated figure.  Each of these data selection keywords may be used in conjunction with any of the other data selection keywords.  I.e., they are not exclusive, but additive keywords. </w:t>
      </w:r>
      <w:r w:rsidRPr="006161CB">
        <w:rPr>
          <w:b/>
        </w:rPr>
        <w:t>At least one of these must be set</w:t>
      </w:r>
      <w:r w:rsidRPr="006161CB">
        <w:t>:</w:t>
      </w:r>
    </w:p>
    <w:p w14:paraId="464CE1DE" w14:textId="281541EF" w:rsidR="006161CB" w:rsidRPr="006A0297" w:rsidRDefault="006161CB" w:rsidP="006161CB">
      <w:pPr>
        <w:pStyle w:val="ListParagraph"/>
        <w:numPr>
          <w:ilvl w:val="1"/>
          <w:numId w:val="26"/>
        </w:numPr>
        <w:rPr>
          <w:rFonts w:ascii="Monaco" w:hAnsi="Monaco"/>
          <w:b/>
          <w:sz w:val="22"/>
          <w:szCs w:val="22"/>
        </w:rPr>
      </w:pPr>
      <w:del w:id="2354" w:author="Bryan Harter" w:date="2017-05-13T20:16:00Z">
        <w:r w:rsidDel="00C54EA8">
          <w:rPr>
            <w:rFonts w:ascii="Monaco" w:hAnsi="Monaco"/>
            <w:b/>
            <w:color w:val="FF0000"/>
            <w:sz w:val="22"/>
            <w:szCs w:val="22"/>
          </w:rPr>
          <w:delText>/</w:delText>
        </w:r>
      </w:del>
      <w:r>
        <w:rPr>
          <w:rFonts w:ascii="Monaco" w:hAnsi="Monaco"/>
          <w:b/>
          <w:color w:val="FF0000"/>
          <w:sz w:val="22"/>
          <w:szCs w:val="22"/>
        </w:rPr>
        <w:t>all</w:t>
      </w:r>
      <w:ins w:id="2355" w:author="Bryan Harter" w:date="2017-05-13T20:16:00Z">
        <w:r w:rsidR="00C54EA8">
          <w:rPr>
            <w:rFonts w:ascii="Monaco" w:hAnsi="Monaco"/>
            <w:b/>
            <w:color w:val="FF0000"/>
            <w:sz w:val="22"/>
            <w:szCs w:val="22"/>
          </w:rPr>
          <w:t>_plots</w:t>
        </w:r>
      </w:ins>
      <w:r>
        <w:rPr>
          <w:color w:val="000000" w:themeColor="text1"/>
        </w:rPr>
        <w:t>: Generate all 25 plots</w:t>
      </w:r>
    </w:p>
    <w:p w14:paraId="0E81DABE" w14:textId="576335B5" w:rsidR="006161CB" w:rsidRPr="00A829FD" w:rsidRDefault="006161CB" w:rsidP="006161CB">
      <w:pPr>
        <w:pStyle w:val="ListParagraph"/>
        <w:numPr>
          <w:ilvl w:val="1"/>
          <w:numId w:val="26"/>
        </w:numPr>
        <w:rPr>
          <w:rFonts w:ascii="Monaco" w:hAnsi="Monaco"/>
          <w:b/>
          <w:sz w:val="22"/>
          <w:szCs w:val="22"/>
        </w:rPr>
      </w:pPr>
      <w:del w:id="2356" w:author="Bryan Harter" w:date="2017-05-13T20:16:00Z">
        <w:r w:rsidDel="00C54EA8">
          <w:rPr>
            <w:rFonts w:ascii="Monaco" w:hAnsi="Monaco"/>
            <w:b/>
            <w:color w:val="FF0000"/>
            <w:sz w:val="22"/>
            <w:szCs w:val="22"/>
          </w:rPr>
          <w:delText>/</w:delText>
        </w:r>
      </w:del>
      <w:r>
        <w:rPr>
          <w:rFonts w:ascii="Monaco" w:hAnsi="Monaco"/>
          <w:b/>
          <w:color w:val="FF0000"/>
          <w:sz w:val="22"/>
          <w:szCs w:val="22"/>
        </w:rPr>
        <w:t>euv</w:t>
      </w:r>
      <w:r w:rsidRPr="006A0297">
        <w:t>: EUV irradiance in each of three bands</w:t>
      </w:r>
    </w:p>
    <w:p w14:paraId="26B15D61" w14:textId="141053FF" w:rsidR="006161CB" w:rsidRPr="00583F89" w:rsidRDefault="006161CB" w:rsidP="006161CB">
      <w:pPr>
        <w:pStyle w:val="ListParagraph"/>
        <w:numPr>
          <w:ilvl w:val="1"/>
          <w:numId w:val="26"/>
        </w:numPr>
        <w:rPr>
          <w:rFonts w:ascii="Monaco" w:hAnsi="Monaco"/>
          <w:b/>
          <w:sz w:val="22"/>
          <w:szCs w:val="22"/>
        </w:rPr>
      </w:pPr>
      <w:del w:id="2357" w:author="Bryan Harter" w:date="2017-05-13T20:16:00Z">
        <w:r w:rsidDel="00C54EA8">
          <w:rPr>
            <w:rFonts w:ascii="Monaco" w:hAnsi="Monaco"/>
            <w:b/>
            <w:color w:val="FF0000"/>
            <w:sz w:val="22"/>
            <w:szCs w:val="22"/>
          </w:rPr>
          <w:delText>/</w:delText>
        </w:r>
      </w:del>
      <w:r>
        <w:rPr>
          <w:rFonts w:ascii="Monaco" w:hAnsi="Monaco"/>
          <w:b/>
          <w:color w:val="FF0000"/>
          <w:sz w:val="22"/>
          <w:szCs w:val="22"/>
        </w:rPr>
        <w:t>mag_mso</w:t>
      </w:r>
      <w:r>
        <w:rPr>
          <w:color w:val="000000" w:themeColor="text1"/>
        </w:rPr>
        <w:t>: Magnetic field, MSO coordinates</w:t>
      </w:r>
    </w:p>
    <w:p w14:paraId="7D58081C" w14:textId="51731F0C" w:rsidR="006161CB" w:rsidRPr="00583F89" w:rsidRDefault="006161CB" w:rsidP="006161CB">
      <w:pPr>
        <w:pStyle w:val="ListParagraph"/>
        <w:numPr>
          <w:ilvl w:val="1"/>
          <w:numId w:val="26"/>
        </w:numPr>
        <w:rPr>
          <w:rFonts w:ascii="Monaco" w:hAnsi="Monaco"/>
          <w:b/>
          <w:sz w:val="22"/>
          <w:szCs w:val="22"/>
        </w:rPr>
      </w:pPr>
      <w:del w:id="2358" w:author="Bryan Harter" w:date="2017-05-13T20:16:00Z">
        <w:r w:rsidDel="00C54EA8">
          <w:rPr>
            <w:rFonts w:ascii="Monaco" w:hAnsi="Monaco"/>
            <w:b/>
            <w:color w:val="FF0000"/>
            <w:sz w:val="22"/>
            <w:szCs w:val="22"/>
          </w:rPr>
          <w:delText>/</w:delText>
        </w:r>
      </w:del>
      <w:r>
        <w:rPr>
          <w:rFonts w:ascii="Monaco" w:hAnsi="Monaco"/>
          <w:b/>
          <w:color w:val="FF0000"/>
          <w:sz w:val="22"/>
          <w:szCs w:val="22"/>
        </w:rPr>
        <w:t>mag_geo</w:t>
      </w:r>
      <w:r>
        <w:rPr>
          <w:color w:val="000000" w:themeColor="text1"/>
        </w:rPr>
        <w:t>: Magnetic field, Geographic coordinates</w:t>
      </w:r>
    </w:p>
    <w:p w14:paraId="353C0B04" w14:textId="487AFF27" w:rsidR="006161CB" w:rsidRPr="00C51501" w:rsidRDefault="006161CB" w:rsidP="006161CB">
      <w:pPr>
        <w:pStyle w:val="ListParagraph"/>
        <w:numPr>
          <w:ilvl w:val="1"/>
          <w:numId w:val="26"/>
        </w:numPr>
        <w:rPr>
          <w:rFonts w:ascii="Monaco" w:hAnsi="Monaco"/>
          <w:b/>
          <w:sz w:val="22"/>
          <w:szCs w:val="22"/>
        </w:rPr>
      </w:pPr>
      <w:del w:id="2359" w:author="Bryan Harter" w:date="2017-05-13T20:16:00Z">
        <w:r w:rsidDel="00C54EA8">
          <w:rPr>
            <w:rFonts w:ascii="Monaco" w:hAnsi="Monaco"/>
            <w:b/>
            <w:color w:val="FF0000"/>
            <w:sz w:val="22"/>
            <w:szCs w:val="22"/>
          </w:rPr>
          <w:lastRenderedPageBreak/>
          <w:delText>/</w:delText>
        </w:r>
      </w:del>
      <w:r>
        <w:rPr>
          <w:rFonts w:ascii="Monaco" w:hAnsi="Monaco"/>
          <w:b/>
          <w:color w:val="FF0000"/>
          <w:sz w:val="22"/>
          <w:szCs w:val="22"/>
        </w:rPr>
        <w:t>mag_cone</w:t>
      </w:r>
      <w:r>
        <w:rPr>
          <w:color w:val="000000" w:themeColor="text1"/>
        </w:rPr>
        <w:t>: Magnetic clock and cone angles, MSO coordinates</w:t>
      </w:r>
    </w:p>
    <w:p w14:paraId="5B7F6135" w14:textId="319B554F" w:rsidR="006161CB" w:rsidRPr="00C51501" w:rsidRDefault="006161CB" w:rsidP="006161CB">
      <w:pPr>
        <w:pStyle w:val="ListParagraph"/>
        <w:numPr>
          <w:ilvl w:val="1"/>
          <w:numId w:val="26"/>
        </w:numPr>
        <w:rPr>
          <w:rFonts w:ascii="Monaco" w:hAnsi="Monaco"/>
          <w:b/>
          <w:sz w:val="22"/>
          <w:szCs w:val="22"/>
        </w:rPr>
      </w:pPr>
      <w:del w:id="2360" w:author="Bryan Harter" w:date="2017-05-13T20:16:00Z">
        <w:r w:rsidDel="00C54EA8">
          <w:rPr>
            <w:rFonts w:ascii="Monaco" w:hAnsi="Monaco"/>
            <w:b/>
            <w:color w:val="FF0000"/>
            <w:sz w:val="22"/>
            <w:szCs w:val="22"/>
          </w:rPr>
          <w:delText>/</w:delText>
        </w:r>
      </w:del>
      <w:r>
        <w:rPr>
          <w:rFonts w:ascii="Monaco" w:hAnsi="Monaco"/>
          <w:b/>
          <w:color w:val="FF0000"/>
          <w:sz w:val="22"/>
          <w:szCs w:val="22"/>
        </w:rPr>
        <w:t>mag_dir</w:t>
      </w:r>
      <w:r>
        <w:t>: Magnetic field: radial, horizontal, northward, and eastward components</w:t>
      </w:r>
    </w:p>
    <w:p w14:paraId="40C11668" w14:textId="2F247EE2" w:rsidR="006161CB" w:rsidRPr="006A0297" w:rsidRDefault="006161CB" w:rsidP="006161CB">
      <w:pPr>
        <w:pStyle w:val="ListParagraph"/>
        <w:numPr>
          <w:ilvl w:val="1"/>
          <w:numId w:val="26"/>
        </w:numPr>
      </w:pPr>
      <w:del w:id="2361" w:author="Bryan Harter" w:date="2017-05-13T20:16:00Z">
        <w:r w:rsidDel="00C54EA8">
          <w:rPr>
            <w:rFonts w:ascii="Monaco" w:hAnsi="Monaco"/>
            <w:b/>
            <w:color w:val="FF0000"/>
            <w:sz w:val="22"/>
            <w:szCs w:val="22"/>
          </w:rPr>
          <w:delText>/</w:delText>
        </w:r>
      </w:del>
      <w:r>
        <w:rPr>
          <w:rFonts w:ascii="Monaco" w:hAnsi="Monaco"/>
          <w:b/>
          <w:color w:val="FF0000"/>
          <w:sz w:val="22"/>
          <w:szCs w:val="22"/>
        </w:rPr>
        <w:t>ngims_neutral</w:t>
      </w:r>
      <w:r w:rsidRPr="006A0297">
        <w:t>: Neutral atmospheric component densities</w:t>
      </w:r>
    </w:p>
    <w:p w14:paraId="4A8559B0" w14:textId="26246D02" w:rsidR="006161CB" w:rsidRPr="006A0297" w:rsidRDefault="006161CB" w:rsidP="006161CB">
      <w:pPr>
        <w:pStyle w:val="ListParagraph"/>
        <w:numPr>
          <w:ilvl w:val="1"/>
          <w:numId w:val="26"/>
        </w:numPr>
        <w:rPr>
          <w:b/>
        </w:rPr>
      </w:pPr>
      <w:del w:id="2362" w:author="Bryan Harter" w:date="2017-05-13T20:16:00Z">
        <w:r w:rsidDel="00C54EA8">
          <w:rPr>
            <w:rFonts w:ascii="Monaco" w:hAnsi="Monaco"/>
            <w:b/>
            <w:color w:val="FF0000"/>
            <w:sz w:val="22"/>
            <w:szCs w:val="22"/>
          </w:rPr>
          <w:delText>/</w:delText>
        </w:r>
      </w:del>
      <w:r>
        <w:rPr>
          <w:rFonts w:ascii="Monaco" w:hAnsi="Monaco"/>
          <w:b/>
          <w:color w:val="FF0000"/>
          <w:sz w:val="22"/>
          <w:szCs w:val="22"/>
        </w:rPr>
        <w:t>ngims_ions</w:t>
      </w:r>
      <w:r>
        <w:rPr>
          <w:color w:val="000000" w:themeColor="text1"/>
        </w:rPr>
        <w:t>: Ionized atmospheric component densities</w:t>
      </w:r>
    </w:p>
    <w:p w14:paraId="78CEA0D5" w14:textId="5E76B573" w:rsidR="006161CB" w:rsidRPr="006A0297" w:rsidRDefault="006161CB" w:rsidP="006161CB">
      <w:pPr>
        <w:pStyle w:val="ListParagraph"/>
        <w:numPr>
          <w:ilvl w:val="1"/>
          <w:numId w:val="26"/>
        </w:numPr>
        <w:rPr>
          <w:b/>
        </w:rPr>
      </w:pPr>
      <w:del w:id="2363" w:author="Bryan Harter" w:date="2017-05-13T20:16:00Z">
        <w:r w:rsidDel="00C54EA8">
          <w:rPr>
            <w:rFonts w:ascii="Monaco" w:hAnsi="Monaco"/>
            <w:b/>
            <w:color w:val="FF0000"/>
            <w:sz w:val="22"/>
            <w:szCs w:val="22"/>
          </w:rPr>
          <w:delText>/</w:delText>
        </w:r>
      </w:del>
      <w:r>
        <w:rPr>
          <w:rFonts w:ascii="Monaco" w:hAnsi="Monaco"/>
          <w:b/>
          <w:color w:val="FF0000"/>
          <w:sz w:val="22"/>
          <w:szCs w:val="22"/>
        </w:rPr>
        <w:t>eph_angle</w:t>
      </w:r>
      <w:r w:rsidRPr="006A0297">
        <w:t xml:space="preserve">: </w:t>
      </w:r>
      <w:r>
        <w:t>Spacecraft ephemeris information</w:t>
      </w:r>
    </w:p>
    <w:p w14:paraId="29FCFACD" w14:textId="0B1BE0CF" w:rsidR="006161CB" w:rsidRPr="006A0297" w:rsidRDefault="006161CB" w:rsidP="006161CB">
      <w:pPr>
        <w:pStyle w:val="ListParagraph"/>
        <w:numPr>
          <w:ilvl w:val="1"/>
          <w:numId w:val="26"/>
        </w:numPr>
        <w:rPr>
          <w:b/>
        </w:rPr>
      </w:pPr>
      <w:del w:id="2364" w:author="Bryan Harter" w:date="2017-05-13T20:16:00Z">
        <w:r w:rsidDel="00C54EA8">
          <w:rPr>
            <w:rFonts w:ascii="Monaco" w:hAnsi="Monaco"/>
            <w:b/>
            <w:color w:val="FF0000"/>
            <w:sz w:val="22"/>
            <w:szCs w:val="22"/>
          </w:rPr>
          <w:delText>/</w:delText>
        </w:r>
      </w:del>
      <w:r>
        <w:rPr>
          <w:rFonts w:ascii="Monaco" w:hAnsi="Monaco"/>
          <w:b/>
          <w:color w:val="FF0000"/>
          <w:sz w:val="22"/>
          <w:szCs w:val="22"/>
        </w:rPr>
        <w:t>eph_geo</w:t>
      </w:r>
      <w:r w:rsidRPr="006A0297">
        <w:t>: Spacecraft position in geographic coordinates</w:t>
      </w:r>
    </w:p>
    <w:p w14:paraId="692E41D8" w14:textId="478C2B7B" w:rsidR="006161CB" w:rsidRPr="00765FA6" w:rsidRDefault="006161CB" w:rsidP="006161CB">
      <w:pPr>
        <w:pStyle w:val="ListParagraph"/>
        <w:numPr>
          <w:ilvl w:val="1"/>
          <w:numId w:val="26"/>
        </w:numPr>
        <w:rPr>
          <w:b/>
        </w:rPr>
      </w:pPr>
      <w:del w:id="2365" w:author="Bryan Harter" w:date="2017-05-13T20:16:00Z">
        <w:r w:rsidDel="00C54EA8">
          <w:rPr>
            <w:rFonts w:ascii="Monaco" w:hAnsi="Monaco"/>
            <w:b/>
            <w:color w:val="FF0000"/>
            <w:sz w:val="22"/>
            <w:szCs w:val="22"/>
          </w:rPr>
          <w:delText>/</w:delText>
        </w:r>
      </w:del>
      <w:r>
        <w:rPr>
          <w:rFonts w:ascii="Monaco" w:hAnsi="Monaco"/>
          <w:b/>
          <w:color w:val="FF0000"/>
          <w:sz w:val="22"/>
          <w:szCs w:val="22"/>
        </w:rPr>
        <w:t>eph_mso</w:t>
      </w:r>
      <w:r w:rsidRPr="006A0297">
        <w:rPr>
          <w:color w:val="000000" w:themeColor="text1"/>
        </w:rPr>
        <w:t>: Spacecraft position in MSO coordinates</w:t>
      </w:r>
    </w:p>
    <w:p w14:paraId="2EA0DE3A" w14:textId="676CF60E" w:rsidR="006161CB" w:rsidRPr="00765FA6" w:rsidRDefault="006161CB" w:rsidP="006161CB">
      <w:pPr>
        <w:pStyle w:val="ListParagraph"/>
        <w:numPr>
          <w:ilvl w:val="1"/>
          <w:numId w:val="26"/>
        </w:numPr>
        <w:rPr>
          <w:b/>
        </w:rPr>
      </w:pPr>
      <w:del w:id="2366" w:author="Bryan Harter" w:date="2017-05-13T20:16:00Z">
        <w:r w:rsidDel="00C54EA8">
          <w:rPr>
            <w:rFonts w:ascii="Monaco" w:hAnsi="Monaco"/>
            <w:b/>
            <w:color w:val="FF0000"/>
            <w:sz w:val="22"/>
            <w:szCs w:val="22"/>
          </w:rPr>
          <w:delText>/</w:delText>
        </w:r>
      </w:del>
      <w:r>
        <w:rPr>
          <w:rFonts w:ascii="Monaco" w:hAnsi="Monaco"/>
          <w:b/>
          <w:color w:val="FF0000"/>
          <w:sz w:val="22"/>
          <w:szCs w:val="22"/>
        </w:rPr>
        <w:t>swea</w:t>
      </w:r>
      <w:r w:rsidRPr="006A0297">
        <w:rPr>
          <w:color w:val="000000" w:themeColor="text1"/>
        </w:rPr>
        <w:t>: electron parallel/anti-parallel fluxes</w:t>
      </w:r>
    </w:p>
    <w:p w14:paraId="6C7A19FB" w14:textId="0B75388F" w:rsidR="006161CB" w:rsidRPr="006A0297" w:rsidRDefault="006161CB" w:rsidP="006161CB">
      <w:pPr>
        <w:pStyle w:val="ListParagraph"/>
        <w:numPr>
          <w:ilvl w:val="1"/>
          <w:numId w:val="26"/>
        </w:numPr>
        <w:rPr>
          <w:color w:val="000000" w:themeColor="text1"/>
        </w:rPr>
      </w:pPr>
      <w:del w:id="2367" w:author="Bryan Harter" w:date="2017-05-13T20:16:00Z">
        <w:r w:rsidDel="00C54EA8">
          <w:rPr>
            <w:rFonts w:ascii="Monaco" w:hAnsi="Monaco"/>
            <w:b/>
            <w:color w:val="FF0000"/>
            <w:sz w:val="22"/>
            <w:szCs w:val="22"/>
          </w:rPr>
          <w:delText>/</w:delText>
        </w:r>
      </w:del>
      <w:r>
        <w:rPr>
          <w:rFonts w:ascii="Monaco" w:hAnsi="Monaco"/>
          <w:b/>
          <w:color w:val="FF0000"/>
          <w:sz w:val="22"/>
          <w:szCs w:val="22"/>
        </w:rPr>
        <w:t>sep_ion</w:t>
      </w:r>
      <w:r w:rsidRPr="006A0297">
        <w:rPr>
          <w:color w:val="000000" w:themeColor="text1"/>
        </w:rPr>
        <w:t>: Ion Energy fluxes</w:t>
      </w:r>
    </w:p>
    <w:p w14:paraId="234393E4" w14:textId="5D9A81DF" w:rsidR="006161CB" w:rsidRPr="00765FA6" w:rsidRDefault="006161CB" w:rsidP="006161CB">
      <w:pPr>
        <w:pStyle w:val="ListParagraph"/>
        <w:numPr>
          <w:ilvl w:val="1"/>
          <w:numId w:val="26"/>
        </w:numPr>
        <w:rPr>
          <w:b/>
        </w:rPr>
      </w:pPr>
      <w:del w:id="2368" w:author="Bryan Harter" w:date="2017-05-13T20:16:00Z">
        <w:r w:rsidDel="00C54EA8">
          <w:rPr>
            <w:rFonts w:ascii="Monaco" w:hAnsi="Monaco"/>
            <w:b/>
            <w:color w:val="FF0000"/>
            <w:sz w:val="22"/>
            <w:szCs w:val="22"/>
          </w:rPr>
          <w:delText>/</w:delText>
        </w:r>
      </w:del>
      <w:r>
        <w:rPr>
          <w:rFonts w:ascii="Monaco" w:hAnsi="Monaco"/>
          <w:b/>
          <w:color w:val="FF0000"/>
          <w:sz w:val="22"/>
          <w:szCs w:val="22"/>
        </w:rPr>
        <w:t>sep_electron</w:t>
      </w:r>
      <w:r w:rsidRPr="00944330">
        <w:rPr>
          <w:color w:val="000000" w:themeColor="text1"/>
        </w:rPr>
        <w:t>: Electron Energy fluxes</w:t>
      </w:r>
    </w:p>
    <w:p w14:paraId="728D6645" w14:textId="5A287843" w:rsidR="006161CB" w:rsidRPr="00944330" w:rsidRDefault="006161CB" w:rsidP="006161CB">
      <w:pPr>
        <w:pStyle w:val="ListParagraph"/>
        <w:numPr>
          <w:ilvl w:val="1"/>
          <w:numId w:val="26"/>
        </w:numPr>
        <w:rPr>
          <w:color w:val="000000" w:themeColor="text1"/>
        </w:rPr>
      </w:pPr>
      <w:del w:id="2369" w:author="Bryan Harter" w:date="2017-05-13T20:16:00Z">
        <w:r w:rsidDel="00C54EA8">
          <w:rPr>
            <w:rFonts w:ascii="Monaco" w:hAnsi="Monaco"/>
            <w:b/>
            <w:color w:val="FF0000"/>
            <w:sz w:val="22"/>
            <w:szCs w:val="22"/>
          </w:rPr>
          <w:delText>/</w:delText>
        </w:r>
      </w:del>
      <w:r>
        <w:rPr>
          <w:rFonts w:ascii="Monaco" w:hAnsi="Monaco"/>
          <w:b/>
          <w:color w:val="FF0000"/>
          <w:sz w:val="22"/>
          <w:szCs w:val="22"/>
        </w:rPr>
        <w:t>wave</w:t>
      </w:r>
      <w:r w:rsidRPr="00944330">
        <w:rPr>
          <w:color w:val="000000" w:themeColor="text1"/>
        </w:rPr>
        <w:t>: Electric field wave power</w:t>
      </w:r>
    </w:p>
    <w:p w14:paraId="35995A1B" w14:textId="59F354EF" w:rsidR="006161CB" w:rsidRPr="00944330" w:rsidRDefault="006161CB" w:rsidP="006161CB">
      <w:pPr>
        <w:pStyle w:val="ListParagraph"/>
        <w:numPr>
          <w:ilvl w:val="1"/>
          <w:numId w:val="26"/>
        </w:numPr>
        <w:rPr>
          <w:color w:val="000000" w:themeColor="text1"/>
        </w:rPr>
      </w:pPr>
      <w:del w:id="2370" w:author="Bryan Harter" w:date="2017-05-13T20:16:00Z">
        <w:r w:rsidDel="00C54EA8">
          <w:rPr>
            <w:rFonts w:ascii="Monaco" w:hAnsi="Monaco"/>
            <w:b/>
            <w:color w:val="FF0000"/>
            <w:sz w:val="22"/>
            <w:szCs w:val="22"/>
          </w:rPr>
          <w:delText>/</w:delText>
        </w:r>
      </w:del>
      <w:r>
        <w:rPr>
          <w:rFonts w:ascii="Monaco" w:hAnsi="Monaco"/>
          <w:b/>
          <w:color w:val="FF0000"/>
          <w:sz w:val="22"/>
          <w:szCs w:val="22"/>
        </w:rPr>
        <w:t>plasma_den</w:t>
      </w:r>
      <w:r w:rsidRPr="00944330">
        <w:rPr>
          <w:color w:val="000000" w:themeColor="text1"/>
        </w:rPr>
        <w:t>: Plasma densities</w:t>
      </w:r>
    </w:p>
    <w:p w14:paraId="57228D28" w14:textId="024CDE28" w:rsidR="006161CB" w:rsidRPr="00944330" w:rsidRDefault="006161CB" w:rsidP="006161CB">
      <w:pPr>
        <w:pStyle w:val="ListParagraph"/>
        <w:numPr>
          <w:ilvl w:val="1"/>
          <w:numId w:val="26"/>
        </w:numPr>
        <w:rPr>
          <w:color w:val="000000" w:themeColor="text1"/>
        </w:rPr>
      </w:pPr>
      <w:del w:id="2371" w:author="Bryan Harter" w:date="2017-05-13T20:16:00Z">
        <w:r w:rsidDel="00C54EA8">
          <w:rPr>
            <w:rFonts w:ascii="Monaco" w:hAnsi="Monaco"/>
            <w:b/>
            <w:color w:val="FF0000"/>
            <w:sz w:val="22"/>
            <w:szCs w:val="22"/>
          </w:rPr>
          <w:delText>/</w:delText>
        </w:r>
      </w:del>
      <w:r>
        <w:rPr>
          <w:rFonts w:ascii="Monaco" w:hAnsi="Monaco"/>
          <w:b/>
          <w:color w:val="FF0000"/>
          <w:sz w:val="22"/>
          <w:szCs w:val="22"/>
        </w:rPr>
        <w:t>plasma_temp</w:t>
      </w:r>
      <w:r w:rsidRPr="00944330">
        <w:rPr>
          <w:color w:val="000000" w:themeColor="text1"/>
        </w:rPr>
        <w:t>: Plasma Temperatures</w:t>
      </w:r>
    </w:p>
    <w:p w14:paraId="638E1F15" w14:textId="2571300B" w:rsidR="006161CB" w:rsidRPr="00944330" w:rsidRDefault="006161CB" w:rsidP="006161CB">
      <w:pPr>
        <w:pStyle w:val="ListParagraph"/>
        <w:numPr>
          <w:ilvl w:val="1"/>
          <w:numId w:val="26"/>
        </w:numPr>
        <w:rPr>
          <w:color w:val="000000" w:themeColor="text1"/>
        </w:rPr>
      </w:pPr>
      <w:del w:id="2372" w:author="Bryan Harter" w:date="2017-05-13T20:16:00Z">
        <w:r w:rsidDel="00C54EA8">
          <w:rPr>
            <w:rFonts w:ascii="Monaco" w:hAnsi="Monaco"/>
            <w:b/>
            <w:color w:val="FF0000"/>
            <w:sz w:val="22"/>
            <w:szCs w:val="22"/>
          </w:rPr>
          <w:delText>/</w:delText>
        </w:r>
      </w:del>
      <w:r>
        <w:rPr>
          <w:rFonts w:ascii="Monaco" w:hAnsi="Monaco"/>
          <w:b/>
          <w:color w:val="FF0000"/>
          <w:sz w:val="22"/>
          <w:szCs w:val="22"/>
        </w:rPr>
        <w:t>swia_h_vel</w:t>
      </w:r>
      <w:r w:rsidRPr="00944330">
        <w:rPr>
          <w:color w:val="000000" w:themeColor="text1"/>
        </w:rPr>
        <w:t>: H</w:t>
      </w:r>
      <w:r w:rsidRPr="00944330">
        <w:rPr>
          <w:color w:val="000000" w:themeColor="text1"/>
          <w:vertAlign w:val="superscript"/>
        </w:rPr>
        <w:t>+</w:t>
      </w:r>
      <w:r w:rsidRPr="00944330">
        <w:rPr>
          <w:color w:val="000000" w:themeColor="text1"/>
        </w:rPr>
        <w:t xml:space="preserve"> Flow velocity in MSO coordinates from SWIA</w:t>
      </w:r>
    </w:p>
    <w:p w14:paraId="5E4B4384" w14:textId="7802FB57" w:rsidR="006161CB" w:rsidRPr="00944330" w:rsidRDefault="006161CB" w:rsidP="006161CB">
      <w:pPr>
        <w:pStyle w:val="ListParagraph"/>
        <w:numPr>
          <w:ilvl w:val="1"/>
          <w:numId w:val="26"/>
        </w:numPr>
        <w:rPr>
          <w:color w:val="000000" w:themeColor="text1"/>
        </w:rPr>
      </w:pPr>
      <w:del w:id="2373" w:author="Bryan Harter" w:date="2017-05-13T20:16:00Z">
        <w:r w:rsidDel="00C54EA8">
          <w:rPr>
            <w:rFonts w:ascii="Monaco" w:hAnsi="Monaco"/>
            <w:b/>
            <w:color w:val="FF0000"/>
            <w:sz w:val="22"/>
            <w:szCs w:val="22"/>
          </w:rPr>
          <w:delText>/</w:delText>
        </w:r>
      </w:del>
      <w:r>
        <w:rPr>
          <w:rFonts w:ascii="Monaco" w:hAnsi="Monaco"/>
          <w:b/>
          <w:color w:val="FF0000"/>
          <w:sz w:val="22"/>
          <w:szCs w:val="22"/>
        </w:rPr>
        <w:t>static_h_vel</w:t>
      </w:r>
      <w:r w:rsidRPr="00944330">
        <w:rPr>
          <w:color w:val="000000" w:themeColor="text1"/>
        </w:rPr>
        <w:t>: H</w:t>
      </w:r>
      <w:r w:rsidRPr="00944330">
        <w:rPr>
          <w:color w:val="000000" w:themeColor="text1"/>
          <w:vertAlign w:val="superscript"/>
        </w:rPr>
        <w:t>+</w:t>
      </w:r>
      <w:r w:rsidRPr="00944330">
        <w:rPr>
          <w:color w:val="000000" w:themeColor="text1"/>
        </w:rPr>
        <w:t xml:space="preserve"> flow velocity in MSO coordinates from STATIC</w:t>
      </w:r>
    </w:p>
    <w:p w14:paraId="086A0575" w14:textId="1E8BE5FE" w:rsidR="006161CB" w:rsidRPr="00944330" w:rsidRDefault="006161CB" w:rsidP="006161CB">
      <w:pPr>
        <w:pStyle w:val="ListParagraph"/>
        <w:numPr>
          <w:ilvl w:val="1"/>
          <w:numId w:val="26"/>
        </w:numPr>
        <w:rPr>
          <w:color w:val="000000" w:themeColor="text1"/>
        </w:rPr>
      </w:pPr>
      <w:del w:id="2374" w:author="Bryan Harter" w:date="2017-05-13T20:16:00Z">
        <w:r w:rsidDel="00C54EA8">
          <w:rPr>
            <w:rFonts w:ascii="Monaco" w:hAnsi="Monaco"/>
            <w:b/>
            <w:color w:val="FF0000"/>
            <w:sz w:val="22"/>
            <w:szCs w:val="22"/>
          </w:rPr>
          <w:delText>/</w:delText>
        </w:r>
      </w:del>
      <w:r>
        <w:rPr>
          <w:rFonts w:ascii="Monaco" w:hAnsi="Monaco"/>
          <w:b/>
          <w:color w:val="FF0000"/>
          <w:sz w:val="22"/>
          <w:szCs w:val="22"/>
        </w:rPr>
        <w:t>static_o2_vel</w:t>
      </w:r>
      <w:r w:rsidRPr="00944330">
        <w:rPr>
          <w:color w:val="000000" w:themeColor="text1"/>
        </w:rPr>
        <w:t>: O</w:t>
      </w:r>
      <w:r w:rsidRPr="00944330">
        <w:rPr>
          <w:color w:val="000000" w:themeColor="text1"/>
          <w:vertAlign w:val="subscript"/>
        </w:rPr>
        <w:t>2</w:t>
      </w:r>
      <w:r w:rsidRPr="00944330">
        <w:rPr>
          <w:color w:val="000000" w:themeColor="text1"/>
          <w:vertAlign w:val="superscript"/>
        </w:rPr>
        <w:t>+</w:t>
      </w:r>
      <w:r w:rsidRPr="00944330">
        <w:rPr>
          <w:color w:val="000000" w:themeColor="text1"/>
        </w:rPr>
        <w:t xml:space="preserve"> flow velocity in MSO coords from STATIC</w:t>
      </w:r>
    </w:p>
    <w:p w14:paraId="66601F8F" w14:textId="7195E555" w:rsidR="006161CB" w:rsidRPr="00944330" w:rsidRDefault="006161CB" w:rsidP="006161CB">
      <w:pPr>
        <w:pStyle w:val="ListParagraph"/>
        <w:numPr>
          <w:ilvl w:val="1"/>
          <w:numId w:val="26"/>
        </w:numPr>
        <w:rPr>
          <w:color w:val="000000" w:themeColor="text1"/>
        </w:rPr>
      </w:pPr>
      <w:del w:id="2375" w:author="Bryan Harter" w:date="2017-05-13T20:16:00Z">
        <w:r w:rsidDel="00C54EA8">
          <w:rPr>
            <w:rFonts w:ascii="Monaco" w:hAnsi="Monaco"/>
            <w:b/>
            <w:color w:val="FF0000"/>
            <w:sz w:val="22"/>
            <w:szCs w:val="22"/>
          </w:rPr>
          <w:delText>/</w:delText>
        </w:r>
      </w:del>
      <w:r>
        <w:rPr>
          <w:rFonts w:ascii="Monaco" w:hAnsi="Monaco"/>
          <w:b/>
          <w:color w:val="FF0000"/>
          <w:sz w:val="22"/>
          <w:szCs w:val="22"/>
        </w:rPr>
        <w:t>static_flux</w:t>
      </w:r>
      <w:r w:rsidRPr="00944330">
        <w:rPr>
          <w:color w:val="000000" w:themeColor="text1"/>
        </w:rPr>
        <w:t>: H</w:t>
      </w:r>
      <w:r w:rsidRPr="00944330">
        <w:rPr>
          <w:color w:val="000000" w:themeColor="text1"/>
          <w:vertAlign w:val="superscript"/>
        </w:rPr>
        <w:t>+</w:t>
      </w:r>
      <w:r w:rsidRPr="00944330">
        <w:rPr>
          <w:color w:val="000000" w:themeColor="text1"/>
        </w:rPr>
        <w:t>/He</w:t>
      </w:r>
      <w:r w:rsidRPr="00944330">
        <w:rPr>
          <w:color w:val="000000" w:themeColor="text1"/>
          <w:vertAlign w:val="superscript"/>
        </w:rPr>
        <w:t>++</w:t>
      </w:r>
      <w:r w:rsidRPr="00944330">
        <w:rPr>
          <w:color w:val="000000" w:themeColor="text1"/>
        </w:rPr>
        <w:t xml:space="preserve"> and Pick-up Ion omni-directional fluxes</w:t>
      </w:r>
    </w:p>
    <w:p w14:paraId="10A7AAC9" w14:textId="0ADD947B" w:rsidR="006161CB" w:rsidRPr="00944330" w:rsidRDefault="006161CB" w:rsidP="006161CB">
      <w:pPr>
        <w:pStyle w:val="ListParagraph"/>
        <w:numPr>
          <w:ilvl w:val="1"/>
          <w:numId w:val="26"/>
        </w:numPr>
        <w:rPr>
          <w:color w:val="000000" w:themeColor="text1"/>
        </w:rPr>
      </w:pPr>
      <w:del w:id="2376" w:author="Bryan Harter" w:date="2017-05-13T20:16:00Z">
        <w:r w:rsidDel="00C54EA8">
          <w:rPr>
            <w:rFonts w:ascii="Monaco" w:hAnsi="Monaco"/>
            <w:b/>
            <w:color w:val="FF0000"/>
            <w:sz w:val="22"/>
            <w:szCs w:val="22"/>
          </w:rPr>
          <w:delText>/</w:delText>
        </w:r>
      </w:del>
      <w:r>
        <w:rPr>
          <w:rFonts w:ascii="Monaco" w:hAnsi="Monaco"/>
          <w:b/>
          <w:color w:val="FF0000"/>
          <w:sz w:val="22"/>
          <w:szCs w:val="22"/>
        </w:rPr>
        <w:t>static_energy</w:t>
      </w:r>
      <w:r w:rsidRPr="00944330">
        <w:rPr>
          <w:color w:val="000000" w:themeColor="text1"/>
        </w:rPr>
        <w:t>: H</w:t>
      </w:r>
      <w:r w:rsidRPr="00944330">
        <w:rPr>
          <w:color w:val="000000" w:themeColor="text1"/>
          <w:vertAlign w:val="superscript"/>
        </w:rPr>
        <w:t>+</w:t>
      </w:r>
      <w:r w:rsidRPr="00944330">
        <w:rPr>
          <w:color w:val="000000" w:themeColor="text1"/>
        </w:rPr>
        <w:t>/He</w:t>
      </w:r>
      <w:r w:rsidRPr="00944330">
        <w:rPr>
          <w:color w:val="000000" w:themeColor="text1"/>
          <w:vertAlign w:val="superscript"/>
        </w:rPr>
        <w:t>++</w:t>
      </w:r>
      <w:r w:rsidRPr="00944330">
        <w:rPr>
          <w:color w:val="000000" w:themeColor="text1"/>
        </w:rPr>
        <w:t xml:space="preserve"> and Pick-up Ion characteristic energies</w:t>
      </w:r>
    </w:p>
    <w:p w14:paraId="0B4FA1D6" w14:textId="528F239F" w:rsidR="006161CB" w:rsidRPr="00944330" w:rsidRDefault="006161CB" w:rsidP="006161CB">
      <w:pPr>
        <w:pStyle w:val="ListParagraph"/>
        <w:numPr>
          <w:ilvl w:val="1"/>
          <w:numId w:val="26"/>
        </w:numPr>
        <w:rPr>
          <w:color w:val="000000" w:themeColor="text1"/>
        </w:rPr>
      </w:pPr>
      <w:del w:id="2377" w:author="Bryan Harter" w:date="2017-05-13T20:16:00Z">
        <w:r w:rsidDel="00C54EA8">
          <w:rPr>
            <w:rFonts w:ascii="Monaco" w:hAnsi="Monaco"/>
            <w:b/>
            <w:color w:val="FF0000"/>
            <w:sz w:val="22"/>
            <w:szCs w:val="22"/>
          </w:rPr>
          <w:delText>/</w:delText>
        </w:r>
      </w:del>
      <w:r>
        <w:rPr>
          <w:rFonts w:ascii="Monaco" w:hAnsi="Monaco"/>
          <w:b/>
          <w:color w:val="FF0000"/>
          <w:sz w:val="22"/>
          <w:szCs w:val="22"/>
        </w:rPr>
        <w:t>sun_bar</w:t>
      </w:r>
      <w:r w:rsidRPr="00944330">
        <w:rPr>
          <w:color w:val="000000" w:themeColor="text1"/>
        </w:rPr>
        <w:t>: Indication of whether MAVE</w:t>
      </w:r>
      <w:ins w:id="2378" w:author="Bryan Harter" w:date="2017-05-13T20:18:00Z">
        <w:r w:rsidR="00C54EA8">
          <w:rPr>
            <w:color w:val="000000" w:themeColor="text1"/>
          </w:rPr>
          <w:t>N</w:t>
        </w:r>
      </w:ins>
      <w:del w:id="2379" w:author="Bryan Harter" w:date="2017-05-13T20:18:00Z">
        <w:r w:rsidRPr="00944330" w:rsidDel="00C54EA8">
          <w:rPr>
            <w:color w:val="000000" w:themeColor="text1"/>
          </w:rPr>
          <w:delText>n</w:delText>
        </w:r>
      </w:del>
      <w:r w:rsidRPr="00944330">
        <w:rPr>
          <w:color w:val="000000" w:themeColor="text1"/>
        </w:rPr>
        <w:t xml:space="preserve"> is in sunlight</w:t>
      </w:r>
    </w:p>
    <w:p w14:paraId="090046CB" w14:textId="17EA224D" w:rsidR="006161CB" w:rsidRPr="00944330" w:rsidRDefault="006161CB" w:rsidP="006161CB">
      <w:pPr>
        <w:pStyle w:val="ListParagraph"/>
        <w:numPr>
          <w:ilvl w:val="1"/>
          <w:numId w:val="26"/>
        </w:numPr>
        <w:rPr>
          <w:color w:val="000000" w:themeColor="text1"/>
        </w:rPr>
      </w:pPr>
      <w:del w:id="2380" w:author="Bryan Harter" w:date="2017-05-13T20:16:00Z">
        <w:r w:rsidDel="00C54EA8">
          <w:rPr>
            <w:rFonts w:ascii="Monaco" w:hAnsi="Monaco"/>
            <w:b/>
            <w:color w:val="FF0000"/>
            <w:sz w:val="22"/>
            <w:szCs w:val="22"/>
          </w:rPr>
          <w:delText>/</w:delText>
        </w:r>
      </w:del>
      <w:r>
        <w:rPr>
          <w:rFonts w:ascii="Monaco" w:hAnsi="Monaco"/>
          <w:b/>
          <w:color w:val="FF0000"/>
          <w:sz w:val="22"/>
          <w:szCs w:val="22"/>
        </w:rPr>
        <w:t>solar_wind</w:t>
      </w:r>
      <w:r w:rsidRPr="00944330">
        <w:rPr>
          <w:color w:val="000000" w:themeColor="text1"/>
        </w:rPr>
        <w:t>: solar wind dynamic pressure</w:t>
      </w:r>
    </w:p>
    <w:p w14:paraId="6AA88820" w14:textId="5C0A6F63" w:rsidR="006161CB" w:rsidRDefault="006161CB" w:rsidP="006161CB">
      <w:pPr>
        <w:pStyle w:val="ListParagraph"/>
        <w:numPr>
          <w:ilvl w:val="1"/>
          <w:numId w:val="26"/>
        </w:numPr>
        <w:rPr>
          <w:ins w:id="2381" w:author="Bryan Harter" w:date="2017-05-13T20:18:00Z"/>
          <w:color w:val="000000" w:themeColor="text1"/>
        </w:rPr>
      </w:pPr>
      <w:del w:id="2382" w:author="Bryan Harter" w:date="2017-05-13T20:16:00Z">
        <w:r w:rsidDel="00C54EA8">
          <w:rPr>
            <w:rFonts w:ascii="Monaco" w:hAnsi="Monaco"/>
            <w:b/>
            <w:color w:val="FF0000"/>
            <w:sz w:val="22"/>
            <w:szCs w:val="22"/>
          </w:rPr>
          <w:delText>/</w:delText>
        </w:r>
      </w:del>
      <w:r>
        <w:rPr>
          <w:rFonts w:ascii="Monaco" w:hAnsi="Monaco"/>
          <w:b/>
          <w:color w:val="FF0000"/>
          <w:sz w:val="22"/>
          <w:szCs w:val="22"/>
        </w:rPr>
        <w:t>ionosphere</w:t>
      </w:r>
      <w:r w:rsidRPr="00944330">
        <w:rPr>
          <w:color w:val="000000" w:themeColor="text1"/>
        </w:rPr>
        <w:t>: Electron Spectrum shape parameter</w:t>
      </w:r>
    </w:p>
    <w:p w14:paraId="585674A2" w14:textId="2BF81640" w:rsidR="00C54EA8" w:rsidRPr="00C54EA8" w:rsidRDefault="00C54EA8" w:rsidP="00C54EA8">
      <w:pPr>
        <w:pStyle w:val="ListParagraph"/>
        <w:numPr>
          <w:ilvl w:val="1"/>
          <w:numId w:val="26"/>
        </w:numPr>
        <w:rPr>
          <w:color w:val="000000" w:themeColor="text1"/>
          <w:rPrChange w:id="2383" w:author="Bryan Harter" w:date="2017-05-13T20:18:00Z">
            <w:rPr/>
          </w:rPrChange>
        </w:rPr>
        <w:pPrChange w:id="2384" w:author="Bryan Harter" w:date="2017-05-13T20:18:00Z">
          <w:pPr>
            <w:pStyle w:val="ListParagraph"/>
            <w:numPr>
              <w:ilvl w:val="1"/>
              <w:numId w:val="26"/>
            </w:numPr>
            <w:ind w:left="2167" w:hanging="360"/>
          </w:pPr>
        </w:pPrChange>
      </w:pPr>
      <w:ins w:id="2385" w:author="Bryan Harter" w:date="2017-05-13T20:18:00Z">
        <w:r>
          <w:rPr>
            <w:rFonts w:ascii="Monaco" w:hAnsi="Monaco"/>
            <w:b/>
            <w:color w:val="FF0000"/>
            <w:sz w:val="22"/>
            <w:szCs w:val="22"/>
          </w:rPr>
          <w:t>altitude</w:t>
        </w:r>
        <w:r w:rsidRPr="00944330">
          <w:rPr>
            <w:color w:val="000000" w:themeColor="text1"/>
          </w:rPr>
          <w:t>:</w:t>
        </w:r>
      </w:ins>
      <w:ins w:id="2386" w:author="Bryan Harter" w:date="2017-05-13T20:19:00Z">
        <w:r>
          <w:rPr>
            <w:color w:val="000000" w:themeColor="text1"/>
          </w:rPr>
          <w:t xml:space="preserve"> Spacecraft altitude</w:t>
        </w:r>
      </w:ins>
    </w:p>
    <w:p w14:paraId="5E7B1E2C" w14:textId="2B0772AF" w:rsidR="006161CB" w:rsidRPr="00944330" w:rsidRDefault="006161CB" w:rsidP="006161CB">
      <w:pPr>
        <w:pStyle w:val="ListParagraph"/>
        <w:numPr>
          <w:ilvl w:val="1"/>
          <w:numId w:val="26"/>
        </w:numPr>
        <w:rPr>
          <w:color w:val="000000" w:themeColor="text1"/>
        </w:rPr>
      </w:pPr>
      <w:del w:id="2387" w:author="Bryan Harter" w:date="2017-05-13T20:16:00Z">
        <w:r w:rsidDel="00C54EA8">
          <w:rPr>
            <w:rFonts w:ascii="Monaco" w:hAnsi="Monaco"/>
            <w:b/>
            <w:color w:val="FF0000"/>
            <w:sz w:val="22"/>
            <w:szCs w:val="22"/>
          </w:rPr>
          <w:delText>/</w:delText>
        </w:r>
      </w:del>
      <w:r>
        <w:rPr>
          <w:rFonts w:ascii="Monaco" w:hAnsi="Monaco"/>
          <w:b/>
          <w:color w:val="FF0000"/>
          <w:sz w:val="22"/>
          <w:szCs w:val="22"/>
        </w:rPr>
        <w:t>sc_pot</w:t>
      </w:r>
      <w:r w:rsidRPr="00944330">
        <w:rPr>
          <w:color w:val="000000" w:themeColor="text1"/>
        </w:rPr>
        <w:t>: Spacecraft potential</w:t>
      </w:r>
    </w:p>
    <w:p w14:paraId="65D90FB6" w14:textId="77777777" w:rsidR="005C20E7" w:rsidRDefault="005C20E7" w:rsidP="005C20E7">
      <w:pPr>
        <w:pStyle w:val="Heading4"/>
      </w:pPr>
      <w:r>
        <w:t>List of all accepted Arguments</w:t>
      </w:r>
    </w:p>
    <w:p w14:paraId="7F4AB824" w14:textId="272E18C4" w:rsidR="00A829FD" w:rsidRDefault="00BE1BD4" w:rsidP="00A829FD">
      <w:pPr>
        <w:pStyle w:val="ListParagraph"/>
        <w:numPr>
          <w:ilvl w:val="0"/>
          <w:numId w:val="26"/>
        </w:numPr>
      </w:pPr>
      <w:ins w:id="2388" w:author="Kevin McGouldrick" w:date="2015-11-17T13:31:00Z">
        <w:r>
          <w:rPr>
            <w:rFonts w:ascii="Monaco" w:hAnsi="Monaco"/>
            <w:b/>
            <w:color w:val="FF0000"/>
            <w:sz w:val="22"/>
            <w:szCs w:val="22"/>
          </w:rPr>
          <w:t>insitu</w:t>
        </w:r>
      </w:ins>
      <w:r w:rsidR="00AC008E">
        <w:t xml:space="preserve">: The input in-situ key parameter data structure produced by a previous call to </w:t>
      </w:r>
      <w:ins w:id="2389" w:author="Kevin McGouldrick" w:date="2015-11-17T13:31:00Z">
        <w:r>
          <w:rPr>
            <w:rFonts w:ascii="Monaco" w:hAnsi="Monaco"/>
            <w:b/>
            <w:color w:val="007F7F"/>
            <w:sz w:val="22"/>
            <w:szCs w:val="22"/>
          </w:rPr>
          <w:fldChar w:fldCharType="begin"/>
        </w:r>
        <w:r>
          <w:rPr>
            <w:rFonts w:ascii="Monaco" w:hAnsi="Monaco"/>
            <w:b/>
            <w:color w:val="007F7F"/>
            <w:sz w:val="22"/>
            <w:szCs w:val="22"/>
          </w:rPr>
          <w:instrText xml:space="preserve"> HYPERLINK  \l "_mvn_kp_read_6" </w:instrText>
        </w:r>
        <w:r>
          <w:rPr>
            <w:rFonts w:ascii="Monaco" w:hAnsi="Monaco"/>
            <w:b/>
            <w:color w:val="007F7F"/>
            <w:sz w:val="22"/>
            <w:szCs w:val="22"/>
          </w:rPr>
          <w:fldChar w:fldCharType="separate"/>
        </w:r>
        <w:r w:rsidR="00AC008E" w:rsidRPr="00BE1BD4">
          <w:rPr>
            <w:rStyle w:val="Hyperlink"/>
            <w:rFonts w:ascii="Monaco" w:hAnsi="Monaco"/>
            <w:b/>
            <w:sz w:val="22"/>
            <w:szCs w:val="22"/>
          </w:rPr>
          <w:t>mvn_kp_read</w:t>
        </w:r>
        <w:r>
          <w:rPr>
            <w:rFonts w:ascii="Monaco" w:hAnsi="Monaco"/>
            <w:b/>
            <w:color w:val="007F7F"/>
            <w:sz w:val="22"/>
            <w:szCs w:val="22"/>
          </w:rPr>
          <w:fldChar w:fldCharType="end"/>
        </w:r>
      </w:ins>
      <w:r w:rsidR="00AC008E">
        <w:t xml:space="preserve"> or </w:t>
      </w:r>
      <w:ins w:id="2390" w:author="Kevin McGouldrick" w:date="2015-11-17T13:32:00Z">
        <w:r>
          <w:rPr>
            <w:rFonts w:ascii="Monaco" w:hAnsi="Monaco"/>
            <w:b/>
            <w:color w:val="007F7F"/>
            <w:sz w:val="22"/>
            <w:szCs w:val="22"/>
          </w:rPr>
          <w:fldChar w:fldCharType="begin"/>
        </w:r>
        <w:r>
          <w:rPr>
            <w:rFonts w:ascii="Monaco" w:hAnsi="Monaco"/>
            <w:b/>
            <w:color w:val="007F7F"/>
            <w:sz w:val="22"/>
            <w:szCs w:val="22"/>
          </w:rPr>
          <w:instrText xml:space="preserve"> HYPERLINK  \l "_mvn_kp_insitu_search" </w:instrText>
        </w:r>
        <w:r>
          <w:rPr>
            <w:rFonts w:ascii="Monaco" w:hAnsi="Monaco"/>
            <w:b/>
            <w:color w:val="007F7F"/>
            <w:sz w:val="22"/>
            <w:szCs w:val="22"/>
          </w:rPr>
          <w:fldChar w:fldCharType="separate"/>
        </w:r>
        <w:r w:rsidR="00AC008E" w:rsidRPr="00BE1BD4">
          <w:rPr>
            <w:rStyle w:val="Hyperlink"/>
            <w:rFonts w:ascii="Monaco" w:hAnsi="Monaco"/>
            <w:b/>
            <w:sz w:val="22"/>
            <w:szCs w:val="22"/>
          </w:rPr>
          <w:t>mvn_kp_</w:t>
        </w:r>
        <w:r>
          <w:rPr>
            <w:rStyle w:val="Hyperlink"/>
            <w:rFonts w:ascii="Monaco" w:hAnsi="Monaco"/>
            <w:b/>
            <w:sz w:val="22"/>
            <w:szCs w:val="22"/>
          </w:rPr>
          <w:t>insitu_</w:t>
        </w:r>
        <w:r w:rsidR="00AC008E" w:rsidRPr="00BE1BD4">
          <w:rPr>
            <w:rStyle w:val="Hyperlink"/>
            <w:rFonts w:ascii="Monaco" w:hAnsi="Monaco"/>
            <w:b/>
            <w:sz w:val="22"/>
            <w:szCs w:val="22"/>
          </w:rPr>
          <w:t>search</w:t>
        </w:r>
        <w:r>
          <w:rPr>
            <w:rFonts w:ascii="Monaco" w:hAnsi="Monaco"/>
            <w:b/>
            <w:color w:val="007F7F"/>
            <w:sz w:val="22"/>
            <w:szCs w:val="22"/>
          </w:rPr>
          <w:fldChar w:fldCharType="end"/>
        </w:r>
      </w:ins>
      <w:r w:rsidR="00AC008E">
        <w:t>.</w:t>
      </w:r>
    </w:p>
    <w:p w14:paraId="6818AF7A" w14:textId="0C427B99" w:rsidR="00A829FD" w:rsidDel="00C54EA8" w:rsidRDefault="00A829FD" w:rsidP="00A829FD">
      <w:pPr>
        <w:pStyle w:val="ListParagraph"/>
        <w:numPr>
          <w:ilvl w:val="0"/>
          <w:numId w:val="26"/>
        </w:numPr>
        <w:rPr>
          <w:del w:id="2391" w:author="Bryan Harter" w:date="2017-05-13T20:20:00Z"/>
        </w:rPr>
      </w:pPr>
      <w:del w:id="2392" w:author="Bryan Harter" w:date="2017-05-13T20:20:00Z">
        <w:r w:rsidDel="00C54EA8">
          <w:rPr>
            <w:rFonts w:ascii="Monaco" w:hAnsi="Monaco"/>
            <w:b/>
            <w:color w:val="FF0000"/>
            <w:sz w:val="22"/>
            <w:szCs w:val="22"/>
          </w:rPr>
          <w:delText>time</w:delText>
        </w:r>
        <w:r w:rsidRPr="00A829FD" w:rsidDel="00C54EA8">
          <w:delText>:</w:delText>
        </w:r>
        <w:r w:rsidDel="00C54EA8">
          <w:delText xml:space="preserve"> This keyword enables the user to plot a subset of the in-situ KP data.  By default, the </w:delText>
        </w:r>
        <w:r w:rsidR="006C1D48" w:rsidDel="00C54EA8">
          <w:delText>all</w:delText>
        </w:r>
        <w:r w:rsidDel="00C54EA8">
          <w:delText xml:space="preserve"> of the data contained within the passed structure </w:delText>
        </w:r>
        <w:r w:rsidR="006C1D48" w:rsidDel="00C54EA8">
          <w:delText>are</w:delText>
        </w:r>
        <w:r w:rsidDel="00C54EA8">
          <w:delText xml:space="preserve"> plotted.  The user can choose the plotted time range in a number of formats: orbit, date-time string, or double precision UNIX time.</w:delText>
        </w:r>
      </w:del>
    </w:p>
    <w:p w14:paraId="41D5FBA0" w14:textId="42B2C29A" w:rsidR="00A829FD" w:rsidDel="00C54EA8" w:rsidRDefault="00A829FD" w:rsidP="00A829FD">
      <w:pPr>
        <w:pStyle w:val="ListParagraph"/>
        <w:numPr>
          <w:ilvl w:val="1"/>
          <w:numId w:val="26"/>
        </w:numPr>
        <w:rPr>
          <w:del w:id="2393" w:author="Bryan Harter" w:date="2017-05-13T20:20:00Z"/>
        </w:rPr>
      </w:pPr>
      <w:del w:id="2394" w:author="Bryan Harter" w:date="2017-05-13T20:20:00Z">
        <w:r w:rsidRPr="00AA54F9" w:rsidDel="00C54EA8">
          <w:rPr>
            <w:rFonts w:ascii="Monaco" w:hAnsi="Monaco"/>
            <w:b/>
            <w:color w:val="000000" w:themeColor="text1"/>
            <w:sz w:val="22"/>
            <w:szCs w:val="22"/>
          </w:rPr>
          <w:delText>Orbit</w:delText>
        </w:r>
        <w:r w:rsidRPr="00A829FD" w:rsidDel="00C54EA8">
          <w:delText>:</w:delText>
        </w:r>
        <w:r w:rsidR="006C1D48" w:rsidDel="00C54EA8">
          <w:delText xml:space="preserve"> A scalar integer or a two-</w:delText>
        </w:r>
        <w:r w:rsidDel="00C54EA8">
          <w:delText>value integer array that defines either the orbit to be plotted or the range of orbits to be plotted.</w:delText>
        </w:r>
      </w:del>
    </w:p>
    <w:p w14:paraId="6802E939" w14:textId="0710E8A4" w:rsidR="00A829FD" w:rsidDel="00C54EA8" w:rsidRDefault="00A829FD" w:rsidP="00A829FD">
      <w:pPr>
        <w:pStyle w:val="ListParagraph"/>
        <w:numPr>
          <w:ilvl w:val="1"/>
          <w:numId w:val="26"/>
        </w:numPr>
        <w:rPr>
          <w:del w:id="2395" w:author="Bryan Harter" w:date="2017-05-13T20:20:00Z"/>
        </w:rPr>
      </w:pPr>
      <w:del w:id="2396" w:author="Bryan Harter" w:date="2017-05-13T20:20:00Z">
        <w:r w:rsidRPr="00AA54F9" w:rsidDel="00C54EA8">
          <w:rPr>
            <w:rFonts w:ascii="Monaco" w:hAnsi="Monaco"/>
            <w:b/>
            <w:color w:val="000000" w:themeColor="text1"/>
            <w:sz w:val="22"/>
            <w:szCs w:val="22"/>
          </w:rPr>
          <w:delText>Date</w:delText>
        </w:r>
        <w:r w:rsidR="00AA54F9" w:rsidRPr="00AA54F9" w:rsidDel="00C54EA8">
          <w:rPr>
            <w:rFonts w:ascii="Monaco" w:hAnsi="Monaco"/>
            <w:b/>
            <w:color w:val="000000" w:themeColor="text1"/>
            <w:sz w:val="22"/>
            <w:szCs w:val="22"/>
          </w:rPr>
          <w:delText>/time string</w:delText>
        </w:r>
        <w:r w:rsidDel="00C54EA8">
          <w:delText>: Time in the format yyyy-mm-dd/hh:mm:ss</w:delText>
        </w:r>
        <w:r w:rsidR="00C77524" w:rsidDel="00C54EA8">
          <w:delText xml:space="preserve"> (N.B., PDS standard of yyyy-mm-ddThh:mm:ss is also accepted)</w:delText>
        </w:r>
        <w:r w:rsidDel="00C54EA8">
          <w:delText>.  If a single date-time string is provided, the procedure</w:delText>
        </w:r>
        <w:r w:rsidR="00D5514B" w:rsidDel="00C54EA8">
          <w:delText xml:space="preserve"> will interpret time as a start </w:delText>
        </w:r>
        <w:r w:rsidDel="00C54EA8">
          <w:delText xml:space="preserve">time.  </w:delText>
        </w:r>
        <w:r w:rsidR="00AA54F9" w:rsidDel="00C54EA8">
          <w:delText>If a two-element array of date-time strings is provided, it will be interpreted as a start-time and an end-time.</w:delText>
        </w:r>
      </w:del>
    </w:p>
    <w:p w14:paraId="7A9793CD" w14:textId="4FC43995" w:rsidR="00AA54F9" w:rsidDel="00C54EA8" w:rsidRDefault="00AA54F9" w:rsidP="00A829FD">
      <w:pPr>
        <w:pStyle w:val="ListParagraph"/>
        <w:numPr>
          <w:ilvl w:val="1"/>
          <w:numId w:val="26"/>
        </w:numPr>
        <w:rPr>
          <w:del w:id="2397" w:author="Bryan Harter" w:date="2017-05-13T20:20:00Z"/>
        </w:rPr>
      </w:pPr>
      <w:del w:id="2398" w:author="Bryan Harter" w:date="2017-05-13T20:20:00Z">
        <w:r w:rsidRPr="00AA54F9" w:rsidDel="00C54EA8">
          <w:rPr>
            <w:rFonts w:ascii="Monaco" w:hAnsi="Monaco"/>
            <w:b/>
            <w:color w:val="000000" w:themeColor="text1"/>
            <w:sz w:val="22"/>
            <w:szCs w:val="22"/>
          </w:rPr>
          <w:delText>UNIX time</w:delText>
        </w:r>
        <w:r w:rsidRPr="00AA54F9" w:rsidDel="00C54EA8">
          <w:delText>:</w:delText>
        </w:r>
        <w:r w:rsidDel="00C54EA8">
          <w:delText xml:space="preserve"> A </w:delText>
        </w:r>
        <w:r w:rsidRPr="00874E13" w:rsidDel="00C54EA8">
          <w:rPr>
            <w:b/>
            <w:color w:val="000000" w:themeColor="text1"/>
          </w:rPr>
          <w:delText>long integer</w:delText>
        </w:r>
        <w:r w:rsidDel="00C54EA8">
          <w:delText xml:space="preserve"> time interpreted, in the UNIX fashion, as seconds elapsed since 1 January 1970 00:00:00UTC.  As with the date-time string format option, if only one time is provided, it is interpreted as a start-time; if two, </w:delText>
        </w:r>
      </w:del>
      <w:ins w:id="2399" w:author="Kevin McGouldrick" w:date="2015-11-17T13:33:00Z">
        <w:del w:id="2400" w:author="Bryan Harter" w:date="2017-05-13T20:20:00Z">
          <w:r w:rsidR="00316214" w:rsidDel="00C54EA8">
            <w:delText xml:space="preserve">as </w:delText>
          </w:r>
        </w:del>
      </w:ins>
      <w:del w:id="2401" w:author="Bryan Harter" w:date="2017-05-13T20:20:00Z">
        <w:r w:rsidDel="00C54EA8">
          <w:delText>a start and end time.</w:delText>
        </w:r>
      </w:del>
    </w:p>
    <w:p w14:paraId="61971C47" w14:textId="5B498DCE" w:rsidR="00AA54F9" w:rsidDel="00C54EA8" w:rsidRDefault="00AA54F9" w:rsidP="00AA54F9">
      <w:pPr>
        <w:pStyle w:val="ListParagraph"/>
        <w:numPr>
          <w:ilvl w:val="0"/>
          <w:numId w:val="26"/>
        </w:numPr>
        <w:rPr>
          <w:del w:id="2402" w:author="Bryan Harter" w:date="2017-05-13T20:20:00Z"/>
        </w:rPr>
      </w:pPr>
      <w:del w:id="2403" w:author="Bryan Harter" w:date="2017-05-13T20:20:00Z">
        <w:r w:rsidDel="00C54EA8">
          <w:rPr>
            <w:rFonts w:ascii="Monaco" w:hAnsi="Monaco"/>
            <w:b/>
            <w:color w:val="FF0000"/>
            <w:sz w:val="22"/>
            <w:szCs w:val="22"/>
          </w:rPr>
          <w:lastRenderedPageBreak/>
          <w:delText>/range</w:delText>
        </w:r>
        <w:r w:rsidRPr="00AA54F9" w:rsidDel="00C54EA8">
          <w:delText>:</w:delText>
        </w:r>
        <w:r w:rsidDel="00C54EA8">
          <w:delText xml:space="preserve"> List the beginning and end times (and orbits) of the data contained in the passed data structure </w:delText>
        </w:r>
        <w:r w:rsidRPr="00AA54F9" w:rsidDel="00C54EA8">
          <w:rPr>
            <w:rFonts w:ascii="Monaco" w:hAnsi="Monaco"/>
            <w:color w:val="000000" w:themeColor="text1"/>
            <w:sz w:val="22"/>
            <w:szCs w:val="22"/>
          </w:rPr>
          <w:delText>kp_data</w:delText>
        </w:r>
        <w:r w:rsidDel="00C54EA8">
          <w:delText>.  N.B., No data will be plotted if this keyword is provided; all plotting keywords will be ignored.</w:delText>
        </w:r>
      </w:del>
    </w:p>
    <w:p w14:paraId="7F965DA3" w14:textId="77777777" w:rsidR="00C54EA8" w:rsidRDefault="00596068" w:rsidP="00596068">
      <w:pPr>
        <w:pStyle w:val="ListParagraph"/>
        <w:numPr>
          <w:ilvl w:val="0"/>
          <w:numId w:val="26"/>
        </w:numPr>
        <w:rPr>
          <w:ins w:id="2404" w:author="Bryan Harter" w:date="2017-05-13T20:20:00Z"/>
        </w:rPr>
      </w:pPr>
      <w:ins w:id="2405" w:author="Kevin McGouldrick" w:date="2015-11-18T16:18:00Z">
        <w:del w:id="2406" w:author="Bryan Harter" w:date="2017-05-13T20:19:00Z">
          <w:r w:rsidRPr="003A79D8" w:rsidDel="00C54EA8">
            <w:rPr>
              <w:rFonts w:ascii="Monaco" w:hAnsi="Monaco"/>
              <w:b/>
              <w:color w:val="FF0000"/>
              <w:sz w:val="22"/>
              <w:szCs w:val="22"/>
            </w:rPr>
            <w:delText>/</w:delText>
          </w:r>
        </w:del>
        <w:r w:rsidRPr="003A79D8">
          <w:rPr>
            <w:rFonts w:ascii="Monaco" w:hAnsi="Monaco"/>
            <w:b/>
            <w:color w:val="FF0000"/>
            <w:sz w:val="22"/>
            <w:szCs w:val="22"/>
          </w:rPr>
          <w:t>list</w:t>
        </w:r>
      </w:ins>
      <w:ins w:id="2407" w:author="Bryan Harter" w:date="2017-05-13T20:19:00Z">
        <w:r w:rsidR="00C54EA8">
          <w:rPr>
            <w:rFonts w:ascii="Monaco" w:hAnsi="Monaco"/>
            <w:b/>
            <w:color w:val="FF0000"/>
            <w:sz w:val="22"/>
            <w:szCs w:val="22"/>
          </w:rPr>
          <w:t>_plots</w:t>
        </w:r>
      </w:ins>
      <w:ins w:id="2408" w:author="Kevin McGouldrick" w:date="2015-11-18T16:18:00Z">
        <w:r>
          <w:t>: Display a</w:t>
        </w:r>
      </w:ins>
      <w:ins w:id="2409" w:author="Bryan Harter" w:date="2017-05-13T20:19:00Z">
        <w:r w:rsidR="00C54EA8">
          <w:t xml:space="preserve"> list of </w:t>
        </w:r>
      </w:ins>
      <w:ins w:id="2410" w:author="Bryan Harter" w:date="2017-05-13T20:20:00Z">
        <w:r w:rsidR="00C54EA8">
          <w:t>all available plots and a brief description</w:t>
        </w:r>
      </w:ins>
    </w:p>
    <w:p w14:paraId="2C09EB4E" w14:textId="24E5DBA2" w:rsidR="00596068" w:rsidRDefault="00C54EA8" w:rsidP="00C54EA8">
      <w:pPr>
        <w:pStyle w:val="ListParagraph"/>
        <w:numPr>
          <w:ilvl w:val="0"/>
          <w:numId w:val="26"/>
        </w:numPr>
        <w:rPr>
          <w:ins w:id="2411" w:author="Kevin McGouldrick" w:date="2015-11-18T16:18:00Z"/>
        </w:rPr>
        <w:pPrChange w:id="2412" w:author="Bryan Harter" w:date="2017-05-13T20:21:00Z">
          <w:pPr>
            <w:pStyle w:val="ListParagraph"/>
            <w:numPr>
              <w:numId w:val="26"/>
            </w:numPr>
            <w:ind w:left="1447" w:hanging="360"/>
          </w:pPr>
        </w:pPrChange>
      </w:pPr>
      <w:ins w:id="2413" w:author="Bryan Harter" w:date="2017-05-13T20:20:00Z">
        <w:r>
          <w:rPr>
            <w:rFonts w:ascii="Monaco" w:hAnsi="Monaco"/>
            <w:b/>
            <w:color w:val="FF0000"/>
            <w:sz w:val="22"/>
            <w:szCs w:val="22"/>
          </w:rPr>
          <w:t>title</w:t>
        </w:r>
        <w:r>
          <w:t>: The title of the plots</w:t>
        </w:r>
      </w:ins>
      <w:ins w:id="2414" w:author="Kevin McGouldrick" w:date="2015-11-18T16:18:00Z">
        <w:del w:id="2415" w:author="Bryan Harter" w:date="2017-05-13T20:19:00Z">
          <w:r w:rsidR="00596068" w:rsidDel="00C54EA8">
            <w:delText>n ordered list of all parameters present in the data structure.  The items are listed by index, and by instrument followed by name.  If instead this keyword is assigned to a variable, then the list is stored in that variable as an array of strings.</w:delText>
          </w:r>
        </w:del>
      </w:ins>
    </w:p>
    <w:p w14:paraId="5CF19E77" w14:textId="3F0DB724" w:rsidR="00765FA6" w:rsidRPr="00B80CC5" w:rsidDel="00C54EA8" w:rsidRDefault="002C3681" w:rsidP="005C20E7">
      <w:pPr>
        <w:pStyle w:val="ListParagraph"/>
        <w:numPr>
          <w:ilvl w:val="0"/>
          <w:numId w:val="26"/>
        </w:numPr>
        <w:rPr>
          <w:del w:id="2416" w:author="Bryan Harter" w:date="2017-05-13T20:20:00Z"/>
        </w:rPr>
      </w:pPr>
      <w:del w:id="2417" w:author="Bryan Harter" w:date="2017-05-13T20:20:00Z">
        <w:r w:rsidRPr="00B80CC5" w:rsidDel="00C54EA8">
          <w:rPr>
            <w:rFonts w:ascii="Monaco" w:hAnsi="Monaco"/>
            <w:b/>
            <w:color w:val="FF0000"/>
            <w:sz w:val="22"/>
            <w:szCs w:val="22"/>
          </w:rPr>
          <w:delText>/altitude</w:delText>
        </w:r>
        <w:r w:rsidR="00A829FD" w:rsidRPr="00B80CC5" w:rsidDel="00C54EA8">
          <w:delText xml:space="preserve">: </w:delText>
        </w:r>
        <w:r w:rsidR="00B80CC5" w:rsidRPr="00B80CC5" w:rsidDel="00C54EA8">
          <w:delText>Include the spacecraft altitude as a secondary x-axis.</w:delText>
        </w:r>
        <w:bookmarkStart w:id="2418" w:name="_Toc482474290"/>
        <w:bookmarkStart w:id="2419" w:name="_Toc482474775"/>
        <w:bookmarkEnd w:id="2418"/>
        <w:bookmarkEnd w:id="2419"/>
      </w:del>
    </w:p>
    <w:p w14:paraId="533CB38D" w14:textId="108BFF97" w:rsidR="005C20E7" w:rsidDel="00C54EA8" w:rsidRDefault="005C20E7" w:rsidP="005C20E7">
      <w:pPr>
        <w:pStyle w:val="ListParagraph"/>
        <w:numPr>
          <w:ilvl w:val="0"/>
          <w:numId w:val="26"/>
        </w:numPr>
        <w:rPr>
          <w:del w:id="2420" w:author="Bryan Harter" w:date="2017-05-13T20:20:00Z"/>
        </w:rPr>
      </w:pPr>
      <w:del w:id="2421" w:author="Bryan Harter" w:date="2017-05-13T20:20:00Z">
        <w:r w:rsidRPr="00AC008E" w:rsidDel="00C54EA8">
          <w:rPr>
            <w:rFonts w:ascii="Monaco" w:hAnsi="Monaco"/>
            <w:b/>
            <w:color w:val="FF0000"/>
            <w:sz w:val="22"/>
            <w:szCs w:val="22"/>
          </w:rPr>
          <w:delText>/debug</w:delText>
        </w:r>
        <w:r w:rsidDel="00C54EA8">
          <w:delText>: On error, “stop immediately at the offending statement and print the current program stack.”  I.e., a less graceful but more informative exit from the procedure upon the occasion of an error.</w:delText>
        </w:r>
        <w:bookmarkStart w:id="2422" w:name="_Toc482474291"/>
        <w:bookmarkStart w:id="2423" w:name="_Toc482474776"/>
        <w:bookmarkEnd w:id="2422"/>
        <w:bookmarkEnd w:id="2423"/>
      </w:del>
    </w:p>
    <w:p w14:paraId="3853BEAD" w14:textId="7055D49C" w:rsidR="005C20E7" w:rsidRPr="005C20E7" w:rsidDel="00C54EA8" w:rsidRDefault="005C20E7" w:rsidP="005C20E7">
      <w:pPr>
        <w:pStyle w:val="ListParagraph"/>
        <w:numPr>
          <w:ilvl w:val="0"/>
          <w:numId w:val="26"/>
        </w:numPr>
        <w:rPr>
          <w:del w:id="2424" w:author="Bryan Harter" w:date="2017-05-13T20:20:00Z"/>
        </w:rPr>
      </w:pPr>
      <w:del w:id="2425" w:author="Bryan Harter" w:date="2017-05-13T20:20:00Z">
        <w:r w:rsidRPr="00AC008E" w:rsidDel="00C54EA8">
          <w:rPr>
            <w:rFonts w:ascii="Monaco" w:hAnsi="Monaco"/>
            <w:b/>
            <w:color w:val="FF0000"/>
            <w:sz w:val="22"/>
            <w:szCs w:val="22"/>
          </w:rPr>
          <w:delText>/help</w:delText>
        </w:r>
        <w:r w:rsidRPr="00AC008E" w:rsidDel="00C54EA8">
          <w:rPr>
            <w:color w:val="000000" w:themeColor="text1"/>
          </w:rPr>
          <w:delText>:</w:delText>
        </w:r>
        <w:r w:rsidDel="00C54EA8">
          <w:delText xml:space="preserve"> Invoke this list.</w:delText>
        </w:r>
        <w:bookmarkStart w:id="2426" w:name="_Toc482474292"/>
        <w:bookmarkStart w:id="2427" w:name="_Toc482474777"/>
        <w:bookmarkEnd w:id="2426"/>
        <w:bookmarkEnd w:id="2427"/>
      </w:del>
    </w:p>
    <w:p w14:paraId="7FC6CA96" w14:textId="35CD29DA" w:rsidR="005C20E7" w:rsidDel="006C39E2" w:rsidRDefault="005C20E7" w:rsidP="005C20E7">
      <w:pPr>
        <w:pStyle w:val="Heading3"/>
        <w:rPr>
          <w:del w:id="2428" w:author="Bryan Harter" w:date="2017-05-13T17:23:00Z"/>
        </w:rPr>
      </w:pPr>
      <w:del w:id="2429" w:author="Bryan Harter" w:date="2017-05-13T17:23:00Z">
        <w:r w:rsidDel="006C39E2">
          <w:delText>mvn_kp_</w:delText>
        </w:r>
        <w:r w:rsidR="00AC008E" w:rsidDel="006C39E2">
          <w:delText>t</w:delText>
        </w:r>
        <w:r w:rsidDel="006C39E2">
          <w:delText>plot</w:delText>
        </w:r>
        <w:bookmarkStart w:id="2430" w:name="_Toc482474293"/>
        <w:bookmarkStart w:id="2431" w:name="_Toc482474778"/>
        <w:bookmarkEnd w:id="2430"/>
        <w:bookmarkEnd w:id="2431"/>
      </w:del>
    </w:p>
    <w:p w14:paraId="0856D13C" w14:textId="79A29F29" w:rsidR="005C20E7" w:rsidRPr="00E65F70" w:rsidDel="006C39E2" w:rsidRDefault="005C20E7" w:rsidP="005C20E7">
      <w:pPr>
        <w:pStyle w:val="Heading4"/>
        <w:rPr>
          <w:del w:id="2432" w:author="Bryan Harter" w:date="2017-05-13T17:23:00Z"/>
        </w:rPr>
      </w:pPr>
      <w:del w:id="2433" w:author="Bryan Harter" w:date="2017-05-13T17:23:00Z">
        <w:r w:rsidDel="006C39E2">
          <w:delText>Description</w:delText>
        </w:r>
        <w:bookmarkStart w:id="2434" w:name="_Toc482474294"/>
        <w:bookmarkStart w:id="2435" w:name="_Toc482474779"/>
        <w:bookmarkEnd w:id="2434"/>
        <w:bookmarkEnd w:id="2435"/>
      </w:del>
    </w:p>
    <w:p w14:paraId="05A59E47" w14:textId="5C6DDD70" w:rsidR="005C20E7" w:rsidRPr="007B2645" w:rsidDel="006C39E2" w:rsidRDefault="002A1C18" w:rsidP="005C20E7">
      <w:pPr>
        <w:pStyle w:val="ListParagraph"/>
        <w:ind w:left="1080"/>
        <w:rPr>
          <w:del w:id="2436" w:author="Bryan Harter" w:date="2017-05-13T17:23:00Z"/>
        </w:rPr>
      </w:pPr>
      <w:del w:id="2437" w:author="Bryan Harter" w:date="2017-05-13T17:23:00Z">
        <w:r w:rsidDel="006C39E2">
          <w:rPr>
            <w:rFonts w:cs="Monaco"/>
          </w:rPr>
          <w:delText xml:space="preserve">Invoke the SSL Berkeley Tplot routines from within the MAVEn IDL </w:delText>
        </w:r>
        <w:r w:rsidR="000935B9" w:rsidDel="006C39E2">
          <w:rPr>
            <w:rFonts w:cs="Monaco"/>
          </w:rPr>
          <w:delText>Toolkit.  A user familiar with T</w:delText>
        </w:r>
        <w:r w:rsidDel="006C39E2">
          <w:rPr>
            <w:rFonts w:cs="Monaco"/>
          </w:rPr>
          <w:delText>plot may wish to use this routine to qu</w:delText>
        </w:r>
        <w:r w:rsidR="000935B9" w:rsidDel="006C39E2">
          <w:rPr>
            <w:rFonts w:cs="Monaco"/>
          </w:rPr>
          <w:delText>ickly extract MAVEn KP data to T</w:delText>
        </w:r>
        <w:r w:rsidDel="006C39E2">
          <w:rPr>
            <w:rFonts w:cs="Monaco"/>
          </w:rPr>
          <w:delText>plot variables.</w:delText>
        </w:r>
        <w:bookmarkStart w:id="2438" w:name="_Toc482474295"/>
        <w:bookmarkStart w:id="2439" w:name="_Toc482474780"/>
        <w:bookmarkEnd w:id="2438"/>
        <w:bookmarkEnd w:id="2439"/>
      </w:del>
    </w:p>
    <w:p w14:paraId="3DB5B51A" w14:textId="7DD4F81C" w:rsidR="005C20E7" w:rsidDel="006C39E2" w:rsidRDefault="005C20E7" w:rsidP="005C20E7">
      <w:pPr>
        <w:pStyle w:val="Heading4"/>
        <w:rPr>
          <w:del w:id="2440" w:author="Bryan Harter" w:date="2017-05-13T17:23:00Z"/>
        </w:rPr>
      </w:pPr>
      <w:del w:id="2441" w:author="Bryan Harter" w:date="2017-05-13T17:23:00Z">
        <w:r w:rsidDel="006C39E2">
          <w:delText>Example Usage</w:delText>
        </w:r>
        <w:bookmarkStart w:id="2442" w:name="_Toc482474296"/>
        <w:bookmarkStart w:id="2443" w:name="_Toc482474781"/>
        <w:bookmarkEnd w:id="2442"/>
        <w:bookmarkEnd w:id="2443"/>
      </w:del>
    </w:p>
    <w:p w14:paraId="1E450025" w14:textId="776CC776" w:rsidR="001E11A2" w:rsidDel="006C39E2" w:rsidRDefault="002A1C18" w:rsidP="001E11A2">
      <w:pPr>
        <w:pStyle w:val="ListParagraph"/>
        <w:numPr>
          <w:ilvl w:val="0"/>
          <w:numId w:val="25"/>
        </w:numPr>
        <w:ind w:left="990" w:hanging="270"/>
        <w:rPr>
          <w:del w:id="2444" w:author="Bryan Harter" w:date="2017-05-13T17:23:00Z"/>
        </w:rPr>
      </w:pPr>
      <w:del w:id="2445" w:author="Bryan Harter" w:date="2017-05-13T17:23:00Z">
        <w:r w:rsidDel="006C39E2">
          <w:delText>List all available Key Parameters within the data structure.  N.B, the indexing use</w:delText>
        </w:r>
        <w:r w:rsidR="000935B9" w:rsidDel="006C39E2">
          <w:delText>d by T</w:delText>
        </w:r>
        <w:r w:rsidDel="006C39E2">
          <w:delText xml:space="preserve">plot may differ from that used by </w:delText>
        </w:r>
        <w:r w:rsidRPr="00C77524" w:rsidDel="006C39E2">
          <w:rPr>
            <w:rFonts w:ascii="Monaco" w:hAnsi="Monaco"/>
            <w:b/>
            <w:color w:val="007F7F"/>
            <w:sz w:val="22"/>
            <w:szCs w:val="22"/>
          </w:rPr>
          <w:delText>mvn_kp_plot</w:delText>
        </w:r>
        <w:r w:rsidDel="006C39E2">
          <w:delText xml:space="preserve"> and </w:delText>
        </w:r>
        <w:r w:rsidRPr="00C77524" w:rsidDel="006C39E2">
          <w:rPr>
            <w:rFonts w:ascii="Monaco" w:hAnsi="Monaco"/>
            <w:b/>
            <w:color w:val="007F7F"/>
            <w:sz w:val="22"/>
            <w:szCs w:val="22"/>
          </w:rPr>
          <w:delText>mvn_kp_altplot</w:delText>
        </w:r>
        <w:r w:rsidDel="006C39E2">
          <w:delText>.</w:delText>
        </w:r>
        <w:bookmarkStart w:id="2446" w:name="_Toc482474297"/>
        <w:bookmarkStart w:id="2447" w:name="_Toc482474782"/>
        <w:bookmarkEnd w:id="2446"/>
        <w:bookmarkEnd w:id="2447"/>
      </w:del>
    </w:p>
    <w:p w14:paraId="582344E9" w14:textId="232CEBC3" w:rsidR="001E11A2" w:rsidRPr="008D5222" w:rsidDel="006C39E2" w:rsidRDefault="001E11A2" w:rsidP="001E11A2">
      <w:pPr>
        <w:pStyle w:val="ListParagraph"/>
        <w:ind w:left="990"/>
        <w:rPr>
          <w:del w:id="2448" w:author="Bryan Harter" w:date="2017-05-13T17:23:00Z"/>
        </w:rPr>
      </w:pPr>
      <w:bookmarkStart w:id="2449" w:name="_Toc482474298"/>
      <w:bookmarkStart w:id="2450" w:name="_Toc482474783"/>
      <w:bookmarkEnd w:id="2449"/>
      <w:bookmarkEnd w:id="2450"/>
    </w:p>
    <w:p w14:paraId="5C1784B2" w14:textId="0E6A4AC2" w:rsidR="001E11A2" w:rsidDel="006C39E2" w:rsidRDefault="001E11A2" w:rsidP="001E11A2">
      <w:pPr>
        <w:ind w:left="990"/>
        <w:rPr>
          <w:del w:id="2451" w:author="Bryan Harter" w:date="2017-05-13T17:23:00Z"/>
          <w:rFonts w:ascii="Monaco" w:hAnsi="Monaco"/>
          <w:color w:val="FF0000"/>
          <w:sz w:val="22"/>
          <w:szCs w:val="22"/>
        </w:rPr>
      </w:pPr>
      <w:del w:id="2452" w:author="Bryan Harter" w:date="2017-05-13T16:55:00Z">
        <w:r w:rsidDel="009F3D8A">
          <w:rPr>
            <w:rFonts w:ascii="Monaco" w:hAnsi="Monaco"/>
            <w:sz w:val="22"/>
            <w:szCs w:val="22"/>
          </w:rPr>
          <w:delText>IDL&gt;</w:delText>
        </w:r>
      </w:del>
      <w:del w:id="2453"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R="002A1C18" w:rsidDel="006C39E2">
          <w:rPr>
            <w:rFonts w:ascii="Monaco" w:hAnsi="Monaco"/>
            <w:b/>
            <w:color w:val="007F7F"/>
            <w:sz w:val="22"/>
            <w:szCs w:val="22"/>
          </w:rPr>
          <w:delText>t</w:delText>
        </w:r>
        <w:r w:rsidRPr="00583F89" w:rsidDel="006C39E2">
          <w:rPr>
            <w:rFonts w:ascii="Monaco" w:hAnsi="Monaco"/>
            <w:b/>
            <w:color w:val="007F7F"/>
            <w:sz w:val="22"/>
            <w:szCs w:val="22"/>
          </w:rPr>
          <w:delText>plot</w:delText>
        </w:r>
        <w:r w:rsidRPr="00602BF1" w:rsidDel="006C39E2">
          <w:rPr>
            <w:rFonts w:ascii="Monaco" w:hAnsi="Monaco"/>
            <w:sz w:val="22"/>
            <w:szCs w:val="22"/>
          </w:rPr>
          <w:delText xml:space="preserve">, </w:delText>
        </w:r>
        <w:r w:rsidR="002A1C18" w:rsidDel="006C39E2">
          <w:rPr>
            <w:rFonts w:ascii="Monaco" w:hAnsi="Monaco"/>
            <w:sz w:val="22"/>
            <w:szCs w:val="22"/>
          </w:rPr>
          <w:delText xml:space="preserve">insitu, </w:delText>
        </w:r>
        <w:r w:rsidR="002A1C18" w:rsidDel="006C39E2">
          <w:rPr>
            <w:rFonts w:ascii="Monaco" w:hAnsi="Monaco"/>
            <w:color w:val="FF0000"/>
            <w:sz w:val="22"/>
            <w:szCs w:val="22"/>
          </w:rPr>
          <w:delText>/list</w:delText>
        </w:r>
        <w:bookmarkStart w:id="2454" w:name="_Toc482474299"/>
        <w:bookmarkStart w:id="2455" w:name="_Toc482474784"/>
        <w:bookmarkEnd w:id="2454"/>
        <w:bookmarkEnd w:id="2455"/>
      </w:del>
    </w:p>
    <w:p w14:paraId="0D4A89A4" w14:textId="1EC2B19F" w:rsidR="001E11A2" w:rsidRPr="00CA6AC3" w:rsidDel="006C39E2" w:rsidRDefault="001E11A2" w:rsidP="001E11A2">
      <w:pPr>
        <w:rPr>
          <w:del w:id="2456" w:author="Bryan Harter" w:date="2017-05-13T17:23:00Z"/>
        </w:rPr>
      </w:pPr>
      <w:bookmarkStart w:id="2457" w:name="_Toc482474300"/>
      <w:bookmarkStart w:id="2458" w:name="_Toc482474785"/>
      <w:bookmarkEnd w:id="2457"/>
      <w:bookmarkEnd w:id="2458"/>
    </w:p>
    <w:p w14:paraId="7F8F1E68" w14:textId="1AA3CAB4" w:rsidR="001E11A2" w:rsidDel="006C39E2" w:rsidRDefault="001E11A2" w:rsidP="001E11A2">
      <w:pPr>
        <w:pStyle w:val="ListParagraph"/>
        <w:numPr>
          <w:ilvl w:val="0"/>
          <w:numId w:val="25"/>
        </w:numPr>
        <w:ind w:left="990" w:hanging="270"/>
        <w:rPr>
          <w:del w:id="2459" w:author="Bryan Harter" w:date="2017-05-13T17:23:00Z"/>
        </w:rPr>
      </w:pPr>
      <w:del w:id="2460" w:author="Bryan Harter" w:date="2017-05-13T17:23:00Z">
        <w:r w:rsidDel="006C39E2">
          <w:delText xml:space="preserve">Create </w:delText>
        </w:r>
        <w:r w:rsidR="002A1C18" w:rsidDel="006C39E2">
          <w:delText xml:space="preserve">a single </w:delText>
        </w:r>
      </w:del>
      <w:ins w:id="2461" w:author="Kevin McGouldrick" w:date="2015-11-17T13:34:00Z">
        <w:del w:id="2462" w:author="Bryan Harter" w:date="2017-05-13T17:23:00Z">
          <w:r w:rsidR="00316214" w:rsidDel="006C39E2">
            <w:delText>T</w:delText>
          </w:r>
        </w:del>
      </w:ins>
      <w:del w:id="2463" w:author="Bryan Harter" w:date="2017-05-13T17:23:00Z">
        <w:r w:rsidR="002A1C18" w:rsidDel="006C39E2">
          <w:delText xml:space="preserve">plot variable from the Langmuir Probe electron density key parameter data (first line), and then </w:delText>
        </w:r>
        <w:r w:rsidR="000935B9" w:rsidDel="006C39E2">
          <w:delText>plot it using the SSL Berkeley T</w:delText>
        </w:r>
        <w:r w:rsidR="002A1C18" w:rsidDel="006C39E2">
          <w:delText xml:space="preserve">plot software (second line).  N.B., invocation of </w:delText>
        </w:r>
        <w:r w:rsidR="002A1C18" w:rsidRPr="00C77524" w:rsidDel="006C39E2">
          <w:rPr>
            <w:rFonts w:ascii="Monaco" w:hAnsi="Monaco"/>
            <w:b/>
            <w:color w:val="007F7F"/>
            <w:sz w:val="22"/>
            <w:szCs w:val="22"/>
          </w:rPr>
          <w:delText>mvn_kp_tplot</w:delText>
        </w:r>
        <w:r w:rsidR="002A1C18" w:rsidDel="006C39E2">
          <w:delText xml:space="preserve"> merely “sets the table” for the </w:delText>
        </w:r>
      </w:del>
      <w:ins w:id="2464" w:author="Kevin McGouldrick" w:date="2015-11-17T13:35:00Z">
        <w:del w:id="2465" w:author="Bryan Harter" w:date="2017-05-13T17:23:00Z">
          <w:r w:rsidR="00316214" w:rsidDel="006C39E2">
            <w:delText>T</w:delText>
          </w:r>
        </w:del>
      </w:ins>
      <w:del w:id="2466" w:author="Bryan Harter" w:date="2017-05-13T17:23:00Z">
        <w:r w:rsidR="002A1C18" w:rsidDel="006C39E2">
          <w:delText>plot package to then generate the plots.</w:delText>
        </w:r>
        <w:bookmarkStart w:id="2467" w:name="_Toc482474301"/>
        <w:bookmarkStart w:id="2468" w:name="_Toc482474786"/>
        <w:bookmarkEnd w:id="2467"/>
        <w:bookmarkEnd w:id="2468"/>
      </w:del>
    </w:p>
    <w:p w14:paraId="308E8713" w14:textId="18A421C0" w:rsidR="001E11A2" w:rsidRPr="008D5222" w:rsidDel="006C39E2" w:rsidRDefault="001E11A2" w:rsidP="001E11A2">
      <w:pPr>
        <w:pStyle w:val="ListParagraph"/>
        <w:ind w:left="990"/>
        <w:rPr>
          <w:del w:id="2469" w:author="Bryan Harter" w:date="2017-05-13T17:23:00Z"/>
        </w:rPr>
      </w:pPr>
      <w:bookmarkStart w:id="2470" w:name="_Toc482474302"/>
      <w:bookmarkStart w:id="2471" w:name="_Toc482474787"/>
      <w:bookmarkEnd w:id="2470"/>
      <w:bookmarkEnd w:id="2471"/>
    </w:p>
    <w:p w14:paraId="3AC6A470" w14:textId="2ECF4E44" w:rsidR="002A1C18" w:rsidDel="006C39E2" w:rsidRDefault="001E11A2" w:rsidP="002A1C18">
      <w:pPr>
        <w:ind w:left="990"/>
        <w:rPr>
          <w:del w:id="2472" w:author="Bryan Harter" w:date="2017-05-13T17:23:00Z"/>
          <w:rFonts w:ascii="Monaco" w:hAnsi="Monaco"/>
          <w:color w:val="FF0000"/>
          <w:sz w:val="22"/>
          <w:szCs w:val="22"/>
        </w:rPr>
      </w:pPr>
      <w:del w:id="2473" w:author="Bryan Harter" w:date="2017-05-13T16:55:00Z">
        <w:r w:rsidDel="009F3D8A">
          <w:rPr>
            <w:rFonts w:ascii="Monaco" w:hAnsi="Monaco"/>
            <w:sz w:val="22"/>
            <w:szCs w:val="22"/>
          </w:rPr>
          <w:delText>IDL&gt;</w:delText>
        </w:r>
      </w:del>
      <w:del w:id="2474"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R="002A1C18" w:rsidDel="006C39E2">
          <w:rPr>
            <w:rFonts w:ascii="Monaco" w:hAnsi="Monaco"/>
            <w:b/>
            <w:color w:val="007F7F"/>
            <w:sz w:val="22"/>
            <w:szCs w:val="22"/>
          </w:rPr>
          <w:delText>t</w:delText>
        </w:r>
        <w:r w:rsidRPr="00583F89" w:rsidDel="006C39E2">
          <w:rPr>
            <w:rFonts w:ascii="Monaco" w:hAnsi="Monaco"/>
            <w:b/>
            <w:color w:val="007F7F"/>
            <w:sz w:val="22"/>
            <w:szCs w:val="22"/>
          </w:rPr>
          <w:delText>plot</w:delText>
        </w:r>
        <w:r w:rsidRPr="00602BF1" w:rsidDel="006C39E2">
          <w:rPr>
            <w:rFonts w:ascii="Monaco" w:hAnsi="Monaco"/>
            <w:sz w:val="22"/>
            <w:szCs w:val="22"/>
          </w:rPr>
          <w:delText xml:space="preserve">, </w:delText>
        </w:r>
        <w:r w:rsidDel="006C39E2">
          <w:rPr>
            <w:rFonts w:ascii="Monaco" w:hAnsi="Monaco"/>
            <w:sz w:val="22"/>
            <w:szCs w:val="22"/>
          </w:rPr>
          <w:delText xml:space="preserve">insitu, </w:delText>
        </w:r>
        <w:r w:rsidR="002A1C18" w:rsidDel="006C39E2">
          <w:rPr>
            <w:rFonts w:ascii="Monaco" w:hAnsi="Monaco"/>
            <w:sz w:val="22"/>
            <w:szCs w:val="22"/>
          </w:rPr>
          <w:delText>parameter=</w:delText>
        </w:r>
      </w:del>
      <w:ins w:id="2475" w:author="Kevin McGouldrick" w:date="2015-11-17T13:34:00Z">
        <w:del w:id="2476" w:author="Bryan Harter" w:date="2017-05-13T17:23:00Z">
          <w:r w:rsidR="00316214" w:rsidDel="006C39E2">
            <w:rPr>
              <w:rFonts w:ascii="Monaco" w:hAnsi="Monaco"/>
              <w:sz w:val="22"/>
              <w:szCs w:val="22"/>
            </w:rPr>
            <w:delText>‘</w:delText>
          </w:r>
        </w:del>
      </w:ins>
      <w:del w:id="2477" w:author="Bryan Harter" w:date="2017-05-13T17:23:00Z">
        <w:r w:rsidR="002A1C18" w:rsidRPr="001A7722" w:rsidDel="006C39E2">
          <w:rPr>
            <w:rFonts w:ascii="Monaco" w:hAnsi="Monaco"/>
            <w:color w:val="FF0000"/>
            <w:sz w:val="22"/>
            <w:szCs w:val="22"/>
          </w:rPr>
          <w:delText>lpw.electron_density</w:delText>
        </w:r>
        <w:r w:rsidR="002A1C18" w:rsidDel="006C39E2">
          <w:rPr>
            <w:rFonts w:ascii="Monaco" w:hAnsi="Monaco"/>
            <w:sz w:val="22"/>
            <w:szCs w:val="22"/>
          </w:rPr>
          <w:delText>’</w:delText>
        </w:r>
        <w:bookmarkStart w:id="2478" w:name="_Toc482474303"/>
        <w:bookmarkStart w:id="2479" w:name="_Toc482474788"/>
        <w:bookmarkEnd w:id="2478"/>
        <w:bookmarkEnd w:id="2479"/>
      </w:del>
    </w:p>
    <w:p w14:paraId="0C826E75" w14:textId="5C79579C" w:rsidR="002A1C18" w:rsidDel="006C39E2" w:rsidRDefault="002A1C18" w:rsidP="002A1C18">
      <w:pPr>
        <w:ind w:left="990"/>
        <w:rPr>
          <w:del w:id="2480" w:author="Bryan Harter" w:date="2017-05-13T17:23:00Z"/>
          <w:rFonts w:ascii="Monaco" w:hAnsi="Monaco"/>
          <w:color w:val="FF0000"/>
          <w:sz w:val="22"/>
          <w:szCs w:val="22"/>
        </w:rPr>
      </w:pPr>
      <w:del w:id="2481" w:author="Bryan Harter" w:date="2017-05-13T16:55:00Z">
        <w:r w:rsidDel="009F3D8A">
          <w:rPr>
            <w:rFonts w:ascii="Monaco" w:hAnsi="Monaco"/>
            <w:sz w:val="22"/>
            <w:szCs w:val="22"/>
          </w:rPr>
          <w:delText>IDL&gt;</w:delText>
        </w:r>
      </w:del>
      <w:del w:id="2482" w:author="Bryan Harter" w:date="2017-05-13T17:23:00Z">
        <w:r w:rsidDel="006C39E2">
          <w:rPr>
            <w:rFonts w:ascii="Monaco" w:hAnsi="Monaco"/>
            <w:sz w:val="22"/>
            <w:szCs w:val="22"/>
          </w:rPr>
          <w:delText xml:space="preserve"> </w:delText>
        </w:r>
        <w:r w:rsidDel="006C39E2">
          <w:rPr>
            <w:rFonts w:ascii="Monaco" w:hAnsi="Monaco"/>
            <w:b/>
            <w:color w:val="007F7F"/>
            <w:sz w:val="22"/>
            <w:szCs w:val="22"/>
          </w:rPr>
          <w:delText>t</w:delText>
        </w:r>
        <w:r w:rsidRPr="00583F89" w:rsidDel="006C39E2">
          <w:rPr>
            <w:rFonts w:ascii="Monaco" w:hAnsi="Monaco"/>
            <w:b/>
            <w:color w:val="007F7F"/>
            <w:sz w:val="22"/>
            <w:szCs w:val="22"/>
          </w:rPr>
          <w:delText>plot</w:delText>
        </w:r>
        <w:r w:rsidDel="006C39E2">
          <w:rPr>
            <w:rFonts w:ascii="Monaco" w:hAnsi="Monaco"/>
            <w:sz w:val="22"/>
            <w:szCs w:val="22"/>
          </w:rPr>
          <w:delText>,</w:delText>
        </w:r>
        <w:r w:rsidRPr="001A7722" w:rsidDel="006C39E2">
          <w:rPr>
            <w:rFonts w:ascii="Monaco" w:hAnsi="Monaco"/>
            <w:b/>
            <w:color w:val="00B050"/>
            <w:sz w:val="22"/>
            <w:szCs w:val="22"/>
          </w:rPr>
          <w:delText>1</w:delText>
        </w:r>
        <w:bookmarkStart w:id="2483" w:name="_Toc482474304"/>
        <w:bookmarkStart w:id="2484" w:name="_Toc482474789"/>
        <w:bookmarkEnd w:id="2483"/>
        <w:bookmarkEnd w:id="2484"/>
      </w:del>
    </w:p>
    <w:p w14:paraId="02803BCA" w14:textId="3622D8E2" w:rsidR="002A1C18" w:rsidRPr="002A1C18" w:rsidDel="006C39E2" w:rsidRDefault="002A1C18" w:rsidP="002A1C18">
      <w:pPr>
        <w:ind w:left="990"/>
        <w:rPr>
          <w:del w:id="2485" w:author="Bryan Harter" w:date="2017-05-13T17:23:00Z"/>
          <w:rFonts w:ascii="Monaco" w:hAnsi="Monaco"/>
          <w:color w:val="FF0000"/>
          <w:sz w:val="22"/>
          <w:szCs w:val="22"/>
        </w:rPr>
      </w:pPr>
      <w:bookmarkStart w:id="2486" w:name="_Toc482474305"/>
      <w:bookmarkStart w:id="2487" w:name="_Toc482474790"/>
      <w:bookmarkEnd w:id="2486"/>
      <w:bookmarkEnd w:id="2487"/>
    </w:p>
    <w:p w14:paraId="0390DBCA" w14:textId="0632326F" w:rsidR="002A1C18" w:rsidDel="006C39E2" w:rsidRDefault="000935B9" w:rsidP="002A1C18">
      <w:pPr>
        <w:pStyle w:val="ListParagraph"/>
        <w:numPr>
          <w:ilvl w:val="0"/>
          <w:numId w:val="25"/>
        </w:numPr>
        <w:ind w:left="990" w:hanging="270"/>
        <w:rPr>
          <w:del w:id="2488" w:author="Bryan Harter" w:date="2017-05-13T17:23:00Z"/>
        </w:rPr>
      </w:pPr>
      <w:del w:id="2489" w:author="Bryan Harter" w:date="2017-05-13T17:23:00Z">
        <w:r w:rsidDel="006C39E2">
          <w:delText>Create all T</w:delText>
        </w:r>
        <w:r w:rsidR="002A1C18" w:rsidDel="006C39E2">
          <w:delText>plot variables from a given in-situ data structure</w:delText>
        </w:r>
        <w:r w:rsidR="00B80CC5" w:rsidDel="006C39E2">
          <w:delText xml:space="preserve">.  Again, note that this command will not generate any plots.  Tplot must be later invoked to identify which indices relate to which parameters, and also to plot them.  See the Berkeley SSL Tplot documentation for more details on the use of </w:delText>
        </w:r>
        <w:r w:rsidDel="006C39E2">
          <w:delText>T</w:delText>
        </w:r>
        <w:r w:rsidR="00B80CC5" w:rsidDel="006C39E2">
          <w:delText>plot.</w:delText>
        </w:r>
        <w:bookmarkStart w:id="2490" w:name="_Toc482474306"/>
        <w:bookmarkStart w:id="2491" w:name="_Toc482474791"/>
        <w:bookmarkEnd w:id="2490"/>
        <w:bookmarkEnd w:id="2491"/>
      </w:del>
    </w:p>
    <w:p w14:paraId="674C7A85" w14:textId="4EC57E87" w:rsidR="002A1C18" w:rsidRPr="008D5222" w:rsidDel="006C39E2" w:rsidRDefault="002A1C18" w:rsidP="002A1C18">
      <w:pPr>
        <w:pStyle w:val="ListParagraph"/>
        <w:ind w:left="990"/>
        <w:rPr>
          <w:del w:id="2492" w:author="Bryan Harter" w:date="2017-05-13T17:23:00Z"/>
        </w:rPr>
      </w:pPr>
      <w:bookmarkStart w:id="2493" w:name="_Toc482474307"/>
      <w:bookmarkStart w:id="2494" w:name="_Toc482474792"/>
      <w:bookmarkEnd w:id="2493"/>
      <w:bookmarkEnd w:id="2494"/>
    </w:p>
    <w:p w14:paraId="6D670411" w14:textId="3BB5ADBD" w:rsidR="002A1C18" w:rsidDel="006C39E2" w:rsidRDefault="002A1C18" w:rsidP="00B80CC5">
      <w:pPr>
        <w:ind w:left="990"/>
        <w:rPr>
          <w:del w:id="2495" w:author="Bryan Harter" w:date="2017-05-13T17:23:00Z"/>
          <w:rFonts w:ascii="Monaco" w:hAnsi="Monaco"/>
          <w:color w:val="FF0000"/>
          <w:sz w:val="22"/>
          <w:szCs w:val="22"/>
        </w:rPr>
      </w:pPr>
      <w:del w:id="2496" w:author="Bryan Harter" w:date="2017-05-13T16:55:00Z">
        <w:r w:rsidDel="009F3D8A">
          <w:rPr>
            <w:rFonts w:ascii="Monaco" w:hAnsi="Monaco"/>
            <w:sz w:val="22"/>
            <w:szCs w:val="22"/>
          </w:rPr>
          <w:delText>IDL&gt;</w:delText>
        </w:r>
      </w:del>
      <w:del w:id="2497"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Del="006C39E2">
          <w:rPr>
            <w:rFonts w:ascii="Monaco" w:hAnsi="Monaco"/>
            <w:b/>
            <w:color w:val="007F7F"/>
            <w:sz w:val="22"/>
            <w:szCs w:val="22"/>
          </w:rPr>
          <w:delText>t</w:delText>
        </w:r>
        <w:r w:rsidRPr="00583F89" w:rsidDel="006C39E2">
          <w:rPr>
            <w:rFonts w:ascii="Monaco" w:hAnsi="Monaco"/>
            <w:b/>
            <w:color w:val="007F7F"/>
            <w:sz w:val="22"/>
            <w:szCs w:val="22"/>
          </w:rPr>
          <w:delText>plot</w:delText>
        </w:r>
        <w:r w:rsidRPr="00602BF1" w:rsidDel="006C39E2">
          <w:rPr>
            <w:rFonts w:ascii="Monaco" w:hAnsi="Monaco"/>
            <w:sz w:val="22"/>
            <w:szCs w:val="22"/>
          </w:rPr>
          <w:delText xml:space="preserve">, </w:delText>
        </w:r>
        <w:r w:rsidR="001A7722" w:rsidDel="006C39E2">
          <w:rPr>
            <w:rFonts w:ascii="Monaco" w:hAnsi="Monaco"/>
            <w:sz w:val="22"/>
            <w:szCs w:val="22"/>
          </w:rPr>
          <w:delText xml:space="preserve">insitu, </w:delText>
        </w:r>
        <w:r w:rsidR="001A7722" w:rsidRPr="001A7722" w:rsidDel="006C39E2">
          <w:rPr>
            <w:rFonts w:ascii="Monaco" w:hAnsi="Monaco"/>
            <w:color w:val="FF0000"/>
            <w:sz w:val="22"/>
            <w:szCs w:val="22"/>
          </w:rPr>
          <w:delText>/create</w:delText>
        </w:r>
        <w:r w:rsidRPr="001A7722" w:rsidDel="006C39E2">
          <w:rPr>
            <w:rFonts w:ascii="Monaco" w:hAnsi="Monaco"/>
            <w:color w:val="FF0000"/>
            <w:sz w:val="22"/>
            <w:szCs w:val="22"/>
          </w:rPr>
          <w:delText>all</w:delText>
        </w:r>
        <w:r w:rsidDel="006C39E2">
          <w:rPr>
            <w:rFonts w:ascii="Monaco" w:hAnsi="Monaco"/>
            <w:sz w:val="22"/>
            <w:szCs w:val="22"/>
          </w:rPr>
          <w:delText xml:space="preserve"> </w:delText>
        </w:r>
        <w:bookmarkStart w:id="2498" w:name="_Toc482474308"/>
        <w:bookmarkStart w:id="2499" w:name="_Toc482474793"/>
        <w:bookmarkEnd w:id="2498"/>
        <w:bookmarkEnd w:id="2499"/>
      </w:del>
    </w:p>
    <w:p w14:paraId="24710120" w14:textId="43D70B1E" w:rsidR="001E11A2" w:rsidRPr="001E11A2" w:rsidDel="006C39E2" w:rsidRDefault="001E11A2" w:rsidP="001E11A2">
      <w:pPr>
        <w:rPr>
          <w:del w:id="2500" w:author="Bryan Harter" w:date="2017-05-13T17:23:00Z"/>
        </w:rPr>
      </w:pPr>
      <w:bookmarkStart w:id="2501" w:name="_Toc482474309"/>
      <w:bookmarkStart w:id="2502" w:name="_Toc482474794"/>
      <w:bookmarkEnd w:id="2501"/>
      <w:bookmarkEnd w:id="2502"/>
    </w:p>
    <w:p w14:paraId="1003A5DC" w14:textId="6ADEDD54" w:rsidR="00B80CC5" w:rsidDel="006C39E2" w:rsidRDefault="000935B9" w:rsidP="00B80CC5">
      <w:pPr>
        <w:pStyle w:val="ListParagraph"/>
        <w:numPr>
          <w:ilvl w:val="0"/>
          <w:numId w:val="25"/>
        </w:numPr>
        <w:ind w:left="990" w:hanging="270"/>
        <w:rPr>
          <w:del w:id="2503" w:author="Bryan Harter" w:date="2017-05-13T17:23:00Z"/>
        </w:rPr>
      </w:pPr>
      <w:del w:id="2504" w:author="Bryan Harter" w:date="2017-05-13T17:23:00Z">
        <w:r w:rsidDel="006C39E2">
          <w:delText>Create T</w:delText>
        </w:r>
        <w:r w:rsidR="00B80CC5" w:rsidDel="006C39E2">
          <w:delText>plot variables for all of</w:delText>
        </w:r>
        <w:r w:rsidR="00874E13" w:rsidDel="006C39E2">
          <w:delText xml:space="preserve"> the Langmuir probe and SWIA Key</w:delText>
        </w:r>
        <w:r w:rsidR="00B80CC5" w:rsidDel="006C39E2">
          <w:delText xml:space="preserve"> Parameter data contained in the passed in</w:delText>
        </w:r>
        <w:r w:rsidDel="006C39E2">
          <w:delText>-</w:delText>
        </w:r>
        <w:r w:rsidR="00B80CC5" w:rsidDel="006C39E2">
          <w:delText>situ data structure.</w:delText>
        </w:r>
        <w:bookmarkStart w:id="2505" w:name="_Toc482474310"/>
        <w:bookmarkStart w:id="2506" w:name="_Toc482474795"/>
        <w:bookmarkEnd w:id="2505"/>
        <w:bookmarkEnd w:id="2506"/>
      </w:del>
    </w:p>
    <w:p w14:paraId="76FEAF34" w14:textId="02DDCA25" w:rsidR="00B80CC5" w:rsidRPr="008D5222" w:rsidDel="006C39E2" w:rsidRDefault="00B80CC5" w:rsidP="00B80CC5">
      <w:pPr>
        <w:pStyle w:val="ListParagraph"/>
        <w:ind w:left="990"/>
        <w:rPr>
          <w:del w:id="2507" w:author="Bryan Harter" w:date="2017-05-13T17:23:00Z"/>
        </w:rPr>
      </w:pPr>
      <w:bookmarkStart w:id="2508" w:name="_Toc482474311"/>
      <w:bookmarkStart w:id="2509" w:name="_Toc482474796"/>
      <w:bookmarkEnd w:id="2508"/>
      <w:bookmarkEnd w:id="2509"/>
    </w:p>
    <w:p w14:paraId="7EF17FD5" w14:textId="06AC982A" w:rsidR="005C20E7" w:rsidRPr="00B80CC5" w:rsidDel="006C39E2" w:rsidRDefault="00B80CC5" w:rsidP="00B80CC5">
      <w:pPr>
        <w:ind w:left="990"/>
        <w:rPr>
          <w:del w:id="2510" w:author="Bryan Harter" w:date="2017-05-13T17:23:00Z"/>
          <w:rFonts w:ascii="Monaco" w:hAnsi="Monaco"/>
          <w:color w:val="FF0000"/>
          <w:sz w:val="22"/>
          <w:szCs w:val="22"/>
        </w:rPr>
      </w:pPr>
      <w:del w:id="2511" w:author="Bryan Harter" w:date="2017-05-13T16:55:00Z">
        <w:r w:rsidDel="009F3D8A">
          <w:rPr>
            <w:rFonts w:ascii="Monaco" w:hAnsi="Monaco"/>
            <w:sz w:val="22"/>
            <w:szCs w:val="22"/>
          </w:rPr>
          <w:delText>IDL&gt;</w:delText>
        </w:r>
      </w:del>
      <w:del w:id="2512"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Del="006C39E2">
          <w:rPr>
            <w:rFonts w:ascii="Monaco" w:hAnsi="Monaco"/>
            <w:b/>
            <w:color w:val="007F7F"/>
            <w:sz w:val="22"/>
            <w:szCs w:val="22"/>
          </w:rPr>
          <w:delText>t</w:delText>
        </w:r>
        <w:r w:rsidRPr="00583F89" w:rsidDel="006C39E2">
          <w:rPr>
            <w:rFonts w:ascii="Monaco" w:hAnsi="Monaco"/>
            <w:b/>
            <w:color w:val="007F7F"/>
            <w:sz w:val="22"/>
            <w:szCs w:val="22"/>
          </w:rPr>
          <w:delText>plot</w:delText>
        </w:r>
        <w:r w:rsidRPr="00602BF1" w:rsidDel="006C39E2">
          <w:rPr>
            <w:rFonts w:ascii="Monaco" w:hAnsi="Monaco"/>
            <w:sz w:val="22"/>
            <w:szCs w:val="22"/>
          </w:rPr>
          <w:delText xml:space="preserve">, </w:delText>
        </w:r>
        <w:r w:rsidDel="006C39E2">
          <w:rPr>
            <w:rFonts w:ascii="Monaco" w:hAnsi="Monaco"/>
            <w:sz w:val="22"/>
            <w:szCs w:val="22"/>
          </w:rPr>
          <w:delText xml:space="preserve">insitu, </w:delText>
        </w:r>
        <w:r w:rsidRPr="001A7722" w:rsidDel="006C39E2">
          <w:rPr>
            <w:rFonts w:ascii="Monaco" w:hAnsi="Monaco"/>
            <w:color w:val="FF0000"/>
            <w:sz w:val="22"/>
            <w:szCs w:val="22"/>
          </w:rPr>
          <w:delText>/lpw</w:delText>
        </w:r>
        <w:r w:rsidDel="006C39E2">
          <w:rPr>
            <w:rFonts w:ascii="Monaco" w:hAnsi="Monaco"/>
            <w:sz w:val="22"/>
            <w:szCs w:val="22"/>
          </w:rPr>
          <w:delText xml:space="preserve">, </w:delText>
        </w:r>
        <w:r w:rsidRPr="001A7722" w:rsidDel="006C39E2">
          <w:rPr>
            <w:rFonts w:ascii="Monaco" w:hAnsi="Monaco"/>
            <w:color w:val="FF0000"/>
            <w:sz w:val="22"/>
            <w:szCs w:val="22"/>
          </w:rPr>
          <w:delText>/swia</w:delText>
        </w:r>
        <w:r w:rsidDel="006C39E2">
          <w:rPr>
            <w:rFonts w:ascii="Monaco" w:hAnsi="Monaco"/>
            <w:sz w:val="22"/>
            <w:szCs w:val="22"/>
          </w:rPr>
          <w:delText xml:space="preserve"> </w:delText>
        </w:r>
        <w:bookmarkStart w:id="2513" w:name="_Toc482474312"/>
        <w:bookmarkStart w:id="2514" w:name="_Toc482474797"/>
        <w:bookmarkEnd w:id="2513"/>
        <w:bookmarkEnd w:id="2514"/>
      </w:del>
    </w:p>
    <w:p w14:paraId="11C202F8" w14:textId="26564605" w:rsidR="005C20E7" w:rsidDel="006C39E2" w:rsidRDefault="005C20E7" w:rsidP="005C20E7">
      <w:pPr>
        <w:pStyle w:val="Heading4"/>
        <w:rPr>
          <w:del w:id="2515" w:author="Bryan Harter" w:date="2017-05-13T17:23:00Z"/>
        </w:rPr>
      </w:pPr>
      <w:del w:id="2516" w:author="Bryan Harter" w:date="2017-05-13T17:23:00Z">
        <w:r w:rsidDel="006C39E2">
          <w:lastRenderedPageBreak/>
          <w:delText>Required Arguments</w:delText>
        </w:r>
        <w:bookmarkStart w:id="2517" w:name="_Toc482474313"/>
        <w:bookmarkStart w:id="2518" w:name="_Toc482474798"/>
        <w:bookmarkEnd w:id="2517"/>
        <w:bookmarkEnd w:id="2518"/>
      </w:del>
    </w:p>
    <w:p w14:paraId="100299E9" w14:textId="784EB42D" w:rsidR="00AC008E" w:rsidDel="006C39E2" w:rsidRDefault="00316214" w:rsidP="00AC008E">
      <w:pPr>
        <w:pStyle w:val="ListParagraph"/>
        <w:ind w:left="1080"/>
        <w:rPr>
          <w:del w:id="2519" w:author="Bryan Harter" w:date="2017-05-13T17:23:00Z"/>
        </w:rPr>
      </w:pPr>
      <w:ins w:id="2520" w:author="Kevin McGouldrick" w:date="2015-11-17T13:35:00Z">
        <w:del w:id="2521" w:author="Bryan Harter" w:date="2017-05-13T17:23:00Z">
          <w:r w:rsidDel="006C39E2">
            <w:rPr>
              <w:rFonts w:ascii="Monaco" w:hAnsi="Monaco"/>
              <w:b/>
              <w:color w:val="FF0000"/>
              <w:sz w:val="22"/>
              <w:szCs w:val="22"/>
            </w:rPr>
            <w:delText>insitu</w:delText>
          </w:r>
        </w:del>
      </w:ins>
      <w:del w:id="2522" w:author="Bryan Harter" w:date="2017-05-13T17:23:00Z">
        <w:r w:rsidR="00AC008E" w:rsidDel="006C39E2">
          <w:delText>:</w:delText>
        </w:r>
        <w:bookmarkStart w:id="2523" w:name="_Toc482474314"/>
        <w:bookmarkStart w:id="2524" w:name="_Toc482474799"/>
        <w:bookmarkEnd w:id="2523"/>
        <w:bookmarkEnd w:id="2524"/>
      </w:del>
    </w:p>
    <w:p w14:paraId="4ED72819" w14:textId="54E5621B" w:rsidR="00AC008E" w:rsidDel="006C39E2" w:rsidRDefault="00AC008E" w:rsidP="00AC008E">
      <w:pPr>
        <w:pStyle w:val="ListParagraph"/>
        <w:ind w:left="1080"/>
        <w:rPr>
          <w:del w:id="2525" w:author="Bryan Harter" w:date="2017-05-13T17:23:00Z"/>
        </w:rPr>
      </w:pPr>
      <w:del w:id="2526" w:author="Bryan Harter" w:date="2017-05-13T17:23:00Z">
        <w:r w:rsidDel="006C39E2">
          <w:delText xml:space="preserve">The first argument must be an IDL In-situ key parameter data structure created from </w:delText>
        </w:r>
      </w:del>
      <w:ins w:id="2527" w:author="Kevin McGouldrick" w:date="2015-11-17T13:35:00Z">
        <w:del w:id="2528" w:author="Bryan Harter" w:date="2017-05-13T17:23:00Z">
          <w:r w:rsidR="00316214" w:rsidDel="006C39E2">
            <w:rPr>
              <w:rFonts w:ascii="Monaco" w:hAnsi="Monaco"/>
              <w:b/>
              <w:color w:val="007F7F"/>
              <w:sz w:val="22"/>
              <w:szCs w:val="22"/>
            </w:rPr>
            <w:fldChar w:fldCharType="begin"/>
          </w:r>
          <w:r w:rsidR="00316214" w:rsidDel="006C39E2">
            <w:rPr>
              <w:rFonts w:ascii="Monaco" w:hAnsi="Monaco"/>
              <w:b/>
              <w:color w:val="007F7F"/>
              <w:sz w:val="22"/>
              <w:szCs w:val="22"/>
            </w:rPr>
            <w:delInstrText xml:space="preserve"> HYPERLINK  \l "_mvn_kp_read_7" </w:delInstrText>
          </w:r>
          <w:r w:rsidR="00316214" w:rsidDel="006C39E2">
            <w:rPr>
              <w:rFonts w:ascii="Monaco" w:hAnsi="Monaco"/>
              <w:b/>
              <w:color w:val="007F7F"/>
              <w:sz w:val="22"/>
              <w:szCs w:val="22"/>
            </w:rPr>
            <w:fldChar w:fldCharType="separate"/>
          </w:r>
          <w:r w:rsidRPr="00316214" w:rsidDel="006C39E2">
            <w:rPr>
              <w:rStyle w:val="Hyperlink"/>
              <w:rFonts w:ascii="Monaco" w:hAnsi="Monaco"/>
              <w:b/>
              <w:sz w:val="22"/>
              <w:szCs w:val="22"/>
            </w:rPr>
            <w:delText>mvn_kp_read</w:delText>
          </w:r>
          <w:r w:rsidR="00316214" w:rsidDel="006C39E2">
            <w:rPr>
              <w:rFonts w:ascii="Monaco" w:hAnsi="Monaco"/>
              <w:b/>
              <w:color w:val="007F7F"/>
              <w:sz w:val="22"/>
              <w:szCs w:val="22"/>
            </w:rPr>
            <w:fldChar w:fldCharType="end"/>
          </w:r>
        </w:del>
      </w:ins>
      <w:del w:id="2529" w:author="Bryan Harter" w:date="2017-05-13T17:23:00Z">
        <w:r w:rsidDel="006C39E2">
          <w:delText>.</w:delText>
        </w:r>
        <w:bookmarkStart w:id="2530" w:name="_Toc482474315"/>
        <w:bookmarkStart w:id="2531" w:name="_Toc482474800"/>
        <w:bookmarkEnd w:id="2530"/>
        <w:bookmarkEnd w:id="2531"/>
      </w:del>
    </w:p>
    <w:p w14:paraId="6FD3F829" w14:textId="3DA2127D" w:rsidR="00B80CC5" w:rsidRPr="008875FC" w:rsidDel="006C39E2" w:rsidRDefault="00B80CC5" w:rsidP="00AC008E">
      <w:pPr>
        <w:pStyle w:val="ListParagraph"/>
        <w:ind w:left="1080"/>
        <w:rPr>
          <w:del w:id="2532" w:author="Bryan Harter" w:date="2017-05-13T17:23:00Z"/>
          <w:b/>
        </w:rPr>
      </w:pPr>
      <w:del w:id="2533" w:author="Bryan Harter" w:date="2017-05-13T17:23:00Z">
        <w:r w:rsidRPr="008875FC" w:rsidDel="006C39E2">
          <w:rPr>
            <w:b/>
          </w:rPr>
          <w:delText xml:space="preserve">At least one of </w:delText>
        </w:r>
        <w:r w:rsidR="00874E13" w:rsidRPr="008875FC" w:rsidDel="006C39E2">
          <w:rPr>
            <w:rFonts w:ascii="Monaco" w:hAnsi="Monaco"/>
            <w:b/>
            <w:color w:val="FF0000"/>
            <w:sz w:val="22"/>
            <w:szCs w:val="22"/>
          </w:rPr>
          <w:delText>/create</w:delText>
        </w:r>
        <w:r w:rsidRPr="008875FC" w:rsidDel="006C39E2">
          <w:rPr>
            <w:rFonts w:ascii="Monaco" w:hAnsi="Monaco"/>
            <w:b/>
            <w:color w:val="FF0000"/>
            <w:sz w:val="22"/>
            <w:szCs w:val="22"/>
          </w:rPr>
          <w:delText>all</w:delText>
        </w:r>
        <w:r w:rsidRPr="008875FC" w:rsidDel="006C39E2">
          <w:rPr>
            <w:b/>
          </w:rPr>
          <w:delText xml:space="preserve"> or </w:delText>
        </w:r>
        <w:r w:rsidRPr="008875FC" w:rsidDel="006C39E2">
          <w:rPr>
            <w:rFonts w:ascii="Monaco" w:hAnsi="Monaco"/>
            <w:b/>
            <w:color w:val="FF0000"/>
            <w:sz w:val="22"/>
            <w:szCs w:val="22"/>
          </w:rPr>
          <w:delText>parameter</w:delText>
        </w:r>
        <w:r w:rsidRPr="008875FC" w:rsidDel="006C39E2">
          <w:rPr>
            <w:b/>
          </w:rPr>
          <w:delText xml:space="preserve"> must be provided.</w:delText>
        </w:r>
        <w:bookmarkStart w:id="2534" w:name="_Toc482474316"/>
        <w:bookmarkStart w:id="2535" w:name="_Toc482474801"/>
        <w:bookmarkEnd w:id="2534"/>
        <w:bookmarkEnd w:id="2535"/>
      </w:del>
    </w:p>
    <w:p w14:paraId="117EE3D0" w14:textId="0DAC215A" w:rsidR="005C20E7" w:rsidDel="006C39E2" w:rsidRDefault="005C20E7" w:rsidP="005C20E7">
      <w:pPr>
        <w:pStyle w:val="Heading4"/>
        <w:rPr>
          <w:del w:id="2536" w:author="Bryan Harter" w:date="2017-05-13T17:23:00Z"/>
        </w:rPr>
      </w:pPr>
      <w:del w:id="2537" w:author="Bryan Harter" w:date="2017-05-13T17:23:00Z">
        <w:r w:rsidDel="006C39E2">
          <w:delText>List of all accepted Arguments</w:delText>
        </w:r>
        <w:bookmarkStart w:id="2538" w:name="_Toc482474317"/>
        <w:bookmarkStart w:id="2539" w:name="_Toc482474802"/>
        <w:bookmarkEnd w:id="2538"/>
        <w:bookmarkEnd w:id="2539"/>
      </w:del>
    </w:p>
    <w:p w14:paraId="701A6F96" w14:textId="76BCC35F" w:rsidR="00AC008E" w:rsidDel="006C39E2" w:rsidRDefault="00316214" w:rsidP="00AC008E">
      <w:pPr>
        <w:pStyle w:val="ListParagraph"/>
        <w:numPr>
          <w:ilvl w:val="0"/>
          <w:numId w:val="26"/>
        </w:numPr>
        <w:rPr>
          <w:del w:id="2540" w:author="Bryan Harter" w:date="2017-05-13T17:23:00Z"/>
        </w:rPr>
      </w:pPr>
      <w:ins w:id="2541" w:author="Kevin McGouldrick" w:date="2015-11-17T13:35:00Z">
        <w:del w:id="2542" w:author="Bryan Harter" w:date="2017-05-13T17:23:00Z">
          <w:r w:rsidDel="006C39E2">
            <w:rPr>
              <w:rFonts w:ascii="Monaco" w:hAnsi="Monaco"/>
              <w:b/>
              <w:color w:val="FF0000"/>
              <w:sz w:val="22"/>
              <w:szCs w:val="22"/>
            </w:rPr>
            <w:delText>insitu</w:delText>
          </w:r>
        </w:del>
      </w:ins>
      <w:del w:id="2543" w:author="Bryan Harter" w:date="2017-05-13T17:23:00Z">
        <w:r w:rsidR="00AC008E" w:rsidDel="006C39E2">
          <w:delText xml:space="preserve">: The input in-situ key parameter data structure produced by a previous call to </w:delText>
        </w:r>
      </w:del>
      <w:ins w:id="2544" w:author="Kevin McGouldrick" w:date="2015-11-17T13:35:00Z">
        <w:del w:id="2545" w:author="Bryan Harter" w:date="2017-05-13T17:23:00Z">
          <w:r w:rsidDel="006C39E2">
            <w:rPr>
              <w:rFonts w:ascii="Monaco" w:hAnsi="Monaco"/>
              <w:b/>
              <w:color w:val="007F7F"/>
              <w:sz w:val="22"/>
              <w:szCs w:val="22"/>
            </w:rPr>
            <w:fldChar w:fldCharType="begin"/>
          </w:r>
          <w:r w:rsidDel="006C39E2">
            <w:rPr>
              <w:rFonts w:ascii="Monaco" w:hAnsi="Monaco"/>
              <w:b/>
              <w:color w:val="007F7F"/>
              <w:sz w:val="22"/>
              <w:szCs w:val="22"/>
            </w:rPr>
            <w:delInstrText xml:space="preserve"> HYPERLINK  \l "_mvn_kp_read_8" </w:delInstrText>
          </w:r>
          <w:r w:rsidDel="006C39E2">
            <w:rPr>
              <w:rFonts w:ascii="Monaco" w:hAnsi="Monaco"/>
              <w:b/>
              <w:color w:val="007F7F"/>
              <w:sz w:val="22"/>
              <w:szCs w:val="22"/>
            </w:rPr>
            <w:fldChar w:fldCharType="separate"/>
          </w:r>
          <w:r w:rsidR="00AC008E" w:rsidRPr="00316214" w:rsidDel="006C39E2">
            <w:rPr>
              <w:rStyle w:val="Hyperlink"/>
              <w:rFonts w:ascii="Monaco" w:hAnsi="Monaco"/>
              <w:b/>
              <w:sz w:val="22"/>
              <w:szCs w:val="22"/>
            </w:rPr>
            <w:delText>mvn_kp_read</w:delText>
          </w:r>
          <w:r w:rsidDel="006C39E2">
            <w:rPr>
              <w:rFonts w:ascii="Monaco" w:hAnsi="Monaco"/>
              <w:b/>
              <w:color w:val="007F7F"/>
              <w:sz w:val="22"/>
              <w:szCs w:val="22"/>
            </w:rPr>
            <w:fldChar w:fldCharType="end"/>
          </w:r>
        </w:del>
      </w:ins>
      <w:del w:id="2546" w:author="Bryan Harter" w:date="2017-05-13T17:23:00Z">
        <w:r w:rsidR="00AC008E" w:rsidDel="006C39E2">
          <w:delText xml:space="preserve"> or </w:delText>
        </w:r>
      </w:del>
      <w:ins w:id="2547" w:author="Kevin McGouldrick" w:date="2015-11-17T13:36:00Z">
        <w:del w:id="2548" w:author="Bryan Harter" w:date="2017-05-13T17:23:00Z">
          <w:r w:rsidDel="006C39E2">
            <w:rPr>
              <w:rFonts w:ascii="Monaco" w:hAnsi="Monaco"/>
              <w:b/>
              <w:color w:val="007F7F"/>
              <w:sz w:val="22"/>
              <w:szCs w:val="22"/>
            </w:rPr>
            <w:fldChar w:fldCharType="begin"/>
          </w:r>
          <w:r w:rsidDel="006C39E2">
            <w:rPr>
              <w:rFonts w:ascii="Monaco" w:hAnsi="Monaco"/>
              <w:b/>
              <w:color w:val="007F7F"/>
              <w:sz w:val="22"/>
              <w:szCs w:val="22"/>
            </w:rPr>
            <w:delInstrText xml:space="preserve"> HYPERLINK  \l "_mvn_kp_insitu_search_1" </w:delInstrText>
          </w:r>
          <w:r w:rsidDel="006C39E2">
            <w:rPr>
              <w:rFonts w:ascii="Monaco" w:hAnsi="Monaco"/>
              <w:b/>
              <w:color w:val="007F7F"/>
              <w:sz w:val="22"/>
              <w:szCs w:val="22"/>
            </w:rPr>
            <w:fldChar w:fldCharType="separate"/>
          </w:r>
          <w:r w:rsidR="00AC008E" w:rsidRPr="00316214" w:rsidDel="006C39E2">
            <w:rPr>
              <w:rStyle w:val="Hyperlink"/>
              <w:rFonts w:ascii="Monaco" w:hAnsi="Monaco"/>
              <w:b/>
              <w:sz w:val="22"/>
              <w:szCs w:val="22"/>
            </w:rPr>
            <w:delText>mvn_kp_</w:delText>
          </w:r>
          <w:r w:rsidR="0095040C" w:rsidRPr="00316214" w:rsidDel="006C39E2">
            <w:rPr>
              <w:rStyle w:val="Hyperlink"/>
              <w:rFonts w:ascii="Monaco" w:hAnsi="Monaco"/>
              <w:b/>
              <w:sz w:val="22"/>
              <w:szCs w:val="22"/>
            </w:rPr>
            <w:delText>insitu_</w:delText>
          </w:r>
          <w:r w:rsidR="00AC008E" w:rsidRPr="00316214" w:rsidDel="006C39E2">
            <w:rPr>
              <w:rStyle w:val="Hyperlink"/>
              <w:rFonts w:ascii="Monaco" w:hAnsi="Monaco"/>
              <w:b/>
              <w:sz w:val="22"/>
              <w:szCs w:val="22"/>
            </w:rPr>
            <w:delText>search</w:delText>
          </w:r>
          <w:r w:rsidDel="006C39E2">
            <w:rPr>
              <w:rFonts w:ascii="Monaco" w:hAnsi="Monaco"/>
              <w:b/>
              <w:color w:val="007F7F"/>
              <w:sz w:val="22"/>
              <w:szCs w:val="22"/>
            </w:rPr>
            <w:fldChar w:fldCharType="end"/>
          </w:r>
        </w:del>
      </w:ins>
      <w:del w:id="2549" w:author="Bryan Harter" w:date="2017-05-13T17:23:00Z">
        <w:r w:rsidR="00AC008E" w:rsidDel="006C39E2">
          <w:delText>.</w:delText>
        </w:r>
        <w:bookmarkStart w:id="2550" w:name="_Toc482474318"/>
        <w:bookmarkStart w:id="2551" w:name="_Toc482474803"/>
        <w:bookmarkEnd w:id="2550"/>
        <w:bookmarkEnd w:id="2551"/>
      </w:del>
    </w:p>
    <w:p w14:paraId="0B980C71" w14:textId="0E538B6B" w:rsidR="00B80CC5" w:rsidDel="006C39E2" w:rsidRDefault="00B80CC5" w:rsidP="00B80CC5">
      <w:pPr>
        <w:pStyle w:val="ListParagraph"/>
        <w:numPr>
          <w:ilvl w:val="0"/>
          <w:numId w:val="26"/>
        </w:numPr>
        <w:rPr>
          <w:del w:id="2552" w:author="Bryan Harter" w:date="2017-05-13T17:23:00Z"/>
        </w:rPr>
      </w:pPr>
      <w:del w:id="2553" w:author="Bryan Harter" w:date="2017-05-13T17:23:00Z">
        <w:r w:rsidDel="006C39E2">
          <w:rPr>
            <w:rFonts w:ascii="Monaco" w:hAnsi="Monaco"/>
            <w:b/>
            <w:color w:val="FF0000"/>
            <w:sz w:val="22"/>
            <w:szCs w:val="22"/>
          </w:rPr>
          <w:delText>time</w:delText>
        </w:r>
        <w:r w:rsidRPr="00A829FD" w:rsidDel="006C39E2">
          <w:delText>:</w:delText>
        </w:r>
        <w:r w:rsidDel="006C39E2">
          <w:delText xml:space="preserve"> This keyword enables the user to plot a subset of the in-situ KP data.  By default, the entirety of the data contained within the passed structure </w:delText>
        </w:r>
        <w:r w:rsidR="00C664C7" w:rsidDel="006C39E2">
          <w:delText>is</w:delText>
        </w:r>
        <w:r w:rsidDel="006C39E2">
          <w:delText xml:space="preserve"> plotted.  The user can choose the plotted time range in a number of formats: orbit, date-time string, or double precision UNIX time.</w:delText>
        </w:r>
        <w:bookmarkStart w:id="2554" w:name="_Toc482474319"/>
        <w:bookmarkStart w:id="2555" w:name="_Toc482474804"/>
        <w:bookmarkEnd w:id="2554"/>
        <w:bookmarkEnd w:id="2555"/>
      </w:del>
    </w:p>
    <w:p w14:paraId="6321F3A9" w14:textId="33CE7886" w:rsidR="00B80CC5" w:rsidDel="006C39E2" w:rsidRDefault="00B80CC5" w:rsidP="00B80CC5">
      <w:pPr>
        <w:pStyle w:val="ListParagraph"/>
        <w:numPr>
          <w:ilvl w:val="1"/>
          <w:numId w:val="26"/>
        </w:numPr>
        <w:rPr>
          <w:del w:id="2556" w:author="Bryan Harter" w:date="2017-05-13T17:23:00Z"/>
        </w:rPr>
      </w:pPr>
      <w:del w:id="2557" w:author="Bryan Harter" w:date="2017-05-13T17:23:00Z">
        <w:r w:rsidRPr="00AA54F9" w:rsidDel="006C39E2">
          <w:rPr>
            <w:rFonts w:ascii="Monaco" w:hAnsi="Monaco"/>
            <w:b/>
            <w:color w:val="000000" w:themeColor="text1"/>
            <w:sz w:val="22"/>
            <w:szCs w:val="22"/>
          </w:rPr>
          <w:delText>Orbit</w:delText>
        </w:r>
        <w:r w:rsidRPr="00A829FD" w:rsidDel="006C39E2">
          <w:delText>:</w:delText>
        </w:r>
        <w:r w:rsidDel="006C39E2">
          <w:delText xml:space="preserve"> A scalar integer or a two value integer array that defines either the orbit to be plotted or the range of orbits to be plotted.</w:delText>
        </w:r>
        <w:bookmarkStart w:id="2558" w:name="_Toc482474320"/>
        <w:bookmarkStart w:id="2559" w:name="_Toc482474805"/>
        <w:bookmarkEnd w:id="2558"/>
        <w:bookmarkEnd w:id="2559"/>
      </w:del>
    </w:p>
    <w:p w14:paraId="288D90F8" w14:textId="31A830F0" w:rsidR="00B80CC5" w:rsidDel="006C39E2" w:rsidRDefault="00B80CC5" w:rsidP="00B80CC5">
      <w:pPr>
        <w:pStyle w:val="ListParagraph"/>
        <w:numPr>
          <w:ilvl w:val="1"/>
          <w:numId w:val="26"/>
        </w:numPr>
        <w:rPr>
          <w:del w:id="2560" w:author="Bryan Harter" w:date="2017-05-13T17:23:00Z"/>
        </w:rPr>
      </w:pPr>
      <w:del w:id="2561" w:author="Bryan Harter" w:date="2017-05-13T17:23:00Z">
        <w:r w:rsidRPr="00AA54F9" w:rsidDel="006C39E2">
          <w:rPr>
            <w:rFonts w:ascii="Monaco" w:hAnsi="Monaco"/>
            <w:b/>
            <w:color w:val="000000" w:themeColor="text1"/>
            <w:sz w:val="22"/>
            <w:szCs w:val="22"/>
          </w:rPr>
          <w:delText>Date/time string</w:delText>
        </w:r>
        <w:r w:rsidDel="006C39E2">
          <w:delText>: Time in the format yyyy-mm-dd/hh:mm:ss</w:delText>
        </w:r>
        <w:r w:rsidR="000935B9" w:rsidDel="006C39E2">
          <w:delText>, N.B., the PDS standard date/time format, yyyy-mm-ddThh:mm:ss, is also accepted.  If a single date/</w:delText>
        </w:r>
        <w:r w:rsidDel="006C39E2">
          <w:delText>time string is provided, the procedure</w:delText>
        </w:r>
        <w:r w:rsidR="000935B9" w:rsidDel="006C39E2">
          <w:delText xml:space="preserve"> will interpret time as a start </w:delText>
        </w:r>
        <w:r w:rsidDel="006C39E2">
          <w:delText>time.  If a two-element array of date-time strings is provided, it will be interpreted as a start-time and an end-time.</w:delText>
        </w:r>
        <w:bookmarkStart w:id="2562" w:name="_Toc482474321"/>
        <w:bookmarkStart w:id="2563" w:name="_Toc482474806"/>
        <w:bookmarkEnd w:id="2562"/>
        <w:bookmarkEnd w:id="2563"/>
      </w:del>
    </w:p>
    <w:p w14:paraId="59FF51E9" w14:textId="72FBC75E" w:rsidR="00B80CC5" w:rsidDel="006C39E2" w:rsidRDefault="00B80CC5" w:rsidP="00B80CC5">
      <w:pPr>
        <w:pStyle w:val="ListParagraph"/>
        <w:numPr>
          <w:ilvl w:val="1"/>
          <w:numId w:val="26"/>
        </w:numPr>
        <w:rPr>
          <w:del w:id="2564" w:author="Bryan Harter" w:date="2017-05-13T17:23:00Z"/>
        </w:rPr>
      </w:pPr>
      <w:del w:id="2565" w:author="Bryan Harter" w:date="2017-05-13T17:23:00Z">
        <w:r w:rsidRPr="00AA54F9" w:rsidDel="006C39E2">
          <w:rPr>
            <w:rFonts w:ascii="Monaco" w:hAnsi="Monaco"/>
            <w:b/>
            <w:color w:val="000000" w:themeColor="text1"/>
            <w:sz w:val="22"/>
            <w:szCs w:val="22"/>
          </w:rPr>
          <w:delText>UNIX time</w:delText>
        </w:r>
        <w:r w:rsidRPr="00AA54F9" w:rsidDel="006C39E2">
          <w:delText>:</w:delText>
        </w:r>
        <w:r w:rsidDel="006C39E2">
          <w:delText xml:space="preserve"> A long integer time interpreted, in the UNIX fashion, as seconds elapsed since 1 January 1970 00:00:00UTC.  As with the date-time string format option, if only one time is provide</w:delText>
        </w:r>
        <w:r w:rsidR="00D5514B" w:rsidDel="006C39E2">
          <w:delText xml:space="preserve">d, it is interpreted as a start </w:delText>
        </w:r>
        <w:r w:rsidDel="006C39E2">
          <w:delText>time; if two, a start and end time.</w:delText>
        </w:r>
        <w:bookmarkStart w:id="2566" w:name="_Toc482474322"/>
        <w:bookmarkStart w:id="2567" w:name="_Toc482474807"/>
        <w:bookmarkEnd w:id="2566"/>
        <w:bookmarkEnd w:id="2567"/>
      </w:del>
    </w:p>
    <w:p w14:paraId="32F62CFD" w14:textId="62DF2756" w:rsidR="00B80CC5" w:rsidDel="006C39E2" w:rsidRDefault="00B80CC5" w:rsidP="00B80CC5">
      <w:pPr>
        <w:pStyle w:val="ListParagraph"/>
        <w:numPr>
          <w:ilvl w:val="0"/>
          <w:numId w:val="26"/>
        </w:numPr>
        <w:rPr>
          <w:del w:id="2568" w:author="Bryan Harter" w:date="2017-05-13T17:23:00Z"/>
        </w:rPr>
      </w:pPr>
      <w:del w:id="2569" w:author="Bryan Harter" w:date="2017-05-13T17:23:00Z">
        <w:r w:rsidDel="006C39E2">
          <w:rPr>
            <w:rFonts w:ascii="Monaco" w:hAnsi="Monaco"/>
            <w:b/>
            <w:color w:val="FF0000"/>
            <w:sz w:val="22"/>
            <w:szCs w:val="22"/>
          </w:rPr>
          <w:delText>/range</w:delText>
        </w:r>
        <w:r w:rsidRPr="00AA54F9" w:rsidDel="006C39E2">
          <w:delText>:</w:delText>
        </w:r>
        <w:r w:rsidDel="006C39E2">
          <w:delText xml:space="preserve"> List the beginning and end times (and orbits) of the data contained in the passed data structure </w:delText>
        </w:r>
        <w:r w:rsidRPr="00AA54F9" w:rsidDel="006C39E2">
          <w:rPr>
            <w:rFonts w:ascii="Monaco" w:hAnsi="Monaco"/>
            <w:color w:val="000000" w:themeColor="text1"/>
            <w:sz w:val="22"/>
            <w:szCs w:val="22"/>
          </w:rPr>
          <w:delText>kp_data</w:delText>
        </w:r>
        <w:r w:rsidDel="006C39E2">
          <w:delText>.  N.B., No data will be plotted if this keyword is provided; all plotting keywords will be ignored.</w:delText>
        </w:r>
        <w:bookmarkStart w:id="2570" w:name="_Toc482474323"/>
        <w:bookmarkStart w:id="2571" w:name="_Toc482474808"/>
        <w:bookmarkEnd w:id="2570"/>
        <w:bookmarkEnd w:id="2571"/>
      </w:del>
    </w:p>
    <w:p w14:paraId="29F6E951" w14:textId="42833C41" w:rsidR="00930BFE" w:rsidDel="006C39E2" w:rsidRDefault="00930BFE" w:rsidP="00930BFE">
      <w:pPr>
        <w:pStyle w:val="ListParagraph"/>
        <w:numPr>
          <w:ilvl w:val="0"/>
          <w:numId w:val="26"/>
        </w:numPr>
        <w:rPr>
          <w:del w:id="2572" w:author="Bryan Harter" w:date="2017-05-13T17:23:00Z"/>
        </w:rPr>
      </w:pPr>
      <w:del w:id="2573" w:author="Bryan Harter" w:date="2017-05-13T17:23:00Z">
        <w:r w:rsidRPr="003A79D8" w:rsidDel="006C39E2">
          <w:rPr>
            <w:rFonts w:ascii="Monaco" w:hAnsi="Monaco"/>
            <w:b/>
            <w:color w:val="FF0000"/>
            <w:sz w:val="22"/>
            <w:szCs w:val="22"/>
          </w:rPr>
          <w:delText>/list</w:delText>
        </w:r>
        <w:r w:rsidDel="006C39E2">
          <w:delText>: Display an ordered list of all parameters present in the data structure.  The items are listed by index, and by instrument followed by name.</w:delText>
        </w:r>
        <w:bookmarkStart w:id="2574" w:name="_Toc482474324"/>
        <w:bookmarkStart w:id="2575" w:name="_Toc482474809"/>
        <w:bookmarkEnd w:id="2574"/>
        <w:bookmarkEnd w:id="2575"/>
      </w:del>
    </w:p>
    <w:p w14:paraId="2928BB7B" w14:textId="2C5E12F6" w:rsidR="00B80CC5" w:rsidDel="006C39E2" w:rsidRDefault="00B80CC5" w:rsidP="00B80CC5">
      <w:pPr>
        <w:pStyle w:val="ListParagraph"/>
        <w:numPr>
          <w:ilvl w:val="0"/>
          <w:numId w:val="26"/>
        </w:numPr>
        <w:rPr>
          <w:del w:id="2576" w:author="Bryan Harter" w:date="2017-05-13T17:23:00Z"/>
        </w:rPr>
      </w:pPr>
      <w:del w:id="2577" w:author="Bryan Harter" w:date="2017-05-13T17:23:00Z">
        <w:r w:rsidDel="006C39E2">
          <w:rPr>
            <w:b/>
            <w:u w:val="single"/>
          </w:rPr>
          <w:delText>Data Selection Keywords</w:delText>
        </w:r>
        <w:r w:rsidDel="006C39E2">
          <w:delText>:</w:delText>
        </w:r>
        <w:bookmarkStart w:id="2578" w:name="_Toc482474325"/>
        <w:bookmarkStart w:id="2579" w:name="_Toc482474810"/>
        <w:bookmarkEnd w:id="2578"/>
        <w:bookmarkEnd w:id="2579"/>
      </w:del>
    </w:p>
    <w:p w14:paraId="1AAD21CC" w14:textId="5FC0F52D" w:rsidR="00B80CC5" w:rsidRPr="006233D7" w:rsidDel="006C39E2" w:rsidRDefault="00B80CC5" w:rsidP="00B80CC5">
      <w:pPr>
        <w:pStyle w:val="ListParagraph"/>
        <w:ind w:left="1447"/>
        <w:rPr>
          <w:del w:id="2580" w:author="Bryan Harter" w:date="2017-05-13T17:23:00Z"/>
        </w:rPr>
      </w:pPr>
      <w:del w:id="2581" w:author="Bryan Harter" w:date="2017-05-13T17:23:00Z">
        <w:r w:rsidDel="006C39E2">
          <w:delText xml:space="preserve">The following keywords identify which among the </w:delText>
        </w:r>
        <w:r w:rsidR="00930BFE" w:rsidDel="006C39E2">
          <w:delText xml:space="preserve">in-situ instruments contained within the passed data structure are to be accessed for the purpose of creating </w:delText>
        </w:r>
      </w:del>
      <w:ins w:id="2582" w:author="Kevin McGouldrick" w:date="2015-11-17T13:36:00Z">
        <w:del w:id="2583" w:author="Bryan Harter" w:date="2017-05-13T17:23:00Z">
          <w:r w:rsidR="00316214" w:rsidDel="006C39E2">
            <w:delText>T</w:delText>
          </w:r>
        </w:del>
      </w:ins>
      <w:del w:id="2584" w:author="Bryan Harter" w:date="2017-05-13T17:23:00Z">
        <w:r w:rsidR="00930BFE" w:rsidDel="006C39E2">
          <w:delText>plot variables</w:delText>
        </w:r>
        <w:r w:rsidDel="006C39E2">
          <w:delText xml:space="preserve">.  </w:delText>
        </w:r>
        <w:r w:rsidR="00874E13" w:rsidDel="006C39E2">
          <w:delText>Each</w:delText>
        </w:r>
        <w:r w:rsidDel="006C39E2">
          <w:delText xml:space="preserve"> of these data selection keywords may be used in conjunction with any of the other data selection keywords.  I.e., they are not exclusive, but additive keywords:</w:delText>
        </w:r>
        <w:bookmarkStart w:id="2585" w:name="_Toc482474326"/>
        <w:bookmarkStart w:id="2586" w:name="_Toc482474811"/>
        <w:bookmarkEnd w:id="2585"/>
        <w:bookmarkEnd w:id="2586"/>
      </w:del>
    </w:p>
    <w:p w14:paraId="560538F3" w14:textId="088AAF72" w:rsidR="00D5514B" w:rsidDel="006C39E2" w:rsidRDefault="00D5514B" w:rsidP="00B80CC5">
      <w:pPr>
        <w:pStyle w:val="ListParagraph"/>
        <w:numPr>
          <w:ilvl w:val="1"/>
          <w:numId w:val="26"/>
        </w:numPr>
        <w:rPr>
          <w:del w:id="2587" w:author="Bryan Harter" w:date="2017-05-13T17:23:00Z"/>
          <w:rFonts w:ascii="Monaco" w:hAnsi="Monaco"/>
          <w:b/>
          <w:color w:val="FF0000"/>
          <w:sz w:val="22"/>
          <w:szCs w:val="22"/>
        </w:rPr>
        <w:sectPr w:rsidR="00D5514B" w:rsidDel="006C39E2" w:rsidSect="00691989">
          <w:footerReference w:type="even" r:id="rId13"/>
          <w:footerReference w:type="default" r:id="rId14"/>
          <w:pgSz w:w="12240" w:h="15840"/>
          <w:pgMar w:top="1440" w:right="1440" w:bottom="1440" w:left="1440" w:header="720" w:footer="720" w:gutter="0"/>
          <w:cols w:space="720"/>
          <w:titlePg/>
        </w:sectPr>
      </w:pPr>
    </w:p>
    <w:p w14:paraId="7EF646DA" w14:textId="4BB78B7A" w:rsidR="00B80CC5" w:rsidRPr="00A829FD" w:rsidDel="006C39E2" w:rsidRDefault="00B80CC5" w:rsidP="00B80CC5">
      <w:pPr>
        <w:pStyle w:val="ListParagraph"/>
        <w:numPr>
          <w:ilvl w:val="1"/>
          <w:numId w:val="26"/>
        </w:numPr>
        <w:rPr>
          <w:del w:id="2588" w:author="Bryan Harter" w:date="2017-05-13T17:23:00Z"/>
          <w:rFonts w:ascii="Monaco" w:hAnsi="Monaco"/>
          <w:b/>
          <w:sz w:val="22"/>
          <w:szCs w:val="22"/>
        </w:rPr>
      </w:pPr>
      <w:del w:id="2589" w:author="Bryan Harter" w:date="2017-05-13T17:23:00Z">
        <w:r w:rsidDel="006C39E2">
          <w:rPr>
            <w:rFonts w:ascii="Monaco" w:hAnsi="Monaco"/>
            <w:b/>
            <w:color w:val="FF0000"/>
            <w:sz w:val="22"/>
            <w:szCs w:val="22"/>
          </w:rPr>
          <w:lastRenderedPageBreak/>
          <w:delText>/</w:delText>
        </w:r>
        <w:r w:rsidR="00874E13" w:rsidDel="006C39E2">
          <w:rPr>
            <w:rFonts w:ascii="Monaco" w:hAnsi="Monaco"/>
            <w:b/>
            <w:color w:val="FF0000"/>
            <w:sz w:val="22"/>
            <w:szCs w:val="22"/>
          </w:rPr>
          <w:delText>create</w:delText>
        </w:r>
        <w:r w:rsidDel="006C39E2">
          <w:rPr>
            <w:rFonts w:ascii="Monaco" w:hAnsi="Monaco"/>
            <w:b/>
            <w:color w:val="FF0000"/>
            <w:sz w:val="22"/>
            <w:szCs w:val="22"/>
          </w:rPr>
          <w:delText>all</w:delText>
        </w:r>
        <w:bookmarkStart w:id="2590" w:name="_Toc482474327"/>
        <w:bookmarkStart w:id="2591" w:name="_Toc482474812"/>
        <w:bookmarkEnd w:id="2590"/>
        <w:bookmarkEnd w:id="2591"/>
      </w:del>
    </w:p>
    <w:p w14:paraId="49091ECB" w14:textId="3ED5EBCF" w:rsidR="00B80CC5" w:rsidRPr="00583F89" w:rsidDel="006C39E2" w:rsidRDefault="00930BFE" w:rsidP="00B80CC5">
      <w:pPr>
        <w:pStyle w:val="ListParagraph"/>
        <w:numPr>
          <w:ilvl w:val="1"/>
          <w:numId w:val="26"/>
        </w:numPr>
        <w:rPr>
          <w:del w:id="2592" w:author="Bryan Harter" w:date="2017-05-13T17:23:00Z"/>
          <w:rFonts w:ascii="Monaco" w:hAnsi="Monaco"/>
          <w:b/>
          <w:sz w:val="22"/>
          <w:szCs w:val="22"/>
        </w:rPr>
      </w:pPr>
      <w:del w:id="2593" w:author="Bryan Harter" w:date="2017-05-13T17:23:00Z">
        <w:r w:rsidDel="006C39E2">
          <w:rPr>
            <w:rFonts w:ascii="Monaco" w:hAnsi="Monaco"/>
            <w:b/>
            <w:color w:val="FF0000"/>
            <w:sz w:val="22"/>
            <w:szCs w:val="22"/>
          </w:rPr>
          <w:delText>/euv</w:delText>
        </w:r>
        <w:bookmarkStart w:id="2594" w:name="_Toc482474328"/>
        <w:bookmarkStart w:id="2595" w:name="_Toc482474813"/>
        <w:bookmarkEnd w:id="2594"/>
        <w:bookmarkEnd w:id="2595"/>
      </w:del>
    </w:p>
    <w:p w14:paraId="7DEF267D" w14:textId="13EC3592" w:rsidR="00B80CC5" w:rsidRPr="00583F89" w:rsidDel="006C39E2" w:rsidRDefault="00930BFE" w:rsidP="00B80CC5">
      <w:pPr>
        <w:pStyle w:val="ListParagraph"/>
        <w:numPr>
          <w:ilvl w:val="1"/>
          <w:numId w:val="26"/>
        </w:numPr>
        <w:rPr>
          <w:del w:id="2596" w:author="Bryan Harter" w:date="2017-05-13T17:23:00Z"/>
          <w:rFonts w:ascii="Monaco" w:hAnsi="Monaco"/>
          <w:b/>
          <w:sz w:val="22"/>
          <w:szCs w:val="22"/>
        </w:rPr>
      </w:pPr>
      <w:del w:id="2597" w:author="Bryan Harter" w:date="2017-05-13T17:23:00Z">
        <w:r w:rsidDel="006C39E2">
          <w:rPr>
            <w:rFonts w:ascii="Monaco" w:hAnsi="Monaco"/>
            <w:b/>
            <w:color w:val="FF0000"/>
            <w:sz w:val="22"/>
            <w:szCs w:val="22"/>
          </w:rPr>
          <w:delText>/lpw</w:delText>
        </w:r>
        <w:bookmarkStart w:id="2598" w:name="_Toc482474329"/>
        <w:bookmarkStart w:id="2599" w:name="_Toc482474814"/>
        <w:bookmarkEnd w:id="2598"/>
        <w:bookmarkEnd w:id="2599"/>
      </w:del>
    </w:p>
    <w:p w14:paraId="5AA473F5" w14:textId="2BF6F25A" w:rsidR="00B80CC5" w:rsidRPr="00583F89" w:rsidDel="006C39E2" w:rsidRDefault="00930BFE" w:rsidP="00B80CC5">
      <w:pPr>
        <w:pStyle w:val="ListParagraph"/>
        <w:numPr>
          <w:ilvl w:val="1"/>
          <w:numId w:val="26"/>
        </w:numPr>
        <w:rPr>
          <w:del w:id="2600" w:author="Bryan Harter" w:date="2017-05-13T17:23:00Z"/>
          <w:rFonts w:ascii="Monaco" w:hAnsi="Monaco"/>
          <w:b/>
          <w:sz w:val="22"/>
          <w:szCs w:val="22"/>
        </w:rPr>
      </w:pPr>
      <w:del w:id="2601" w:author="Bryan Harter" w:date="2017-05-13T17:23:00Z">
        <w:r w:rsidDel="006C39E2">
          <w:rPr>
            <w:rFonts w:ascii="Monaco" w:hAnsi="Monaco"/>
            <w:b/>
            <w:color w:val="FF0000"/>
            <w:sz w:val="22"/>
            <w:szCs w:val="22"/>
          </w:rPr>
          <w:delText>/static</w:delText>
        </w:r>
        <w:bookmarkStart w:id="2602" w:name="_Toc482474330"/>
        <w:bookmarkStart w:id="2603" w:name="_Toc482474815"/>
        <w:bookmarkEnd w:id="2602"/>
        <w:bookmarkEnd w:id="2603"/>
      </w:del>
    </w:p>
    <w:p w14:paraId="7201633B" w14:textId="3AEB9428" w:rsidR="00B80CC5" w:rsidRPr="00583F89" w:rsidDel="006C39E2" w:rsidRDefault="00930BFE" w:rsidP="00B80CC5">
      <w:pPr>
        <w:pStyle w:val="ListParagraph"/>
        <w:numPr>
          <w:ilvl w:val="1"/>
          <w:numId w:val="26"/>
        </w:numPr>
        <w:rPr>
          <w:del w:id="2604" w:author="Bryan Harter" w:date="2017-05-13T17:23:00Z"/>
          <w:rFonts w:ascii="Monaco" w:hAnsi="Monaco"/>
          <w:b/>
          <w:sz w:val="22"/>
          <w:szCs w:val="22"/>
        </w:rPr>
      </w:pPr>
      <w:del w:id="2605" w:author="Bryan Harter" w:date="2017-05-13T17:23:00Z">
        <w:r w:rsidDel="006C39E2">
          <w:rPr>
            <w:rFonts w:ascii="Monaco" w:hAnsi="Monaco"/>
            <w:b/>
            <w:color w:val="FF0000"/>
            <w:sz w:val="22"/>
            <w:szCs w:val="22"/>
          </w:rPr>
          <w:delText>/swea</w:delText>
        </w:r>
        <w:bookmarkStart w:id="2606" w:name="_Toc482474331"/>
        <w:bookmarkStart w:id="2607" w:name="_Toc482474816"/>
        <w:bookmarkEnd w:id="2606"/>
        <w:bookmarkEnd w:id="2607"/>
      </w:del>
    </w:p>
    <w:p w14:paraId="3A48B77C" w14:textId="56DA4A38" w:rsidR="00B80CC5" w:rsidRPr="00583F89" w:rsidDel="006C39E2" w:rsidRDefault="00930BFE" w:rsidP="00B80CC5">
      <w:pPr>
        <w:pStyle w:val="ListParagraph"/>
        <w:numPr>
          <w:ilvl w:val="1"/>
          <w:numId w:val="26"/>
        </w:numPr>
        <w:rPr>
          <w:del w:id="2608" w:author="Bryan Harter" w:date="2017-05-13T17:23:00Z"/>
          <w:b/>
        </w:rPr>
      </w:pPr>
      <w:del w:id="2609" w:author="Bryan Harter" w:date="2017-05-13T17:23:00Z">
        <w:r w:rsidDel="006C39E2">
          <w:rPr>
            <w:rFonts w:ascii="Monaco" w:hAnsi="Monaco"/>
            <w:b/>
            <w:color w:val="FF0000"/>
            <w:sz w:val="22"/>
            <w:szCs w:val="22"/>
          </w:rPr>
          <w:lastRenderedPageBreak/>
          <w:delText>/swia</w:delText>
        </w:r>
        <w:bookmarkStart w:id="2610" w:name="_Toc482474332"/>
        <w:bookmarkStart w:id="2611" w:name="_Toc482474817"/>
        <w:bookmarkEnd w:id="2610"/>
        <w:bookmarkEnd w:id="2611"/>
      </w:del>
    </w:p>
    <w:p w14:paraId="12B3DD00" w14:textId="2AD1680E" w:rsidR="00B80CC5" w:rsidRPr="00583F89" w:rsidDel="006C39E2" w:rsidRDefault="00930BFE" w:rsidP="00B80CC5">
      <w:pPr>
        <w:pStyle w:val="ListParagraph"/>
        <w:numPr>
          <w:ilvl w:val="1"/>
          <w:numId w:val="26"/>
        </w:numPr>
        <w:rPr>
          <w:del w:id="2612" w:author="Bryan Harter" w:date="2017-05-13T17:23:00Z"/>
          <w:b/>
        </w:rPr>
      </w:pPr>
      <w:del w:id="2613" w:author="Bryan Harter" w:date="2017-05-13T17:23:00Z">
        <w:r w:rsidDel="006C39E2">
          <w:rPr>
            <w:rFonts w:ascii="Monaco" w:hAnsi="Monaco"/>
            <w:b/>
            <w:color w:val="FF0000"/>
            <w:sz w:val="22"/>
            <w:szCs w:val="22"/>
          </w:rPr>
          <w:delText>/mag</w:delText>
        </w:r>
        <w:bookmarkStart w:id="2614" w:name="_Toc482474333"/>
        <w:bookmarkStart w:id="2615" w:name="_Toc482474818"/>
        <w:bookmarkEnd w:id="2614"/>
        <w:bookmarkEnd w:id="2615"/>
      </w:del>
    </w:p>
    <w:p w14:paraId="19321162" w14:textId="7697B4F5" w:rsidR="00B80CC5" w:rsidRPr="00765FA6" w:rsidDel="006C39E2" w:rsidRDefault="00930BFE" w:rsidP="00B80CC5">
      <w:pPr>
        <w:pStyle w:val="ListParagraph"/>
        <w:numPr>
          <w:ilvl w:val="1"/>
          <w:numId w:val="26"/>
        </w:numPr>
        <w:rPr>
          <w:del w:id="2616" w:author="Bryan Harter" w:date="2017-05-13T17:23:00Z"/>
          <w:b/>
        </w:rPr>
      </w:pPr>
      <w:del w:id="2617" w:author="Bryan Harter" w:date="2017-05-13T17:23:00Z">
        <w:r w:rsidDel="006C39E2">
          <w:rPr>
            <w:rFonts w:ascii="Monaco" w:hAnsi="Monaco"/>
            <w:b/>
            <w:color w:val="FF0000"/>
            <w:sz w:val="22"/>
            <w:szCs w:val="22"/>
          </w:rPr>
          <w:delText>/sep</w:delText>
        </w:r>
        <w:bookmarkStart w:id="2618" w:name="_Toc482474334"/>
        <w:bookmarkStart w:id="2619" w:name="_Toc482474819"/>
        <w:bookmarkEnd w:id="2618"/>
        <w:bookmarkEnd w:id="2619"/>
      </w:del>
    </w:p>
    <w:p w14:paraId="30D1A1E9" w14:textId="45FE159F" w:rsidR="00B80CC5" w:rsidRPr="00B83256" w:rsidDel="006C39E2" w:rsidRDefault="00930BFE" w:rsidP="00B80CC5">
      <w:pPr>
        <w:pStyle w:val="ListParagraph"/>
        <w:numPr>
          <w:ilvl w:val="1"/>
          <w:numId w:val="26"/>
        </w:numPr>
        <w:rPr>
          <w:del w:id="2620" w:author="Bryan Harter" w:date="2017-05-13T17:23:00Z"/>
          <w:b/>
        </w:rPr>
      </w:pPr>
      <w:del w:id="2621" w:author="Bryan Harter" w:date="2017-05-13T17:23:00Z">
        <w:r w:rsidDel="006C39E2">
          <w:rPr>
            <w:rFonts w:ascii="Monaco" w:hAnsi="Monaco"/>
            <w:b/>
            <w:color w:val="FF0000"/>
            <w:sz w:val="22"/>
            <w:szCs w:val="22"/>
          </w:rPr>
          <w:delText>/ngims</w:delText>
        </w:r>
        <w:bookmarkStart w:id="2622" w:name="_Toc482474335"/>
        <w:bookmarkStart w:id="2623" w:name="_Toc482474820"/>
        <w:bookmarkEnd w:id="2622"/>
        <w:bookmarkEnd w:id="2623"/>
      </w:del>
    </w:p>
    <w:p w14:paraId="77D38454" w14:textId="3F90556B" w:rsidR="00D5514B" w:rsidDel="006C39E2" w:rsidRDefault="00D5514B" w:rsidP="00B83256">
      <w:pPr>
        <w:pStyle w:val="ListParagraph"/>
        <w:numPr>
          <w:ilvl w:val="0"/>
          <w:numId w:val="26"/>
        </w:numPr>
        <w:rPr>
          <w:del w:id="2624" w:author="Bryan Harter" w:date="2017-05-13T17:23:00Z"/>
          <w:rFonts w:ascii="Monaco" w:hAnsi="Monaco"/>
          <w:b/>
          <w:color w:val="FF0000"/>
          <w:sz w:val="22"/>
          <w:szCs w:val="22"/>
        </w:rPr>
        <w:sectPr w:rsidR="00D5514B" w:rsidDel="006C39E2" w:rsidSect="00D5514B">
          <w:type w:val="continuous"/>
          <w:pgSz w:w="12240" w:h="15840"/>
          <w:pgMar w:top="1440" w:right="1440" w:bottom="1440" w:left="1440" w:header="720" w:footer="720" w:gutter="0"/>
          <w:cols w:num="2" w:space="720"/>
        </w:sectPr>
      </w:pPr>
    </w:p>
    <w:p w14:paraId="4E451C42" w14:textId="1B278036" w:rsidR="00B83256" w:rsidRPr="00B83256" w:rsidDel="006C39E2" w:rsidRDefault="00B83256" w:rsidP="00B83256">
      <w:pPr>
        <w:pStyle w:val="ListParagraph"/>
        <w:numPr>
          <w:ilvl w:val="0"/>
          <w:numId w:val="26"/>
        </w:numPr>
        <w:rPr>
          <w:del w:id="2625" w:author="Bryan Harter" w:date="2017-05-13T17:23:00Z"/>
          <w:b/>
        </w:rPr>
      </w:pPr>
      <w:del w:id="2626" w:author="Bryan Harter" w:date="2017-05-13T17:23:00Z">
        <w:r w:rsidDel="006C39E2">
          <w:rPr>
            <w:rFonts w:ascii="Monaco" w:hAnsi="Monaco"/>
            <w:b/>
            <w:color w:val="FF0000"/>
            <w:sz w:val="22"/>
            <w:szCs w:val="22"/>
          </w:rPr>
          <w:lastRenderedPageBreak/>
          <w:delText>/prefix</w:delText>
        </w:r>
        <w:r w:rsidRPr="00B83256" w:rsidDel="006C39E2">
          <w:rPr>
            <w:color w:val="000000" w:themeColor="text1"/>
          </w:rPr>
          <w:delText>: Override the default action of prepending a prefix of “</w:delText>
        </w:r>
        <w:r w:rsidRPr="00874E13" w:rsidDel="006C39E2">
          <w:rPr>
            <w:rFonts w:ascii="Monaco" w:hAnsi="Monaco"/>
            <w:color w:val="000000" w:themeColor="text1"/>
            <w:sz w:val="22"/>
            <w:szCs w:val="22"/>
          </w:rPr>
          <w:delText>mvn_kp_</w:delText>
        </w:r>
        <w:r w:rsidR="000935B9" w:rsidDel="006C39E2">
          <w:rPr>
            <w:color w:val="000000" w:themeColor="text1"/>
          </w:rPr>
          <w:delText>” to each T</w:delText>
        </w:r>
        <w:r w:rsidR="00874E13" w:rsidDel="006C39E2">
          <w:rPr>
            <w:color w:val="000000" w:themeColor="text1"/>
          </w:rPr>
          <w:delText>plot variable</w:delText>
        </w:r>
        <w:r w:rsidRPr="00B83256" w:rsidDel="006C39E2">
          <w:rPr>
            <w:color w:val="000000" w:themeColor="text1"/>
          </w:rPr>
          <w:delText>.</w:delText>
        </w:r>
        <w:bookmarkStart w:id="2627" w:name="_Toc482474336"/>
        <w:bookmarkStart w:id="2628" w:name="_Toc482474821"/>
        <w:bookmarkEnd w:id="2627"/>
        <w:bookmarkEnd w:id="2628"/>
      </w:del>
    </w:p>
    <w:p w14:paraId="155F14FC" w14:textId="5836F0F3" w:rsidR="00B83256" w:rsidRPr="00B83256" w:rsidDel="006C39E2" w:rsidRDefault="00B83256" w:rsidP="00B83256">
      <w:pPr>
        <w:pStyle w:val="ListParagraph"/>
        <w:numPr>
          <w:ilvl w:val="0"/>
          <w:numId w:val="26"/>
        </w:numPr>
        <w:rPr>
          <w:del w:id="2629" w:author="Bryan Harter" w:date="2017-05-13T17:23:00Z"/>
          <w:b/>
        </w:rPr>
      </w:pPr>
      <w:del w:id="2630" w:author="Bryan Harter" w:date="2017-05-13T17:23:00Z">
        <w:r w:rsidDel="006C39E2">
          <w:rPr>
            <w:rFonts w:ascii="Monaco" w:hAnsi="Monaco"/>
            <w:b/>
            <w:color w:val="FF0000"/>
            <w:sz w:val="22"/>
            <w:szCs w:val="22"/>
          </w:rPr>
          <w:delText>/quiet</w:delText>
        </w:r>
        <w:r w:rsidRPr="00B83256" w:rsidDel="006C39E2">
          <w:rPr>
            <w:b/>
          </w:rPr>
          <w:delText>:</w:delText>
        </w:r>
        <w:r w:rsidDel="006C39E2">
          <w:rPr>
            <w:b/>
          </w:rPr>
          <w:delText xml:space="preserve"> </w:delText>
        </w:r>
        <w:r w:rsidRPr="00B83256" w:rsidDel="006C39E2">
          <w:delText>Suppress all text outputs to the screen.</w:delText>
        </w:r>
        <w:bookmarkStart w:id="2631" w:name="_Toc482474337"/>
        <w:bookmarkStart w:id="2632" w:name="_Toc482474822"/>
        <w:bookmarkEnd w:id="2631"/>
        <w:bookmarkEnd w:id="2632"/>
      </w:del>
    </w:p>
    <w:p w14:paraId="47838E3A" w14:textId="752FD253" w:rsidR="00B83256" w:rsidRPr="00B83256" w:rsidDel="006C39E2" w:rsidRDefault="00B83256" w:rsidP="00B83256">
      <w:pPr>
        <w:pStyle w:val="ListParagraph"/>
        <w:numPr>
          <w:ilvl w:val="0"/>
          <w:numId w:val="26"/>
        </w:numPr>
        <w:rPr>
          <w:del w:id="2633" w:author="Bryan Harter" w:date="2017-05-13T17:23:00Z"/>
          <w:b/>
        </w:rPr>
      </w:pPr>
      <w:del w:id="2634" w:author="Bryan Harter" w:date="2017-05-13T17:23:00Z">
        <w:r w:rsidDel="006C39E2">
          <w:rPr>
            <w:rFonts w:ascii="Monaco" w:hAnsi="Monaco"/>
            <w:b/>
            <w:color w:val="FF0000"/>
            <w:sz w:val="22"/>
            <w:szCs w:val="22"/>
          </w:rPr>
          <w:lastRenderedPageBreak/>
          <w:delText>message:</w:delText>
        </w:r>
        <w:r w:rsidDel="006C39E2">
          <w:rPr>
            <w:b/>
          </w:rPr>
          <w:delText xml:space="preserve"> </w:delText>
        </w:r>
        <w:r w:rsidR="000935B9" w:rsidDel="006C39E2">
          <w:delText>Change the T</w:delText>
        </w:r>
        <w:r w:rsidRPr="00B83256" w:rsidDel="006C39E2">
          <w:delText>plot message field printed on each plot generated.  By default, this message reads, “Created from M</w:delText>
        </w:r>
        <w:r w:rsidR="00FD45E1" w:rsidDel="006C39E2">
          <w:delText>AVEN</w:delText>
        </w:r>
        <w:r w:rsidRPr="00B83256" w:rsidDel="006C39E2">
          <w:delText xml:space="preserve"> KP data.”</w:delText>
        </w:r>
        <w:bookmarkStart w:id="2635" w:name="_Toc482474338"/>
        <w:bookmarkStart w:id="2636" w:name="_Toc482474823"/>
        <w:bookmarkEnd w:id="2635"/>
        <w:bookmarkEnd w:id="2636"/>
      </w:del>
    </w:p>
    <w:p w14:paraId="4BF65D15" w14:textId="1A37E247" w:rsidR="005C20E7" w:rsidDel="006C39E2" w:rsidRDefault="005C20E7" w:rsidP="005C20E7">
      <w:pPr>
        <w:pStyle w:val="ListParagraph"/>
        <w:numPr>
          <w:ilvl w:val="0"/>
          <w:numId w:val="26"/>
        </w:numPr>
        <w:rPr>
          <w:del w:id="2637" w:author="Bryan Harter" w:date="2017-05-13T17:23:00Z"/>
        </w:rPr>
      </w:pPr>
      <w:del w:id="2638" w:author="Bryan Harter" w:date="2017-05-13T17:23:00Z">
        <w:r w:rsidRPr="00B80CC5" w:rsidDel="006C39E2">
          <w:rPr>
            <w:rFonts w:ascii="Monaco" w:hAnsi="Monaco"/>
            <w:b/>
            <w:color w:val="FF0000"/>
            <w:sz w:val="22"/>
            <w:szCs w:val="22"/>
          </w:rPr>
          <w:delText>/debug</w:delText>
        </w:r>
        <w:r w:rsidDel="006C39E2">
          <w:delText>: On error, “stop immediately at the offending statement and print the current program stack.”  I.e., a less graceful but more informative exit from the procedure upon the occasion of an error.</w:delText>
        </w:r>
        <w:bookmarkStart w:id="2639" w:name="_Toc482474339"/>
        <w:bookmarkStart w:id="2640" w:name="_Toc482474824"/>
        <w:bookmarkEnd w:id="2639"/>
        <w:bookmarkEnd w:id="2640"/>
      </w:del>
    </w:p>
    <w:p w14:paraId="39145E73" w14:textId="5EC840C6" w:rsidR="005C20E7" w:rsidRPr="005C20E7" w:rsidDel="006C39E2" w:rsidRDefault="005C20E7" w:rsidP="005C20E7">
      <w:pPr>
        <w:pStyle w:val="ListParagraph"/>
        <w:numPr>
          <w:ilvl w:val="0"/>
          <w:numId w:val="26"/>
        </w:numPr>
        <w:rPr>
          <w:del w:id="2641" w:author="Bryan Harter" w:date="2017-05-13T17:23:00Z"/>
        </w:rPr>
      </w:pPr>
      <w:del w:id="2642" w:author="Bryan Harter" w:date="2017-05-13T17:23:00Z">
        <w:r w:rsidRPr="00B80CC5" w:rsidDel="006C39E2">
          <w:rPr>
            <w:rFonts w:ascii="Monaco" w:hAnsi="Monaco"/>
            <w:b/>
            <w:color w:val="FF0000"/>
            <w:sz w:val="22"/>
            <w:szCs w:val="22"/>
          </w:rPr>
          <w:delText>/help</w:delText>
        </w:r>
        <w:r w:rsidDel="006C39E2">
          <w:delText>: Invoke this list.</w:delText>
        </w:r>
        <w:bookmarkStart w:id="2643" w:name="_Toc482474340"/>
        <w:bookmarkStart w:id="2644" w:name="_Toc482474825"/>
        <w:bookmarkEnd w:id="2643"/>
        <w:bookmarkEnd w:id="2644"/>
      </w:del>
    </w:p>
    <w:p w14:paraId="38764B78" w14:textId="15B7831E" w:rsidR="005C20E7" w:rsidDel="006C39E2" w:rsidRDefault="005C20E7" w:rsidP="005C20E7">
      <w:pPr>
        <w:pStyle w:val="Heading3"/>
        <w:rPr>
          <w:del w:id="2645" w:author="Bryan Harter" w:date="2017-05-13T17:23:00Z"/>
        </w:rPr>
      </w:pPr>
      <w:del w:id="2646" w:author="Bryan Harter" w:date="2017-05-13T17:23:00Z">
        <w:r w:rsidDel="006C39E2">
          <w:delText>mvn_kp</w:delText>
        </w:r>
        <w:r w:rsidR="00AC008E" w:rsidDel="006C39E2">
          <w:delText>_iuvs_limb</w:delText>
        </w:r>
        <w:bookmarkStart w:id="2647" w:name="_Toc482474341"/>
        <w:bookmarkStart w:id="2648" w:name="_Toc482474826"/>
        <w:bookmarkEnd w:id="2647"/>
        <w:bookmarkEnd w:id="2648"/>
      </w:del>
    </w:p>
    <w:p w14:paraId="2D39FA23" w14:textId="23C2B47A" w:rsidR="005C20E7" w:rsidRPr="00E65F70" w:rsidDel="006C39E2" w:rsidRDefault="005C20E7" w:rsidP="005C20E7">
      <w:pPr>
        <w:pStyle w:val="Heading4"/>
        <w:rPr>
          <w:del w:id="2649" w:author="Bryan Harter" w:date="2017-05-13T17:23:00Z"/>
        </w:rPr>
      </w:pPr>
      <w:del w:id="2650" w:author="Bryan Harter" w:date="2017-05-13T17:23:00Z">
        <w:r w:rsidDel="006C39E2">
          <w:delText>Description</w:delText>
        </w:r>
        <w:bookmarkStart w:id="2651" w:name="_Toc482474342"/>
        <w:bookmarkStart w:id="2652" w:name="_Toc482474827"/>
        <w:bookmarkEnd w:id="2651"/>
        <w:bookmarkEnd w:id="2652"/>
      </w:del>
    </w:p>
    <w:p w14:paraId="243DD0DB" w14:textId="6F962388" w:rsidR="005C20E7" w:rsidRPr="007B2645" w:rsidDel="006C39E2" w:rsidRDefault="00135323" w:rsidP="005C20E7">
      <w:pPr>
        <w:pStyle w:val="ListParagraph"/>
        <w:ind w:left="1080"/>
        <w:rPr>
          <w:del w:id="2653" w:author="Bryan Harter" w:date="2017-05-13T17:23:00Z"/>
        </w:rPr>
      </w:pPr>
      <w:del w:id="2654" w:author="Bryan Harter" w:date="2017-05-13T17:23:00Z">
        <w:r w:rsidDel="006C39E2">
          <w:rPr>
            <w:rFonts w:cs="Monaco"/>
          </w:rPr>
          <w:delText>Plot the IUVS Periapse limb-scan K</w:delText>
        </w:r>
        <w:r w:rsidR="002C4C04" w:rsidDel="006C39E2">
          <w:rPr>
            <w:rFonts w:cs="Monaco"/>
          </w:rPr>
          <w:delText xml:space="preserve">ey </w:delText>
        </w:r>
        <w:r w:rsidDel="006C39E2">
          <w:rPr>
            <w:rFonts w:cs="Monaco"/>
          </w:rPr>
          <w:delText>P</w:delText>
        </w:r>
        <w:r w:rsidR="002C4C04" w:rsidDel="006C39E2">
          <w:rPr>
            <w:rFonts w:cs="Monaco"/>
          </w:rPr>
          <w:delText>arameter</w:delText>
        </w:r>
        <w:r w:rsidDel="006C39E2">
          <w:rPr>
            <w:rFonts w:cs="Monaco"/>
          </w:rPr>
          <w:delText xml:space="preserve"> data.  All three limb scans from</w:delText>
        </w:r>
        <w:r w:rsidR="000A4A1B" w:rsidDel="006C39E2">
          <w:rPr>
            <w:rFonts w:cs="Monaco"/>
          </w:rPr>
          <w:delText xml:space="preserve"> each orbit are included in each plot, with keywords allowing the user to choose which orbits and species are to be shown.  By default, all limb scan data, both radiance and density profiles, are displayed.</w:delText>
        </w:r>
        <w:bookmarkStart w:id="2655" w:name="_Toc482474343"/>
        <w:bookmarkStart w:id="2656" w:name="_Toc482474828"/>
        <w:bookmarkEnd w:id="2655"/>
        <w:bookmarkEnd w:id="2656"/>
      </w:del>
    </w:p>
    <w:p w14:paraId="7282279D" w14:textId="7A800024" w:rsidR="005C20E7" w:rsidRPr="008D5222" w:rsidDel="006C39E2" w:rsidRDefault="005C20E7" w:rsidP="005C20E7">
      <w:pPr>
        <w:pStyle w:val="Heading4"/>
        <w:rPr>
          <w:del w:id="2657" w:author="Bryan Harter" w:date="2017-05-13T17:23:00Z"/>
        </w:rPr>
      </w:pPr>
      <w:del w:id="2658" w:author="Bryan Harter" w:date="2017-05-13T17:23:00Z">
        <w:r w:rsidDel="006C39E2">
          <w:delText>Example Usage</w:delText>
        </w:r>
        <w:bookmarkStart w:id="2659" w:name="_Toc482474344"/>
        <w:bookmarkStart w:id="2660" w:name="_Toc482474829"/>
        <w:bookmarkEnd w:id="2659"/>
        <w:bookmarkEnd w:id="2660"/>
      </w:del>
    </w:p>
    <w:p w14:paraId="76318CCE" w14:textId="1B926DAD" w:rsidR="001E11A2" w:rsidRPr="00CA6AC3" w:rsidDel="006C39E2" w:rsidRDefault="001E11A2" w:rsidP="001E11A2">
      <w:pPr>
        <w:rPr>
          <w:del w:id="2661" w:author="Bryan Harter" w:date="2017-05-13T17:23:00Z"/>
        </w:rPr>
      </w:pPr>
      <w:bookmarkStart w:id="2662" w:name="_Toc482474345"/>
      <w:bookmarkStart w:id="2663" w:name="_Toc482474830"/>
      <w:bookmarkEnd w:id="2662"/>
      <w:bookmarkEnd w:id="2663"/>
    </w:p>
    <w:p w14:paraId="65F3B14C" w14:textId="48242A3D" w:rsidR="001E11A2" w:rsidDel="006C39E2" w:rsidRDefault="000A4A1B" w:rsidP="001E11A2">
      <w:pPr>
        <w:pStyle w:val="ListParagraph"/>
        <w:numPr>
          <w:ilvl w:val="0"/>
          <w:numId w:val="25"/>
        </w:numPr>
        <w:ind w:left="990" w:hanging="270"/>
        <w:rPr>
          <w:del w:id="2664" w:author="Bryan Harter" w:date="2017-05-13T17:23:00Z"/>
        </w:rPr>
      </w:pPr>
      <w:del w:id="2665" w:author="Bryan Harter" w:date="2017-05-13T17:23:00Z">
        <w:r w:rsidDel="006C39E2">
          <w:delText xml:space="preserve">Display </w:delText>
        </w:r>
        <w:r w:rsidR="003464D9" w:rsidDel="006C39E2">
          <w:delText>all</w:delText>
        </w:r>
        <w:r w:rsidDel="006C39E2">
          <w:delText xml:space="preserve"> radiance profiles</w:delText>
        </w:r>
        <w:r w:rsidR="003464D9" w:rsidDel="006C39E2">
          <w:delText xml:space="preserve"> on a single set of axes</w:delText>
        </w:r>
        <w:r w:rsidDel="006C39E2">
          <w:delText>.</w:delText>
        </w:r>
        <w:bookmarkStart w:id="2666" w:name="_Toc482474346"/>
        <w:bookmarkStart w:id="2667" w:name="_Toc482474831"/>
        <w:bookmarkEnd w:id="2666"/>
        <w:bookmarkEnd w:id="2667"/>
      </w:del>
    </w:p>
    <w:p w14:paraId="50E59131" w14:textId="2E75543B" w:rsidR="001E11A2" w:rsidRPr="008D5222" w:rsidDel="006C39E2" w:rsidRDefault="001E11A2" w:rsidP="001E11A2">
      <w:pPr>
        <w:pStyle w:val="ListParagraph"/>
        <w:ind w:left="990"/>
        <w:rPr>
          <w:del w:id="2668" w:author="Bryan Harter" w:date="2017-05-13T17:23:00Z"/>
        </w:rPr>
      </w:pPr>
      <w:bookmarkStart w:id="2669" w:name="_Toc482474347"/>
      <w:bookmarkStart w:id="2670" w:name="_Toc482474832"/>
      <w:bookmarkEnd w:id="2669"/>
      <w:bookmarkEnd w:id="2670"/>
    </w:p>
    <w:p w14:paraId="11FFE3D0" w14:textId="1DFCC2DA" w:rsidR="001E11A2" w:rsidDel="006C39E2" w:rsidRDefault="001E11A2" w:rsidP="001E11A2">
      <w:pPr>
        <w:ind w:left="990"/>
        <w:rPr>
          <w:del w:id="2671" w:author="Bryan Harter" w:date="2017-05-13T17:23:00Z"/>
          <w:rFonts w:ascii="Monaco" w:hAnsi="Monaco"/>
          <w:color w:val="FF0000"/>
          <w:sz w:val="22"/>
          <w:szCs w:val="22"/>
        </w:rPr>
      </w:pPr>
      <w:del w:id="2672" w:author="Bryan Harter" w:date="2017-05-13T16:55:00Z">
        <w:r w:rsidDel="009F3D8A">
          <w:rPr>
            <w:rFonts w:ascii="Monaco" w:hAnsi="Monaco"/>
            <w:sz w:val="22"/>
            <w:szCs w:val="22"/>
          </w:rPr>
          <w:delText>IDL&gt;</w:delText>
        </w:r>
      </w:del>
      <w:del w:id="2673"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R="000A4A1B" w:rsidDel="006C39E2">
          <w:rPr>
            <w:rFonts w:ascii="Monaco" w:hAnsi="Monaco"/>
            <w:b/>
            <w:color w:val="007F7F"/>
            <w:sz w:val="22"/>
            <w:szCs w:val="22"/>
          </w:rPr>
          <w:delText>iuvs_limb</w:delText>
        </w:r>
        <w:r w:rsidRPr="00602BF1" w:rsidDel="006C39E2">
          <w:rPr>
            <w:rFonts w:ascii="Monaco" w:hAnsi="Monaco"/>
            <w:sz w:val="22"/>
            <w:szCs w:val="22"/>
          </w:rPr>
          <w:delText xml:space="preserve">, </w:delText>
        </w:r>
        <w:r w:rsidR="000A4A1B" w:rsidDel="006C39E2">
          <w:rPr>
            <w:rFonts w:ascii="Monaco" w:hAnsi="Monaco"/>
            <w:sz w:val="22"/>
            <w:szCs w:val="22"/>
          </w:rPr>
          <w:delText>iuvs</w:delText>
        </w:r>
        <w:r w:rsidDel="006C39E2">
          <w:rPr>
            <w:rFonts w:ascii="Monaco" w:hAnsi="Monaco"/>
            <w:sz w:val="22"/>
            <w:szCs w:val="22"/>
          </w:rPr>
          <w:delText xml:space="preserve">, </w:delText>
        </w:r>
        <w:r w:rsidR="000A4A1B" w:rsidRPr="0095040C" w:rsidDel="006C39E2">
          <w:rPr>
            <w:rFonts w:ascii="Monaco" w:hAnsi="Monaco"/>
            <w:color w:val="FF0000"/>
            <w:sz w:val="22"/>
            <w:szCs w:val="22"/>
          </w:rPr>
          <w:delText>/radiance</w:delText>
        </w:r>
        <w:bookmarkStart w:id="2674" w:name="_Toc482474348"/>
        <w:bookmarkStart w:id="2675" w:name="_Toc482474833"/>
        <w:bookmarkEnd w:id="2674"/>
        <w:bookmarkEnd w:id="2675"/>
      </w:del>
    </w:p>
    <w:p w14:paraId="193D0933" w14:textId="04CBEACF" w:rsidR="003464D9" w:rsidDel="006C39E2" w:rsidRDefault="003464D9" w:rsidP="001E11A2">
      <w:pPr>
        <w:ind w:left="990"/>
        <w:rPr>
          <w:del w:id="2676" w:author="Bryan Harter" w:date="2017-05-13T17:23:00Z"/>
          <w:rFonts w:ascii="Monaco" w:hAnsi="Monaco"/>
          <w:color w:val="FF0000"/>
          <w:sz w:val="22"/>
          <w:szCs w:val="22"/>
        </w:rPr>
      </w:pPr>
      <w:bookmarkStart w:id="2677" w:name="_Toc482474349"/>
      <w:bookmarkStart w:id="2678" w:name="_Toc482474834"/>
      <w:bookmarkEnd w:id="2677"/>
      <w:bookmarkEnd w:id="2678"/>
    </w:p>
    <w:p w14:paraId="78B24136" w14:textId="1DFBB0DD" w:rsidR="003464D9" w:rsidDel="006C39E2" w:rsidRDefault="003464D9" w:rsidP="003464D9">
      <w:pPr>
        <w:pStyle w:val="ListParagraph"/>
        <w:numPr>
          <w:ilvl w:val="0"/>
          <w:numId w:val="25"/>
        </w:numPr>
        <w:ind w:left="990" w:hanging="270"/>
        <w:rPr>
          <w:del w:id="2679" w:author="Bryan Harter" w:date="2017-05-13T17:23:00Z"/>
        </w:rPr>
      </w:pPr>
      <w:del w:id="2680" w:author="Bryan Harter" w:date="2017-05-13T17:23:00Z">
        <w:r w:rsidDel="006C39E2">
          <w:delText>Display all radiance and density profiles simultaneously, on a single set of axes for each.</w:delText>
        </w:r>
        <w:bookmarkStart w:id="2681" w:name="_Toc482474350"/>
        <w:bookmarkStart w:id="2682" w:name="_Toc482474835"/>
        <w:bookmarkEnd w:id="2681"/>
        <w:bookmarkEnd w:id="2682"/>
      </w:del>
    </w:p>
    <w:p w14:paraId="697CBEB5" w14:textId="5BBCC176" w:rsidR="003464D9" w:rsidRPr="008D5222" w:rsidDel="006C39E2" w:rsidRDefault="003464D9" w:rsidP="003464D9">
      <w:pPr>
        <w:pStyle w:val="ListParagraph"/>
        <w:ind w:left="990"/>
        <w:rPr>
          <w:del w:id="2683" w:author="Bryan Harter" w:date="2017-05-13T17:23:00Z"/>
        </w:rPr>
      </w:pPr>
      <w:bookmarkStart w:id="2684" w:name="_Toc482474351"/>
      <w:bookmarkStart w:id="2685" w:name="_Toc482474836"/>
      <w:bookmarkEnd w:id="2684"/>
      <w:bookmarkEnd w:id="2685"/>
    </w:p>
    <w:p w14:paraId="71AD1CF6" w14:textId="4E9DC61F" w:rsidR="003464D9" w:rsidDel="006C39E2" w:rsidRDefault="003464D9" w:rsidP="003464D9">
      <w:pPr>
        <w:ind w:left="990"/>
        <w:rPr>
          <w:del w:id="2686" w:author="Bryan Harter" w:date="2017-05-13T17:23:00Z"/>
          <w:rFonts w:ascii="Monaco" w:hAnsi="Monaco"/>
          <w:color w:val="FF0000"/>
          <w:sz w:val="22"/>
          <w:szCs w:val="22"/>
        </w:rPr>
      </w:pPr>
      <w:del w:id="2687" w:author="Bryan Harter" w:date="2017-05-13T16:55:00Z">
        <w:r w:rsidDel="009F3D8A">
          <w:rPr>
            <w:rFonts w:ascii="Monaco" w:hAnsi="Monaco"/>
            <w:sz w:val="22"/>
            <w:szCs w:val="22"/>
          </w:rPr>
          <w:delText>IDL&gt;</w:delText>
        </w:r>
      </w:del>
      <w:del w:id="2688"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Del="006C39E2">
          <w:rPr>
            <w:rFonts w:ascii="Monaco" w:hAnsi="Monaco"/>
            <w:b/>
            <w:color w:val="007F7F"/>
            <w:sz w:val="22"/>
            <w:szCs w:val="22"/>
          </w:rPr>
          <w:delText>iuvs_limb</w:delText>
        </w:r>
        <w:r w:rsidRPr="00602BF1" w:rsidDel="006C39E2">
          <w:rPr>
            <w:rFonts w:ascii="Monaco" w:hAnsi="Monaco"/>
            <w:sz w:val="22"/>
            <w:szCs w:val="22"/>
          </w:rPr>
          <w:delText xml:space="preserve">, </w:delText>
        </w:r>
        <w:r w:rsidDel="006C39E2">
          <w:rPr>
            <w:rFonts w:ascii="Monaco" w:hAnsi="Monaco"/>
            <w:sz w:val="22"/>
            <w:szCs w:val="22"/>
          </w:rPr>
          <w:delText xml:space="preserve">iuvs, </w:delText>
        </w:r>
        <w:r w:rsidRPr="0095040C" w:rsidDel="006C39E2">
          <w:rPr>
            <w:rFonts w:ascii="Monaco" w:hAnsi="Monaco"/>
            <w:color w:val="FF0000"/>
            <w:sz w:val="22"/>
            <w:szCs w:val="22"/>
          </w:rPr>
          <w:delText>/radiance</w:delText>
        </w:r>
        <w:r w:rsidDel="006C39E2">
          <w:rPr>
            <w:rFonts w:ascii="Monaco" w:hAnsi="Monaco"/>
            <w:sz w:val="22"/>
            <w:szCs w:val="22"/>
          </w:rPr>
          <w:delText xml:space="preserve">, </w:delText>
        </w:r>
        <w:r w:rsidRPr="0095040C" w:rsidDel="006C39E2">
          <w:rPr>
            <w:rFonts w:ascii="Monaco" w:hAnsi="Monaco"/>
            <w:color w:val="FF0000"/>
            <w:sz w:val="22"/>
            <w:szCs w:val="22"/>
          </w:rPr>
          <w:delText>/</w:delText>
        </w:r>
        <w:r w:rsidDel="006C39E2">
          <w:rPr>
            <w:rFonts w:ascii="Monaco" w:hAnsi="Monaco"/>
            <w:color w:val="FF0000"/>
            <w:sz w:val="22"/>
            <w:szCs w:val="22"/>
          </w:rPr>
          <w:delText>density</w:delText>
        </w:r>
        <w:bookmarkStart w:id="2689" w:name="_Toc482474352"/>
        <w:bookmarkStart w:id="2690" w:name="_Toc482474837"/>
        <w:bookmarkEnd w:id="2689"/>
        <w:bookmarkEnd w:id="2690"/>
      </w:del>
    </w:p>
    <w:p w14:paraId="7F659FD9" w14:textId="15C66CCE" w:rsidR="003464D9" w:rsidDel="006C39E2" w:rsidRDefault="003464D9" w:rsidP="001E11A2">
      <w:pPr>
        <w:ind w:left="990"/>
        <w:rPr>
          <w:del w:id="2691" w:author="Bryan Harter" w:date="2017-05-13T17:23:00Z"/>
          <w:rFonts w:ascii="Monaco" w:hAnsi="Monaco"/>
          <w:color w:val="FF0000"/>
          <w:sz w:val="22"/>
          <w:szCs w:val="22"/>
        </w:rPr>
      </w:pPr>
      <w:bookmarkStart w:id="2692" w:name="_Toc482474353"/>
      <w:bookmarkStart w:id="2693" w:name="_Toc482474838"/>
      <w:bookmarkEnd w:id="2692"/>
      <w:bookmarkEnd w:id="2693"/>
    </w:p>
    <w:p w14:paraId="20D36254" w14:textId="7848D0A2" w:rsidR="001E11A2" w:rsidRPr="00CA6AC3" w:rsidDel="006C39E2" w:rsidRDefault="001E11A2" w:rsidP="001E11A2">
      <w:pPr>
        <w:rPr>
          <w:del w:id="2694" w:author="Bryan Harter" w:date="2017-05-13T17:23:00Z"/>
        </w:rPr>
      </w:pPr>
      <w:bookmarkStart w:id="2695" w:name="_Toc482474354"/>
      <w:bookmarkStart w:id="2696" w:name="_Toc482474839"/>
      <w:bookmarkEnd w:id="2695"/>
      <w:bookmarkEnd w:id="2696"/>
    </w:p>
    <w:p w14:paraId="3D65EB2D" w14:textId="6A8C78AC" w:rsidR="000A4A1B" w:rsidDel="006C39E2" w:rsidRDefault="000A4A1B" w:rsidP="000A4A1B">
      <w:pPr>
        <w:pStyle w:val="ListParagraph"/>
        <w:numPr>
          <w:ilvl w:val="0"/>
          <w:numId w:val="25"/>
        </w:numPr>
        <w:ind w:left="990" w:hanging="270"/>
        <w:rPr>
          <w:del w:id="2697" w:author="Bryan Harter" w:date="2017-05-13T17:23:00Z"/>
        </w:rPr>
      </w:pPr>
      <w:del w:id="2698" w:author="Bryan Harter" w:date="2017-05-13T17:23:00Z">
        <w:r w:rsidDel="006C39E2">
          <w:delText>Display only CO</w:delText>
        </w:r>
        <w:r w:rsidR="003464D9" w:rsidRPr="003464D9" w:rsidDel="006C39E2">
          <w:rPr>
            <w:vertAlign w:val="subscript"/>
          </w:rPr>
          <w:delText>2</w:delText>
        </w:r>
        <w:r w:rsidR="003464D9" w:rsidDel="006C39E2">
          <w:delText xml:space="preserve"> UV doublet</w:delText>
        </w:r>
        <w:r w:rsidDel="006C39E2">
          <w:delText>, C</w:delText>
        </w:r>
        <w:r w:rsidR="003464D9" w:rsidDel="006C39E2">
          <w:delText>O Cameron emission</w:delText>
        </w:r>
        <w:r w:rsidDel="006C39E2">
          <w:delText xml:space="preserve">, and </w:delText>
        </w:r>
        <w:r w:rsidR="003464D9" w:rsidDel="006C39E2">
          <w:delText xml:space="preserve">1972Å O emission </w:delText>
        </w:r>
        <w:r w:rsidDel="006C39E2">
          <w:delText>radiance profiles, each on its own set of axes.</w:delText>
        </w:r>
        <w:r w:rsidR="00341073" w:rsidDel="006C39E2">
          <w:delText xml:space="preserve">  All profiles within the given IUVS data structure will be plotted</w:delText>
        </w:r>
        <w:bookmarkStart w:id="2699" w:name="_Toc482474355"/>
        <w:bookmarkStart w:id="2700" w:name="_Toc482474840"/>
        <w:bookmarkEnd w:id="2699"/>
        <w:bookmarkEnd w:id="2700"/>
      </w:del>
    </w:p>
    <w:p w14:paraId="09FBEB6D" w14:textId="29FE607D" w:rsidR="000A4A1B" w:rsidRPr="008D5222" w:rsidDel="006C39E2" w:rsidRDefault="000A4A1B" w:rsidP="000A4A1B">
      <w:pPr>
        <w:pStyle w:val="ListParagraph"/>
        <w:ind w:left="990"/>
        <w:rPr>
          <w:del w:id="2701" w:author="Bryan Harter" w:date="2017-05-13T17:23:00Z"/>
        </w:rPr>
      </w:pPr>
      <w:bookmarkStart w:id="2702" w:name="_Toc482474356"/>
      <w:bookmarkStart w:id="2703" w:name="_Toc482474841"/>
      <w:bookmarkEnd w:id="2702"/>
      <w:bookmarkEnd w:id="2703"/>
    </w:p>
    <w:p w14:paraId="2083726A" w14:textId="6B83BF6F" w:rsidR="000A4A1B" w:rsidDel="006C39E2" w:rsidRDefault="000A4A1B" w:rsidP="000A4A1B">
      <w:pPr>
        <w:ind w:left="990"/>
        <w:rPr>
          <w:del w:id="2704" w:author="Bryan Harter" w:date="2017-05-13T17:23:00Z"/>
          <w:rFonts w:ascii="Monaco" w:hAnsi="Monaco"/>
          <w:color w:val="FF0000"/>
          <w:sz w:val="22"/>
          <w:szCs w:val="22"/>
        </w:rPr>
      </w:pPr>
      <w:del w:id="2705" w:author="Bryan Harter" w:date="2017-05-13T16:55:00Z">
        <w:r w:rsidDel="009F3D8A">
          <w:rPr>
            <w:rFonts w:ascii="Monaco" w:hAnsi="Monaco"/>
            <w:sz w:val="22"/>
            <w:szCs w:val="22"/>
          </w:rPr>
          <w:delText>IDL&gt;</w:delText>
        </w:r>
      </w:del>
      <w:del w:id="2706"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Del="006C39E2">
          <w:rPr>
            <w:rFonts w:ascii="Monaco" w:hAnsi="Monaco"/>
            <w:b/>
            <w:color w:val="007F7F"/>
            <w:sz w:val="22"/>
            <w:szCs w:val="22"/>
          </w:rPr>
          <w:delText>iuvs_limb</w:delText>
        </w:r>
        <w:r w:rsidRPr="00602BF1" w:rsidDel="006C39E2">
          <w:rPr>
            <w:rFonts w:ascii="Monaco" w:hAnsi="Monaco"/>
            <w:sz w:val="22"/>
            <w:szCs w:val="22"/>
          </w:rPr>
          <w:delText xml:space="preserve">, </w:delText>
        </w:r>
        <w:r w:rsidDel="006C39E2">
          <w:rPr>
            <w:rFonts w:ascii="Monaco" w:hAnsi="Monaco"/>
            <w:sz w:val="22"/>
            <w:szCs w:val="22"/>
          </w:rPr>
          <w:delText xml:space="preserve">iuvs, </w:delText>
        </w:r>
        <w:r w:rsidRPr="0095040C" w:rsidDel="006C39E2">
          <w:rPr>
            <w:rFonts w:ascii="Monaco" w:hAnsi="Monaco"/>
            <w:color w:val="FF0000"/>
            <w:sz w:val="22"/>
            <w:szCs w:val="22"/>
          </w:rPr>
          <w:delText>/radiance</w:delText>
        </w:r>
        <w:r w:rsidDel="006C39E2">
          <w:rPr>
            <w:rFonts w:ascii="Monaco" w:hAnsi="Monaco"/>
            <w:sz w:val="22"/>
            <w:szCs w:val="22"/>
          </w:rPr>
          <w:delText>, rad_species=[</w:delText>
        </w:r>
        <w:r w:rsidR="003464D9" w:rsidDel="006C39E2">
          <w:rPr>
            <w:rFonts w:ascii="Monaco" w:hAnsi="Monaco"/>
            <w:b/>
            <w:color w:val="008000"/>
            <w:sz w:val="22"/>
            <w:szCs w:val="22"/>
          </w:rPr>
          <w:delText>1</w:delText>
        </w:r>
        <w:r w:rsidR="003464D9" w:rsidDel="006C39E2">
          <w:rPr>
            <w:rFonts w:ascii="Monaco" w:hAnsi="Monaco"/>
            <w:sz w:val="22"/>
            <w:szCs w:val="22"/>
          </w:rPr>
          <w:delText>,</w:delText>
        </w:r>
        <w:r w:rsidR="003464D9" w:rsidDel="006C39E2">
          <w:rPr>
            <w:rFonts w:ascii="Monaco" w:hAnsi="Monaco"/>
            <w:b/>
            <w:color w:val="008000"/>
            <w:sz w:val="22"/>
            <w:szCs w:val="22"/>
          </w:rPr>
          <w:delText>2</w:delText>
        </w:r>
        <w:r w:rsidR="003464D9" w:rsidDel="006C39E2">
          <w:rPr>
            <w:rFonts w:ascii="Monaco" w:hAnsi="Monaco"/>
            <w:sz w:val="22"/>
            <w:szCs w:val="22"/>
          </w:rPr>
          <w:delText>,</w:delText>
        </w:r>
        <w:r w:rsidR="003464D9" w:rsidDel="006C39E2">
          <w:rPr>
            <w:rFonts w:ascii="Monaco" w:hAnsi="Monaco"/>
            <w:b/>
            <w:color w:val="008000"/>
            <w:sz w:val="22"/>
            <w:szCs w:val="22"/>
          </w:rPr>
          <w:delText>6</w:delText>
        </w:r>
        <w:r w:rsidDel="006C39E2">
          <w:rPr>
            <w:rFonts w:ascii="Monaco" w:hAnsi="Monaco"/>
            <w:sz w:val="22"/>
            <w:szCs w:val="22"/>
          </w:rPr>
          <w:delText xml:space="preserve">], </w:delText>
        </w:r>
        <w:r w:rsidRPr="0095040C" w:rsidDel="006C39E2">
          <w:rPr>
            <w:rFonts w:ascii="Monaco" w:hAnsi="Monaco"/>
            <w:color w:val="FF0000"/>
            <w:sz w:val="22"/>
            <w:szCs w:val="22"/>
          </w:rPr>
          <w:delText>/species_expand</w:delText>
        </w:r>
        <w:bookmarkStart w:id="2707" w:name="_Toc482474357"/>
        <w:bookmarkStart w:id="2708" w:name="_Toc482474842"/>
        <w:bookmarkEnd w:id="2707"/>
        <w:bookmarkEnd w:id="2708"/>
      </w:del>
    </w:p>
    <w:p w14:paraId="6DC920BA" w14:textId="3853E4DC" w:rsidR="000A4A1B" w:rsidRPr="00CA6AC3" w:rsidDel="006C39E2" w:rsidRDefault="000A4A1B" w:rsidP="000A4A1B">
      <w:pPr>
        <w:rPr>
          <w:del w:id="2709" w:author="Bryan Harter" w:date="2017-05-13T17:23:00Z"/>
        </w:rPr>
      </w:pPr>
      <w:bookmarkStart w:id="2710" w:name="_Toc482474358"/>
      <w:bookmarkStart w:id="2711" w:name="_Toc482474843"/>
      <w:bookmarkEnd w:id="2710"/>
      <w:bookmarkEnd w:id="2711"/>
    </w:p>
    <w:p w14:paraId="57F95FB4" w14:textId="45B97B49" w:rsidR="000A4A1B" w:rsidDel="006C39E2" w:rsidRDefault="000A4A1B" w:rsidP="000A4A1B">
      <w:pPr>
        <w:pStyle w:val="ListParagraph"/>
        <w:numPr>
          <w:ilvl w:val="0"/>
          <w:numId w:val="25"/>
        </w:numPr>
        <w:ind w:left="990" w:hanging="270"/>
        <w:rPr>
          <w:del w:id="2712" w:author="Bryan Harter" w:date="2017-05-13T17:23:00Z"/>
        </w:rPr>
      </w:pPr>
      <w:del w:id="2713" w:author="Bryan Harter" w:date="2017-05-13T17:23:00Z">
        <w:r w:rsidDel="006C39E2">
          <w:delText>Display density of all species on individual plot</w:delText>
        </w:r>
        <w:r w:rsidR="0087056C" w:rsidDel="006C39E2">
          <w:delText xml:space="preserve">s, but only for selected profiles having index numbers </w:delText>
        </w:r>
        <w:r w:rsidDel="006C39E2">
          <w:delText>1,</w:delText>
        </w:r>
        <w:r w:rsidR="008C5FF1" w:rsidDel="006C39E2">
          <w:delText xml:space="preserve"> </w:delText>
        </w:r>
        <w:r w:rsidDel="006C39E2">
          <w:delText>5,</w:delText>
        </w:r>
        <w:r w:rsidR="008C5FF1" w:rsidDel="006C39E2">
          <w:delText xml:space="preserve"> </w:delText>
        </w:r>
        <w:r w:rsidDel="006C39E2">
          <w:delText>7,</w:delText>
        </w:r>
        <w:r w:rsidR="0087056C" w:rsidDel="006C39E2">
          <w:delText xml:space="preserve"> and </w:delText>
        </w:r>
        <w:r w:rsidDel="006C39E2">
          <w:delText>9.</w:delText>
        </w:r>
        <w:r w:rsidR="0087056C" w:rsidDel="006C39E2">
          <w:delText xml:space="preserve">  Note that the profiles keyword contains both orbit and profile per orbit information.  </w:delText>
        </w:r>
        <w:r w:rsidR="00341073" w:rsidDel="006C39E2">
          <w:delText>All profiles selected will be plotted in the same window.</w:delText>
        </w:r>
        <w:bookmarkStart w:id="2714" w:name="_Toc482474359"/>
        <w:bookmarkStart w:id="2715" w:name="_Toc482474844"/>
        <w:bookmarkEnd w:id="2714"/>
        <w:bookmarkEnd w:id="2715"/>
      </w:del>
    </w:p>
    <w:p w14:paraId="14D95808" w14:textId="77BB8A5D" w:rsidR="000A4A1B" w:rsidRPr="008D5222" w:rsidDel="006C39E2" w:rsidRDefault="000A4A1B" w:rsidP="000A4A1B">
      <w:pPr>
        <w:pStyle w:val="ListParagraph"/>
        <w:ind w:left="990"/>
        <w:rPr>
          <w:del w:id="2716" w:author="Bryan Harter" w:date="2017-05-13T17:23:00Z"/>
        </w:rPr>
      </w:pPr>
      <w:bookmarkStart w:id="2717" w:name="_Toc482474360"/>
      <w:bookmarkStart w:id="2718" w:name="_Toc482474845"/>
      <w:bookmarkEnd w:id="2717"/>
      <w:bookmarkEnd w:id="2718"/>
    </w:p>
    <w:p w14:paraId="7112E400" w14:textId="6E2810C9" w:rsidR="000A4A1B" w:rsidDel="006C39E2" w:rsidRDefault="000A4A1B" w:rsidP="000A4A1B">
      <w:pPr>
        <w:ind w:left="990"/>
        <w:rPr>
          <w:del w:id="2719" w:author="Bryan Harter" w:date="2017-05-13T17:23:00Z"/>
          <w:rFonts w:ascii="Monaco" w:hAnsi="Monaco"/>
          <w:color w:val="FF0000"/>
          <w:sz w:val="22"/>
          <w:szCs w:val="22"/>
        </w:rPr>
      </w:pPr>
      <w:del w:id="2720" w:author="Bryan Harter" w:date="2017-05-13T16:55:00Z">
        <w:r w:rsidDel="009F3D8A">
          <w:rPr>
            <w:rFonts w:ascii="Monaco" w:hAnsi="Monaco"/>
            <w:sz w:val="22"/>
            <w:szCs w:val="22"/>
          </w:rPr>
          <w:delText>IDL&gt;</w:delText>
        </w:r>
      </w:del>
      <w:del w:id="2721"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Del="006C39E2">
          <w:rPr>
            <w:rFonts w:ascii="Monaco" w:hAnsi="Monaco"/>
            <w:b/>
            <w:color w:val="007F7F"/>
            <w:sz w:val="22"/>
            <w:szCs w:val="22"/>
          </w:rPr>
          <w:delText>iuvs_limb</w:delText>
        </w:r>
        <w:r w:rsidRPr="00602BF1" w:rsidDel="006C39E2">
          <w:rPr>
            <w:rFonts w:ascii="Monaco" w:hAnsi="Monaco"/>
            <w:sz w:val="22"/>
            <w:szCs w:val="22"/>
          </w:rPr>
          <w:delText xml:space="preserve">, </w:delText>
        </w:r>
        <w:r w:rsidDel="006C39E2">
          <w:rPr>
            <w:rFonts w:ascii="Monaco" w:hAnsi="Monaco"/>
            <w:sz w:val="22"/>
            <w:szCs w:val="22"/>
          </w:rPr>
          <w:delText xml:space="preserve">iuvs, </w:delText>
        </w:r>
        <w:r w:rsidRPr="0095040C" w:rsidDel="006C39E2">
          <w:rPr>
            <w:rFonts w:ascii="Monaco" w:hAnsi="Monaco"/>
            <w:color w:val="FF0000"/>
            <w:sz w:val="22"/>
            <w:szCs w:val="22"/>
          </w:rPr>
          <w:delText>/density</w:delText>
        </w:r>
        <w:r w:rsidDel="006C39E2">
          <w:rPr>
            <w:rFonts w:ascii="Monaco" w:hAnsi="Monaco"/>
            <w:sz w:val="22"/>
            <w:szCs w:val="22"/>
          </w:rPr>
          <w:delText xml:space="preserve">, </w:delText>
        </w:r>
        <w:r w:rsidRPr="0095040C" w:rsidDel="006C39E2">
          <w:rPr>
            <w:rFonts w:ascii="Monaco" w:hAnsi="Monaco"/>
            <w:color w:val="FF0000"/>
            <w:sz w:val="22"/>
            <w:szCs w:val="22"/>
          </w:rPr>
          <w:delText>/species_expand</w:delText>
        </w:r>
        <w:r w:rsidDel="006C39E2">
          <w:rPr>
            <w:rFonts w:ascii="Monaco" w:hAnsi="Monaco"/>
            <w:sz w:val="22"/>
            <w:szCs w:val="22"/>
          </w:rPr>
          <w:delText>, profiles=[</w:delText>
        </w:r>
        <w:r w:rsidRPr="0095040C" w:rsidDel="006C39E2">
          <w:rPr>
            <w:rFonts w:ascii="Monaco" w:hAnsi="Monaco"/>
            <w:b/>
            <w:color w:val="008000"/>
            <w:sz w:val="22"/>
            <w:szCs w:val="22"/>
          </w:rPr>
          <w:delText>1</w:delText>
        </w:r>
        <w:r w:rsidDel="006C39E2">
          <w:rPr>
            <w:rFonts w:ascii="Monaco" w:hAnsi="Monaco"/>
            <w:sz w:val="22"/>
            <w:szCs w:val="22"/>
          </w:rPr>
          <w:delText>,</w:delText>
        </w:r>
        <w:r w:rsidRPr="0095040C" w:rsidDel="006C39E2">
          <w:rPr>
            <w:rFonts w:ascii="Monaco" w:hAnsi="Monaco"/>
            <w:b/>
            <w:color w:val="008000"/>
            <w:sz w:val="22"/>
            <w:szCs w:val="22"/>
          </w:rPr>
          <w:delText>5</w:delText>
        </w:r>
        <w:r w:rsidDel="006C39E2">
          <w:rPr>
            <w:rFonts w:ascii="Monaco" w:hAnsi="Monaco"/>
            <w:sz w:val="22"/>
            <w:szCs w:val="22"/>
          </w:rPr>
          <w:delText>,</w:delText>
        </w:r>
        <w:r w:rsidRPr="0095040C" w:rsidDel="006C39E2">
          <w:rPr>
            <w:rFonts w:ascii="Monaco" w:hAnsi="Monaco"/>
            <w:b/>
            <w:color w:val="008000"/>
            <w:sz w:val="22"/>
            <w:szCs w:val="22"/>
          </w:rPr>
          <w:delText>7</w:delText>
        </w:r>
        <w:r w:rsidDel="006C39E2">
          <w:rPr>
            <w:rFonts w:ascii="Monaco" w:hAnsi="Monaco"/>
            <w:sz w:val="22"/>
            <w:szCs w:val="22"/>
          </w:rPr>
          <w:delText>,</w:delText>
        </w:r>
        <w:r w:rsidRPr="0095040C" w:rsidDel="006C39E2">
          <w:rPr>
            <w:rFonts w:ascii="Monaco" w:hAnsi="Monaco"/>
            <w:b/>
            <w:color w:val="008000"/>
            <w:sz w:val="22"/>
            <w:szCs w:val="22"/>
          </w:rPr>
          <w:delText>9</w:delText>
        </w:r>
        <w:r w:rsidDel="006C39E2">
          <w:rPr>
            <w:rFonts w:ascii="Monaco" w:hAnsi="Monaco"/>
            <w:sz w:val="22"/>
            <w:szCs w:val="22"/>
          </w:rPr>
          <w:delText>]</w:delText>
        </w:r>
        <w:bookmarkStart w:id="2722" w:name="_Toc482474361"/>
        <w:bookmarkStart w:id="2723" w:name="_Toc482474846"/>
        <w:bookmarkEnd w:id="2722"/>
        <w:bookmarkEnd w:id="2723"/>
      </w:del>
    </w:p>
    <w:p w14:paraId="7CC1BD92" w14:textId="1218DF1E" w:rsidR="000A4A1B" w:rsidRPr="00CA6AC3" w:rsidDel="006C39E2" w:rsidRDefault="000A4A1B" w:rsidP="000A4A1B">
      <w:pPr>
        <w:rPr>
          <w:del w:id="2724" w:author="Bryan Harter" w:date="2017-05-13T17:23:00Z"/>
        </w:rPr>
      </w:pPr>
      <w:bookmarkStart w:id="2725" w:name="_Toc482474362"/>
      <w:bookmarkStart w:id="2726" w:name="_Toc482474847"/>
      <w:bookmarkEnd w:id="2725"/>
      <w:bookmarkEnd w:id="2726"/>
    </w:p>
    <w:p w14:paraId="634FF7E9" w14:textId="397AAAF9" w:rsidR="00D45330" w:rsidDel="006C39E2" w:rsidRDefault="00341073" w:rsidP="00D45330">
      <w:pPr>
        <w:pStyle w:val="ListParagraph"/>
        <w:numPr>
          <w:ilvl w:val="0"/>
          <w:numId w:val="25"/>
        </w:numPr>
        <w:ind w:left="990" w:hanging="270"/>
        <w:rPr>
          <w:del w:id="2727" w:author="Bryan Harter" w:date="2017-05-13T17:23:00Z"/>
        </w:rPr>
      </w:pPr>
      <w:del w:id="2728" w:author="Bryan Harter" w:date="2017-05-13T17:23:00Z">
        <w:r w:rsidDel="006C39E2">
          <w:delText>Generate plots of the sa</w:delText>
        </w:r>
        <w:r w:rsidR="00D45330" w:rsidDel="006C39E2">
          <w:delText xml:space="preserve">me data as the previous example; </w:delText>
        </w:r>
        <w:r w:rsidDel="006C39E2">
          <w:delText xml:space="preserve">but </w:delText>
        </w:r>
        <w:r w:rsidR="00D45330" w:rsidDel="006C39E2">
          <w:delText>place each profile and each species on its own set of axes.</w:delText>
        </w:r>
        <w:bookmarkStart w:id="2729" w:name="_Toc482474363"/>
        <w:bookmarkStart w:id="2730" w:name="_Toc482474848"/>
        <w:bookmarkEnd w:id="2729"/>
        <w:bookmarkEnd w:id="2730"/>
      </w:del>
    </w:p>
    <w:p w14:paraId="31EB9258" w14:textId="7716BD7E" w:rsidR="000A4A1B" w:rsidRPr="008D5222" w:rsidDel="006C39E2" w:rsidRDefault="00D45330" w:rsidP="00D45330">
      <w:pPr>
        <w:ind w:left="720"/>
        <w:rPr>
          <w:del w:id="2731" w:author="Bryan Harter" w:date="2017-05-13T17:23:00Z"/>
        </w:rPr>
      </w:pPr>
      <w:del w:id="2732" w:author="Bryan Harter" w:date="2017-05-13T17:23:00Z">
        <w:r w:rsidRPr="008D5222" w:rsidDel="006C39E2">
          <w:delText xml:space="preserve"> </w:delText>
        </w:r>
        <w:bookmarkStart w:id="2733" w:name="_Toc482474364"/>
        <w:bookmarkStart w:id="2734" w:name="_Toc482474849"/>
        <w:bookmarkEnd w:id="2733"/>
        <w:bookmarkEnd w:id="2734"/>
      </w:del>
    </w:p>
    <w:p w14:paraId="355A026D" w14:textId="5EB06D3B" w:rsidR="000A4A1B" w:rsidDel="006C39E2" w:rsidRDefault="000A4A1B" w:rsidP="000A4A1B">
      <w:pPr>
        <w:ind w:left="990"/>
        <w:rPr>
          <w:del w:id="2735" w:author="Bryan Harter" w:date="2017-05-13T17:23:00Z"/>
          <w:rFonts w:ascii="Monaco" w:hAnsi="Monaco"/>
          <w:color w:val="FF0000"/>
          <w:sz w:val="22"/>
          <w:szCs w:val="22"/>
        </w:rPr>
      </w:pPr>
      <w:del w:id="2736" w:author="Bryan Harter" w:date="2017-05-13T16:55:00Z">
        <w:r w:rsidDel="009F3D8A">
          <w:rPr>
            <w:rFonts w:ascii="Monaco" w:hAnsi="Monaco"/>
            <w:sz w:val="22"/>
            <w:szCs w:val="22"/>
          </w:rPr>
          <w:delText>IDL&gt;</w:delText>
        </w:r>
      </w:del>
      <w:del w:id="2737"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Del="006C39E2">
          <w:rPr>
            <w:rFonts w:ascii="Monaco" w:hAnsi="Monaco"/>
            <w:b/>
            <w:color w:val="007F7F"/>
            <w:sz w:val="22"/>
            <w:szCs w:val="22"/>
          </w:rPr>
          <w:delText>iuvs_limb</w:delText>
        </w:r>
        <w:r w:rsidRPr="00602BF1" w:rsidDel="006C39E2">
          <w:rPr>
            <w:rFonts w:ascii="Monaco" w:hAnsi="Monaco"/>
            <w:sz w:val="22"/>
            <w:szCs w:val="22"/>
          </w:rPr>
          <w:delText xml:space="preserve">, </w:delText>
        </w:r>
        <w:r w:rsidDel="006C39E2">
          <w:rPr>
            <w:rFonts w:ascii="Monaco" w:hAnsi="Monaco"/>
            <w:sz w:val="22"/>
            <w:szCs w:val="22"/>
          </w:rPr>
          <w:delText xml:space="preserve">iuvs, </w:delText>
        </w:r>
        <w:r w:rsidRPr="0095040C" w:rsidDel="006C39E2">
          <w:rPr>
            <w:rFonts w:ascii="Monaco" w:hAnsi="Monaco"/>
            <w:color w:val="FF0000"/>
            <w:sz w:val="22"/>
            <w:szCs w:val="22"/>
          </w:rPr>
          <w:delText>/density</w:delText>
        </w:r>
        <w:r w:rsidDel="006C39E2">
          <w:rPr>
            <w:rFonts w:ascii="Monaco" w:hAnsi="Monaco"/>
            <w:sz w:val="22"/>
            <w:szCs w:val="22"/>
          </w:rPr>
          <w:delText xml:space="preserve">, </w:delText>
        </w:r>
        <w:r w:rsidRPr="0095040C" w:rsidDel="006C39E2">
          <w:rPr>
            <w:rFonts w:ascii="Monaco" w:hAnsi="Monaco"/>
            <w:color w:val="FF0000"/>
            <w:sz w:val="22"/>
            <w:szCs w:val="22"/>
          </w:rPr>
          <w:delText>/species_expand</w:delText>
        </w:r>
        <w:r w:rsidDel="006C39E2">
          <w:rPr>
            <w:rFonts w:ascii="Monaco" w:hAnsi="Monaco"/>
            <w:sz w:val="22"/>
            <w:szCs w:val="22"/>
          </w:rPr>
          <w:delText>, profiles=[</w:delText>
        </w:r>
        <w:r w:rsidRPr="0095040C" w:rsidDel="006C39E2">
          <w:rPr>
            <w:rFonts w:ascii="Monaco" w:hAnsi="Monaco"/>
            <w:b/>
            <w:color w:val="008000"/>
            <w:sz w:val="22"/>
            <w:szCs w:val="22"/>
          </w:rPr>
          <w:delText>1</w:delText>
        </w:r>
        <w:r w:rsidDel="006C39E2">
          <w:rPr>
            <w:rFonts w:ascii="Monaco" w:hAnsi="Monaco"/>
            <w:sz w:val="22"/>
            <w:szCs w:val="22"/>
          </w:rPr>
          <w:delText>,</w:delText>
        </w:r>
        <w:r w:rsidRPr="0095040C" w:rsidDel="006C39E2">
          <w:rPr>
            <w:rFonts w:ascii="Monaco" w:hAnsi="Monaco"/>
            <w:b/>
            <w:color w:val="008000"/>
            <w:sz w:val="22"/>
            <w:szCs w:val="22"/>
          </w:rPr>
          <w:delText>5</w:delText>
        </w:r>
        <w:r w:rsidDel="006C39E2">
          <w:rPr>
            <w:rFonts w:ascii="Monaco" w:hAnsi="Monaco"/>
            <w:sz w:val="22"/>
            <w:szCs w:val="22"/>
          </w:rPr>
          <w:delText>,</w:delText>
        </w:r>
        <w:r w:rsidRPr="0095040C" w:rsidDel="006C39E2">
          <w:rPr>
            <w:rFonts w:ascii="Monaco" w:hAnsi="Monaco"/>
            <w:b/>
            <w:color w:val="008000"/>
            <w:sz w:val="22"/>
            <w:szCs w:val="22"/>
          </w:rPr>
          <w:delText>7</w:delText>
        </w:r>
        <w:r w:rsidDel="006C39E2">
          <w:rPr>
            <w:rFonts w:ascii="Monaco" w:hAnsi="Monaco"/>
            <w:sz w:val="22"/>
            <w:szCs w:val="22"/>
          </w:rPr>
          <w:delText>,</w:delText>
        </w:r>
        <w:r w:rsidRPr="0095040C" w:rsidDel="006C39E2">
          <w:rPr>
            <w:rFonts w:ascii="Monaco" w:hAnsi="Monaco"/>
            <w:b/>
            <w:color w:val="008000"/>
            <w:sz w:val="22"/>
            <w:szCs w:val="22"/>
          </w:rPr>
          <w:delText>9</w:delText>
        </w:r>
        <w:r w:rsidDel="006C39E2">
          <w:rPr>
            <w:rFonts w:ascii="Monaco" w:hAnsi="Monaco"/>
            <w:sz w:val="22"/>
            <w:szCs w:val="22"/>
          </w:rPr>
          <w:delText xml:space="preserve">], </w:delText>
        </w:r>
        <w:r w:rsidRPr="0095040C" w:rsidDel="006C39E2">
          <w:rPr>
            <w:rFonts w:ascii="Monaco" w:hAnsi="Monaco"/>
            <w:color w:val="FF0000"/>
            <w:sz w:val="22"/>
            <w:szCs w:val="22"/>
          </w:rPr>
          <w:delText>/profile_expand</w:delText>
        </w:r>
        <w:bookmarkStart w:id="2738" w:name="_Toc482474365"/>
        <w:bookmarkStart w:id="2739" w:name="_Toc482474850"/>
        <w:bookmarkEnd w:id="2738"/>
        <w:bookmarkEnd w:id="2739"/>
      </w:del>
    </w:p>
    <w:p w14:paraId="7A6C4AF9" w14:textId="15AD7792" w:rsidR="005C20E7" w:rsidDel="006C39E2" w:rsidRDefault="005C20E7" w:rsidP="005C20E7">
      <w:pPr>
        <w:pStyle w:val="Heading4"/>
        <w:rPr>
          <w:del w:id="2740" w:author="Bryan Harter" w:date="2017-05-13T17:23:00Z"/>
        </w:rPr>
      </w:pPr>
      <w:del w:id="2741" w:author="Bryan Harter" w:date="2017-05-13T17:23:00Z">
        <w:r w:rsidDel="006C39E2">
          <w:lastRenderedPageBreak/>
          <w:delText>Required Arguments</w:delText>
        </w:r>
        <w:bookmarkStart w:id="2742" w:name="_Toc482474366"/>
        <w:bookmarkStart w:id="2743" w:name="_Toc482474851"/>
        <w:bookmarkEnd w:id="2742"/>
        <w:bookmarkEnd w:id="2743"/>
      </w:del>
    </w:p>
    <w:p w14:paraId="5C2EA083" w14:textId="79C6B4D3" w:rsidR="000A4A1B" w:rsidDel="006C39E2" w:rsidRDefault="000A4A1B" w:rsidP="000A4A1B">
      <w:pPr>
        <w:pStyle w:val="ListParagraph"/>
        <w:ind w:left="1080"/>
        <w:rPr>
          <w:del w:id="2744" w:author="Bryan Harter" w:date="2017-05-13T17:23:00Z"/>
        </w:rPr>
      </w:pPr>
      <w:del w:id="2745" w:author="Bryan Harter" w:date="2017-05-13T17:23:00Z">
        <w:r w:rsidRPr="0037456F" w:rsidDel="006C39E2">
          <w:rPr>
            <w:rFonts w:ascii="Monaco" w:hAnsi="Monaco"/>
            <w:b/>
            <w:color w:val="FF0000"/>
            <w:sz w:val="22"/>
            <w:szCs w:val="22"/>
          </w:rPr>
          <w:delText>kp_data</w:delText>
        </w:r>
        <w:r w:rsidDel="006C39E2">
          <w:delText>:</w:delText>
        </w:r>
        <w:bookmarkStart w:id="2746" w:name="_Toc482474367"/>
        <w:bookmarkStart w:id="2747" w:name="_Toc482474852"/>
        <w:bookmarkEnd w:id="2746"/>
        <w:bookmarkEnd w:id="2747"/>
      </w:del>
    </w:p>
    <w:p w14:paraId="62D7A909" w14:textId="0C9CF8D6" w:rsidR="00670948" w:rsidDel="006C39E2" w:rsidRDefault="00670948" w:rsidP="000A4A1B">
      <w:pPr>
        <w:pStyle w:val="ListParagraph"/>
        <w:ind w:left="1080"/>
        <w:rPr>
          <w:del w:id="2748" w:author="Bryan Harter" w:date="2017-05-13T17:23:00Z"/>
        </w:rPr>
      </w:pPr>
      <w:del w:id="2749" w:author="Bryan Harter" w:date="2017-05-13T17:23:00Z">
        <w:r w:rsidDel="006C39E2">
          <w:delText xml:space="preserve">The input IUVS key parameter data structure produced by a previous call to </w:delText>
        </w:r>
        <w:r w:rsidRPr="001A7722" w:rsidDel="006C39E2">
          <w:rPr>
            <w:rFonts w:ascii="Monaco" w:hAnsi="Monaco"/>
            <w:b/>
            <w:color w:val="007F7F"/>
            <w:sz w:val="22"/>
            <w:szCs w:val="22"/>
          </w:rPr>
          <w:delText>mvn_kp_read</w:delText>
        </w:r>
        <w:r w:rsidDel="006C39E2">
          <w:delText xml:space="preserve"> or </w:delText>
        </w:r>
        <w:r w:rsidRPr="001A7722" w:rsidDel="006C39E2">
          <w:rPr>
            <w:rFonts w:ascii="Monaco" w:hAnsi="Monaco"/>
            <w:b/>
            <w:color w:val="007F7F"/>
            <w:sz w:val="22"/>
            <w:szCs w:val="22"/>
          </w:rPr>
          <w:delText>mvn_kp_iuvs_search</w:delText>
        </w:r>
        <w:r w:rsidDel="006C39E2">
          <w:delText>.  If the user attempts to pass in-situ data to this routine, an error message will print and the procedure will exit.</w:delText>
        </w:r>
        <w:bookmarkStart w:id="2750" w:name="_Toc482474368"/>
        <w:bookmarkStart w:id="2751" w:name="_Toc482474853"/>
        <w:bookmarkEnd w:id="2750"/>
        <w:bookmarkEnd w:id="2751"/>
      </w:del>
    </w:p>
    <w:p w14:paraId="02FA3AED" w14:textId="56F74115" w:rsidR="008875FC" w:rsidRPr="008875FC" w:rsidDel="006C39E2" w:rsidRDefault="008875FC" w:rsidP="000A4A1B">
      <w:pPr>
        <w:pStyle w:val="ListParagraph"/>
        <w:ind w:left="1080"/>
        <w:rPr>
          <w:del w:id="2752" w:author="Bryan Harter" w:date="2017-05-13T17:23:00Z"/>
          <w:b/>
        </w:rPr>
      </w:pPr>
      <w:del w:id="2753" w:author="Bryan Harter" w:date="2017-05-13T17:23:00Z">
        <w:r w:rsidRPr="008875FC" w:rsidDel="006C39E2">
          <w:rPr>
            <w:b/>
          </w:rPr>
          <w:delText xml:space="preserve">At least one of </w:delText>
        </w:r>
        <w:r w:rsidRPr="008875FC" w:rsidDel="006C39E2">
          <w:rPr>
            <w:rFonts w:ascii="Monaco" w:hAnsi="Monaco"/>
            <w:b/>
            <w:color w:val="FF0000"/>
            <w:sz w:val="22"/>
            <w:szCs w:val="22"/>
          </w:rPr>
          <w:delText>/radiance</w:delText>
        </w:r>
        <w:r w:rsidRPr="008875FC" w:rsidDel="006C39E2">
          <w:rPr>
            <w:b/>
          </w:rPr>
          <w:delText xml:space="preserve"> or </w:delText>
        </w:r>
        <w:r w:rsidRPr="008875FC" w:rsidDel="006C39E2">
          <w:rPr>
            <w:rFonts w:ascii="Monaco" w:hAnsi="Monaco"/>
            <w:b/>
            <w:color w:val="FF0000"/>
            <w:sz w:val="22"/>
            <w:szCs w:val="22"/>
          </w:rPr>
          <w:delText>/density</w:delText>
        </w:r>
        <w:r w:rsidRPr="008875FC" w:rsidDel="006C39E2">
          <w:rPr>
            <w:b/>
          </w:rPr>
          <w:delText xml:space="preserve"> must be set.</w:delText>
        </w:r>
        <w:bookmarkStart w:id="2754" w:name="_Toc482474369"/>
        <w:bookmarkStart w:id="2755" w:name="_Toc482474854"/>
        <w:bookmarkEnd w:id="2754"/>
        <w:bookmarkEnd w:id="2755"/>
      </w:del>
    </w:p>
    <w:p w14:paraId="38FB917D" w14:textId="6688B1AC" w:rsidR="005C20E7" w:rsidDel="006C39E2" w:rsidRDefault="005C20E7" w:rsidP="005C20E7">
      <w:pPr>
        <w:pStyle w:val="Heading4"/>
        <w:rPr>
          <w:del w:id="2756" w:author="Bryan Harter" w:date="2017-05-13T17:23:00Z"/>
        </w:rPr>
      </w:pPr>
      <w:del w:id="2757" w:author="Bryan Harter" w:date="2017-05-13T17:23:00Z">
        <w:r w:rsidDel="006C39E2">
          <w:delText>List of all accepted Arguments</w:delText>
        </w:r>
        <w:bookmarkStart w:id="2758" w:name="_Toc482474370"/>
        <w:bookmarkStart w:id="2759" w:name="_Toc482474855"/>
        <w:bookmarkEnd w:id="2758"/>
        <w:bookmarkEnd w:id="2759"/>
      </w:del>
    </w:p>
    <w:p w14:paraId="6C8F91EB" w14:textId="28943BAD" w:rsidR="003353AD" w:rsidDel="006C39E2" w:rsidRDefault="003353AD" w:rsidP="003353AD">
      <w:pPr>
        <w:pStyle w:val="ListParagraph"/>
        <w:numPr>
          <w:ilvl w:val="0"/>
          <w:numId w:val="26"/>
        </w:numPr>
        <w:rPr>
          <w:del w:id="2760" w:author="Bryan Harter" w:date="2017-05-13T17:23:00Z"/>
        </w:rPr>
      </w:pPr>
      <w:del w:id="2761" w:author="Bryan Harter" w:date="2017-05-13T17:23:00Z">
        <w:r w:rsidDel="006C39E2">
          <w:rPr>
            <w:rFonts w:ascii="Monaco" w:hAnsi="Monaco"/>
            <w:b/>
            <w:color w:val="FF0000"/>
            <w:sz w:val="22"/>
            <w:szCs w:val="22"/>
          </w:rPr>
          <w:delText>/range</w:delText>
        </w:r>
        <w:r w:rsidRPr="00AA54F9" w:rsidDel="006C39E2">
          <w:delText>:</w:delText>
        </w:r>
        <w:r w:rsidDel="006C39E2">
          <w:delText xml:space="preserve"> List the beginning and end times (and orbits) of the data contained in the passed data structure </w:delText>
        </w:r>
        <w:r w:rsidRPr="00AA54F9" w:rsidDel="006C39E2">
          <w:rPr>
            <w:rFonts w:ascii="Monaco" w:hAnsi="Monaco"/>
            <w:color w:val="000000" w:themeColor="text1"/>
            <w:sz w:val="22"/>
            <w:szCs w:val="22"/>
          </w:rPr>
          <w:delText>kp_data</w:delText>
        </w:r>
        <w:r w:rsidDel="006C39E2">
          <w:delText>.  N.B., No data will be plotted if this keyword is provided; all plotting keywords will be ignored.</w:delText>
        </w:r>
        <w:bookmarkStart w:id="2762" w:name="_Toc482474371"/>
        <w:bookmarkStart w:id="2763" w:name="_Toc482474856"/>
        <w:bookmarkEnd w:id="2762"/>
        <w:bookmarkEnd w:id="2763"/>
      </w:del>
    </w:p>
    <w:p w14:paraId="62CD7427" w14:textId="53FAFA9A" w:rsidR="00AC1B56" w:rsidDel="006C39E2" w:rsidRDefault="00EC06B3" w:rsidP="005C20E7">
      <w:pPr>
        <w:pStyle w:val="ListParagraph"/>
        <w:numPr>
          <w:ilvl w:val="0"/>
          <w:numId w:val="26"/>
        </w:numPr>
        <w:rPr>
          <w:del w:id="2764" w:author="Bryan Harter" w:date="2017-05-13T17:23:00Z"/>
        </w:rPr>
      </w:pPr>
      <w:del w:id="2765" w:author="Bryan Harter" w:date="2017-05-13T17:23:00Z">
        <w:r w:rsidRPr="00B764B6" w:rsidDel="006C39E2">
          <w:rPr>
            <w:rFonts w:ascii="Monaco" w:hAnsi="Monaco"/>
            <w:b/>
            <w:color w:val="FF0000"/>
            <w:sz w:val="22"/>
            <w:szCs w:val="22"/>
          </w:rPr>
          <w:delText>/density</w:delText>
        </w:r>
        <w:r w:rsidDel="006C39E2">
          <w:delText xml:space="preserve">: Plot the density </w:delText>
        </w:r>
        <w:r w:rsidR="00B764B6" w:rsidDel="006C39E2">
          <w:delText xml:space="preserve">profiles.  Providing both </w:delText>
        </w:r>
        <w:r w:rsidR="00B764B6" w:rsidRPr="00B764B6" w:rsidDel="006C39E2">
          <w:rPr>
            <w:rFonts w:ascii="Monaco" w:hAnsi="Monaco"/>
            <w:color w:val="FF0000"/>
            <w:sz w:val="22"/>
            <w:szCs w:val="22"/>
          </w:rPr>
          <w:delText>/density</w:delText>
        </w:r>
        <w:r w:rsidR="00B764B6" w:rsidDel="006C39E2">
          <w:delText xml:space="preserve"> and </w:delText>
        </w:r>
        <w:r w:rsidRPr="00B764B6" w:rsidDel="006C39E2">
          <w:rPr>
            <w:rFonts w:ascii="Monaco" w:hAnsi="Monaco"/>
            <w:color w:val="FF0000"/>
            <w:sz w:val="22"/>
            <w:szCs w:val="22"/>
          </w:rPr>
          <w:delText>/radiance</w:delText>
        </w:r>
        <w:r w:rsidR="00B764B6" w:rsidDel="006C39E2">
          <w:delText xml:space="preserve"> </w:delText>
        </w:r>
        <w:r w:rsidDel="006C39E2">
          <w:delText>results in the default behavior (</w:delText>
        </w:r>
        <w:r w:rsidR="001A7722" w:rsidDel="006C39E2">
          <w:delText xml:space="preserve">i.e., it </w:delText>
        </w:r>
        <w:r w:rsidDel="006C39E2">
          <w:delText>plots both)</w:delText>
        </w:r>
        <w:r w:rsidR="00B764B6" w:rsidDel="006C39E2">
          <w:delText>.</w:delText>
        </w:r>
        <w:bookmarkStart w:id="2766" w:name="_Toc482474372"/>
        <w:bookmarkStart w:id="2767" w:name="_Toc482474857"/>
        <w:bookmarkEnd w:id="2766"/>
        <w:bookmarkEnd w:id="2767"/>
      </w:del>
    </w:p>
    <w:p w14:paraId="275DA82A" w14:textId="26DA2055" w:rsidR="00EC06B3" w:rsidDel="006C39E2" w:rsidRDefault="00EC06B3" w:rsidP="005C20E7">
      <w:pPr>
        <w:pStyle w:val="ListParagraph"/>
        <w:numPr>
          <w:ilvl w:val="0"/>
          <w:numId w:val="26"/>
        </w:numPr>
        <w:rPr>
          <w:del w:id="2768" w:author="Bryan Harter" w:date="2017-05-13T17:23:00Z"/>
        </w:rPr>
      </w:pPr>
      <w:del w:id="2769" w:author="Bryan Harter" w:date="2017-05-13T17:23:00Z">
        <w:r w:rsidRPr="00B764B6" w:rsidDel="006C39E2">
          <w:rPr>
            <w:rFonts w:ascii="Monaco" w:hAnsi="Monaco"/>
            <w:b/>
            <w:color w:val="FF0000"/>
            <w:sz w:val="22"/>
            <w:szCs w:val="22"/>
          </w:rPr>
          <w:delText>/radiance</w:delText>
        </w:r>
        <w:r w:rsidDel="006C39E2">
          <w:delText xml:space="preserve">: Plot the radiance profiles.  </w:delText>
        </w:r>
        <w:r w:rsidR="00B764B6" w:rsidDel="006C39E2">
          <w:delText xml:space="preserve">Providing both </w:delText>
        </w:r>
        <w:r w:rsidR="00B764B6" w:rsidRPr="00B764B6" w:rsidDel="006C39E2">
          <w:rPr>
            <w:rFonts w:ascii="Monaco" w:hAnsi="Monaco"/>
            <w:color w:val="FF0000"/>
            <w:sz w:val="22"/>
            <w:szCs w:val="22"/>
          </w:rPr>
          <w:delText>/density</w:delText>
        </w:r>
        <w:r w:rsidR="00B764B6" w:rsidDel="006C39E2">
          <w:delText xml:space="preserve"> and </w:delText>
        </w:r>
        <w:r w:rsidR="00B764B6" w:rsidRPr="00B764B6" w:rsidDel="006C39E2">
          <w:rPr>
            <w:rFonts w:ascii="Monaco" w:hAnsi="Monaco"/>
            <w:color w:val="FF0000"/>
            <w:sz w:val="22"/>
            <w:szCs w:val="22"/>
          </w:rPr>
          <w:delText>/radiance</w:delText>
        </w:r>
        <w:r w:rsidR="003353AD" w:rsidDel="006C39E2">
          <w:delText xml:space="preserve"> r</w:delText>
        </w:r>
        <w:r w:rsidR="00B764B6" w:rsidDel="006C39E2">
          <w:delText>esults in the default behavior (</w:delText>
        </w:r>
        <w:r w:rsidR="001A7722" w:rsidDel="006C39E2">
          <w:delText xml:space="preserve">i.e., it </w:delText>
        </w:r>
        <w:r w:rsidR="00B764B6" w:rsidDel="006C39E2">
          <w:delText>plots both)</w:delText>
        </w:r>
        <w:r w:rsidDel="006C39E2">
          <w:delText>.</w:delText>
        </w:r>
        <w:bookmarkStart w:id="2770" w:name="_Toc482474373"/>
        <w:bookmarkStart w:id="2771" w:name="_Toc482474858"/>
        <w:bookmarkEnd w:id="2770"/>
        <w:bookmarkEnd w:id="2771"/>
      </w:del>
    </w:p>
    <w:p w14:paraId="674A3792" w14:textId="61266F1D" w:rsidR="00B764B6" w:rsidDel="006C39E2" w:rsidRDefault="00B764B6" w:rsidP="005C20E7">
      <w:pPr>
        <w:pStyle w:val="ListParagraph"/>
        <w:numPr>
          <w:ilvl w:val="0"/>
          <w:numId w:val="26"/>
        </w:numPr>
        <w:rPr>
          <w:del w:id="2772" w:author="Bryan Harter" w:date="2017-05-13T17:23:00Z"/>
        </w:rPr>
      </w:pPr>
      <w:del w:id="2773" w:author="Bryan Harter" w:date="2017-05-13T17:23:00Z">
        <w:r w:rsidRPr="00B764B6" w:rsidDel="006C39E2">
          <w:rPr>
            <w:rFonts w:ascii="Monaco" w:hAnsi="Monaco"/>
            <w:b/>
            <w:color w:val="FF0000"/>
            <w:sz w:val="22"/>
            <w:szCs w:val="22"/>
          </w:rPr>
          <w:delText>profiles</w:delText>
        </w:r>
        <w:r w:rsidDel="006C39E2">
          <w:delText xml:space="preserve">: if only a subset of profiles contained within the passed data structure </w:delText>
        </w:r>
        <w:r w:rsidR="00E97FAD" w:rsidDel="006C39E2">
          <w:delText>is</w:delText>
        </w:r>
        <w:r w:rsidDel="006C39E2">
          <w:delText xml:space="preserve"> desired, the selected profiles may be identified here in an array.  All available profiles will be plotted by default in the absence of this keyword.</w:delText>
        </w:r>
        <w:bookmarkStart w:id="2774" w:name="_Toc482474374"/>
        <w:bookmarkStart w:id="2775" w:name="_Toc482474859"/>
        <w:bookmarkEnd w:id="2774"/>
        <w:bookmarkEnd w:id="2775"/>
      </w:del>
    </w:p>
    <w:p w14:paraId="15328C47" w14:textId="2852D22B" w:rsidR="00B764B6" w:rsidDel="006C39E2" w:rsidRDefault="00B764B6" w:rsidP="003353AD">
      <w:pPr>
        <w:pStyle w:val="ListParagraph"/>
        <w:numPr>
          <w:ilvl w:val="0"/>
          <w:numId w:val="26"/>
        </w:numPr>
        <w:rPr>
          <w:del w:id="2776" w:author="Bryan Harter" w:date="2017-05-13T17:23:00Z"/>
        </w:rPr>
      </w:pPr>
      <w:del w:id="2777" w:author="Bryan Harter" w:date="2017-05-13T17:23:00Z">
        <w:r w:rsidRPr="00B764B6" w:rsidDel="006C39E2">
          <w:rPr>
            <w:rFonts w:ascii="Monaco" w:hAnsi="Monaco"/>
            <w:b/>
            <w:color w:val="FF0000"/>
            <w:sz w:val="22"/>
            <w:szCs w:val="22"/>
          </w:rPr>
          <w:delText>/profile_expand</w:delText>
        </w:r>
        <w:r w:rsidDel="006C39E2">
          <w:delText>: Plot each requested profile on its own set of axes.  The default is to plot all profiles on a single set of axes, uniquely identified by color.  This keyword applies to both radiance and density pro</w:delText>
        </w:r>
        <w:r w:rsidR="003353AD" w:rsidDel="006C39E2">
          <w:delText>files.</w:delText>
        </w:r>
        <w:r w:rsidR="005F5406" w:rsidDel="006C39E2">
          <w:delText xml:space="preserve">  This keyword may be used in conjunction with </w:delText>
        </w:r>
        <w:r w:rsidR="005F5406" w:rsidRPr="000935B9" w:rsidDel="006C39E2">
          <w:rPr>
            <w:rFonts w:ascii="Monaco" w:hAnsi="Monaco"/>
            <w:color w:val="FF0000"/>
            <w:sz w:val="22"/>
            <w:szCs w:val="22"/>
          </w:rPr>
          <w:delText>/species_expand</w:delText>
        </w:r>
        <w:r w:rsidR="005F5406" w:rsidDel="006C39E2">
          <w:delText xml:space="preserve"> to enable various comparisons.</w:delText>
        </w:r>
        <w:bookmarkStart w:id="2778" w:name="_Toc482474375"/>
        <w:bookmarkStart w:id="2779" w:name="_Toc482474860"/>
        <w:bookmarkEnd w:id="2778"/>
        <w:bookmarkEnd w:id="2779"/>
      </w:del>
    </w:p>
    <w:p w14:paraId="04C2B462" w14:textId="77DA8DDC" w:rsidR="003353AD" w:rsidDel="006C39E2" w:rsidRDefault="003353AD" w:rsidP="003353AD">
      <w:pPr>
        <w:pStyle w:val="ListParagraph"/>
        <w:numPr>
          <w:ilvl w:val="0"/>
          <w:numId w:val="26"/>
        </w:numPr>
        <w:rPr>
          <w:del w:id="2780" w:author="Bryan Harter" w:date="2017-05-13T17:23:00Z"/>
        </w:rPr>
      </w:pPr>
      <w:del w:id="2781" w:author="Bryan Harter" w:date="2017-05-13T17:23:00Z">
        <w:r w:rsidDel="006C39E2">
          <w:rPr>
            <w:rFonts w:ascii="Monaco" w:hAnsi="Monaco"/>
            <w:b/>
            <w:color w:val="FF0000"/>
            <w:sz w:val="22"/>
            <w:szCs w:val="22"/>
          </w:rPr>
          <w:delText>den_species</w:delText>
        </w:r>
        <w:r w:rsidRPr="003353AD" w:rsidDel="006C39E2">
          <w:delText>:</w:delText>
        </w:r>
        <w:r w:rsidDel="006C39E2">
          <w:delText xml:space="preserve"> Plot density profiles for a subset of species by providing an array of allowed IUVS KP limb profile density data species indices.  These are:</w:delText>
        </w:r>
        <w:bookmarkStart w:id="2782" w:name="_Toc482474376"/>
        <w:bookmarkStart w:id="2783" w:name="_Toc482474861"/>
        <w:bookmarkEnd w:id="2782"/>
        <w:bookmarkEnd w:id="2783"/>
      </w:del>
    </w:p>
    <w:p w14:paraId="30840AE0" w14:textId="16811E2C" w:rsidR="000935B9" w:rsidDel="006C39E2" w:rsidRDefault="000935B9" w:rsidP="003353AD">
      <w:pPr>
        <w:pStyle w:val="ListParagraph"/>
        <w:numPr>
          <w:ilvl w:val="1"/>
          <w:numId w:val="34"/>
        </w:numPr>
        <w:rPr>
          <w:del w:id="2784" w:author="Bryan Harter" w:date="2017-05-13T17:23:00Z"/>
          <w:rFonts w:ascii="Monaco" w:hAnsi="Monaco"/>
          <w:b/>
          <w:color w:val="FF0000"/>
          <w:sz w:val="22"/>
          <w:szCs w:val="22"/>
        </w:rPr>
        <w:sectPr w:rsidR="000935B9" w:rsidDel="006C39E2" w:rsidSect="00D5514B">
          <w:type w:val="continuous"/>
          <w:pgSz w:w="12240" w:h="15840"/>
          <w:pgMar w:top="1440" w:right="1440" w:bottom="1440" w:left="1440" w:header="720" w:footer="720" w:gutter="0"/>
          <w:cols w:space="720"/>
        </w:sectPr>
      </w:pPr>
    </w:p>
    <w:p w14:paraId="50388E69" w14:textId="4FDE1383" w:rsidR="003353AD" w:rsidRPr="003353AD" w:rsidDel="006C39E2" w:rsidRDefault="003353AD" w:rsidP="003353AD">
      <w:pPr>
        <w:pStyle w:val="ListParagraph"/>
        <w:numPr>
          <w:ilvl w:val="1"/>
          <w:numId w:val="34"/>
        </w:numPr>
        <w:rPr>
          <w:del w:id="2785" w:author="Bryan Harter" w:date="2017-05-13T17:23:00Z"/>
        </w:rPr>
      </w:pPr>
      <w:del w:id="2786" w:author="Bryan Harter" w:date="2017-05-13T17:23:00Z">
        <w:r w:rsidDel="006C39E2">
          <w:rPr>
            <w:rFonts w:ascii="Monaco" w:hAnsi="Monaco"/>
            <w:b/>
            <w:color w:val="FF0000"/>
            <w:sz w:val="22"/>
            <w:szCs w:val="22"/>
          </w:rPr>
          <w:lastRenderedPageBreak/>
          <w:delText>CO</w:delText>
        </w:r>
        <w:r w:rsidRPr="003353AD" w:rsidDel="006C39E2">
          <w:rPr>
            <w:rFonts w:ascii="Monaco" w:hAnsi="Monaco"/>
            <w:b/>
            <w:color w:val="FF0000"/>
            <w:sz w:val="22"/>
            <w:szCs w:val="22"/>
            <w:vertAlign w:val="subscript"/>
          </w:rPr>
          <w:delText>2</w:delText>
        </w:r>
        <w:r w:rsidDel="006C39E2">
          <w:rPr>
            <w:rFonts w:ascii="Monaco" w:hAnsi="Monaco"/>
            <w:b/>
            <w:color w:val="FF0000"/>
            <w:sz w:val="22"/>
            <w:szCs w:val="22"/>
          </w:rPr>
          <w:delText>/CO</w:delText>
        </w:r>
        <w:r w:rsidRPr="003353AD" w:rsidDel="006C39E2">
          <w:rPr>
            <w:rFonts w:ascii="Monaco" w:hAnsi="Monaco"/>
            <w:b/>
            <w:color w:val="FF0000"/>
            <w:sz w:val="22"/>
            <w:szCs w:val="22"/>
            <w:vertAlign w:val="subscript"/>
          </w:rPr>
          <w:delText>2</w:delText>
        </w:r>
        <w:r w:rsidRPr="00BF6A13" w:rsidDel="006C39E2">
          <w:rPr>
            <w:rFonts w:ascii="Monaco" w:hAnsi="Monaco"/>
            <w:b/>
            <w:color w:val="FF0000"/>
            <w:sz w:val="22"/>
            <w:szCs w:val="22"/>
            <w:vertAlign w:val="superscript"/>
          </w:rPr>
          <w:delText>+</w:delText>
        </w:r>
        <w:bookmarkStart w:id="2787" w:name="_Toc482474377"/>
        <w:bookmarkStart w:id="2788" w:name="_Toc482474862"/>
        <w:bookmarkEnd w:id="2787"/>
        <w:bookmarkEnd w:id="2788"/>
      </w:del>
    </w:p>
    <w:p w14:paraId="644CE40E" w14:textId="1DFA6E5C" w:rsidR="003353AD" w:rsidRPr="003353AD" w:rsidDel="006C39E2" w:rsidRDefault="003353AD" w:rsidP="003353AD">
      <w:pPr>
        <w:pStyle w:val="ListParagraph"/>
        <w:numPr>
          <w:ilvl w:val="1"/>
          <w:numId w:val="34"/>
        </w:numPr>
        <w:rPr>
          <w:del w:id="2789" w:author="Bryan Harter" w:date="2017-05-13T17:23:00Z"/>
        </w:rPr>
      </w:pPr>
      <w:del w:id="2790" w:author="Bryan Harter" w:date="2017-05-13T17:23:00Z">
        <w:r w:rsidDel="006C39E2">
          <w:rPr>
            <w:rFonts w:ascii="Monaco" w:hAnsi="Monaco"/>
            <w:b/>
            <w:color w:val="FF0000"/>
            <w:sz w:val="22"/>
            <w:szCs w:val="22"/>
          </w:rPr>
          <w:delText>CO</w:delText>
        </w:r>
        <w:bookmarkStart w:id="2791" w:name="_Toc482474378"/>
        <w:bookmarkStart w:id="2792" w:name="_Toc482474863"/>
        <w:bookmarkEnd w:id="2791"/>
        <w:bookmarkEnd w:id="2792"/>
      </w:del>
    </w:p>
    <w:p w14:paraId="41121B6D" w14:textId="6459CD34" w:rsidR="003353AD" w:rsidRPr="003353AD" w:rsidDel="006C39E2" w:rsidRDefault="003353AD" w:rsidP="003353AD">
      <w:pPr>
        <w:pStyle w:val="ListParagraph"/>
        <w:numPr>
          <w:ilvl w:val="1"/>
          <w:numId w:val="34"/>
        </w:numPr>
        <w:rPr>
          <w:del w:id="2793" w:author="Bryan Harter" w:date="2017-05-13T17:23:00Z"/>
        </w:rPr>
      </w:pPr>
      <w:del w:id="2794" w:author="Bryan Harter" w:date="2017-05-13T17:23:00Z">
        <w:r w:rsidDel="006C39E2">
          <w:rPr>
            <w:rFonts w:ascii="Monaco" w:hAnsi="Monaco"/>
            <w:b/>
            <w:color w:val="FF0000"/>
            <w:sz w:val="22"/>
            <w:szCs w:val="22"/>
          </w:rPr>
          <w:delText>H</w:delText>
        </w:r>
        <w:bookmarkStart w:id="2795" w:name="_Toc482474379"/>
        <w:bookmarkStart w:id="2796" w:name="_Toc482474864"/>
        <w:bookmarkEnd w:id="2795"/>
        <w:bookmarkEnd w:id="2796"/>
      </w:del>
    </w:p>
    <w:p w14:paraId="656A4E40" w14:textId="0E3145B6" w:rsidR="003353AD" w:rsidRPr="003353AD" w:rsidDel="006C39E2" w:rsidRDefault="003353AD" w:rsidP="003353AD">
      <w:pPr>
        <w:pStyle w:val="ListParagraph"/>
        <w:numPr>
          <w:ilvl w:val="1"/>
          <w:numId w:val="34"/>
        </w:numPr>
        <w:rPr>
          <w:del w:id="2797" w:author="Bryan Harter" w:date="2017-05-13T17:23:00Z"/>
        </w:rPr>
      </w:pPr>
      <w:del w:id="2798" w:author="Bryan Harter" w:date="2017-05-13T17:23:00Z">
        <w:r w:rsidDel="006C39E2">
          <w:rPr>
            <w:rFonts w:ascii="Monaco" w:hAnsi="Monaco"/>
            <w:b/>
            <w:color w:val="FF0000"/>
            <w:sz w:val="22"/>
            <w:szCs w:val="22"/>
          </w:rPr>
          <w:delText>O</w:delText>
        </w:r>
        <w:bookmarkStart w:id="2799" w:name="_Toc482474380"/>
        <w:bookmarkStart w:id="2800" w:name="_Toc482474865"/>
        <w:bookmarkEnd w:id="2799"/>
        <w:bookmarkEnd w:id="2800"/>
      </w:del>
    </w:p>
    <w:p w14:paraId="1A854FEB" w14:textId="6534126D" w:rsidR="003353AD" w:rsidRPr="003353AD" w:rsidDel="006C39E2" w:rsidRDefault="003353AD" w:rsidP="003353AD">
      <w:pPr>
        <w:pStyle w:val="ListParagraph"/>
        <w:numPr>
          <w:ilvl w:val="1"/>
          <w:numId w:val="34"/>
        </w:numPr>
        <w:rPr>
          <w:del w:id="2801" w:author="Bryan Harter" w:date="2017-05-13T17:23:00Z"/>
        </w:rPr>
      </w:pPr>
      <w:del w:id="2802" w:author="Bryan Harter" w:date="2017-05-13T17:23:00Z">
        <w:r w:rsidDel="006C39E2">
          <w:rPr>
            <w:rFonts w:ascii="Monaco" w:hAnsi="Monaco"/>
            <w:b/>
            <w:color w:val="FF0000"/>
            <w:sz w:val="22"/>
            <w:szCs w:val="22"/>
          </w:rPr>
          <w:lastRenderedPageBreak/>
          <w:delText>C</w:delText>
        </w:r>
        <w:bookmarkStart w:id="2803" w:name="_Toc482474381"/>
        <w:bookmarkStart w:id="2804" w:name="_Toc482474866"/>
        <w:bookmarkEnd w:id="2803"/>
        <w:bookmarkEnd w:id="2804"/>
      </w:del>
    </w:p>
    <w:p w14:paraId="4A90FA00" w14:textId="21F72BAB" w:rsidR="003353AD" w:rsidRPr="003353AD" w:rsidDel="006C39E2" w:rsidRDefault="003353AD" w:rsidP="003353AD">
      <w:pPr>
        <w:pStyle w:val="ListParagraph"/>
        <w:numPr>
          <w:ilvl w:val="1"/>
          <w:numId w:val="34"/>
        </w:numPr>
        <w:rPr>
          <w:del w:id="2805" w:author="Bryan Harter" w:date="2017-05-13T17:23:00Z"/>
        </w:rPr>
      </w:pPr>
      <w:del w:id="2806" w:author="Bryan Harter" w:date="2017-05-13T17:23:00Z">
        <w:r w:rsidDel="006C39E2">
          <w:rPr>
            <w:rFonts w:ascii="Monaco" w:hAnsi="Monaco"/>
            <w:b/>
            <w:color w:val="FF0000"/>
            <w:sz w:val="22"/>
            <w:szCs w:val="22"/>
          </w:rPr>
          <w:delText>N</w:delText>
        </w:r>
        <w:bookmarkStart w:id="2807" w:name="_Toc482474382"/>
        <w:bookmarkStart w:id="2808" w:name="_Toc482474867"/>
        <w:bookmarkEnd w:id="2807"/>
        <w:bookmarkEnd w:id="2808"/>
      </w:del>
    </w:p>
    <w:p w14:paraId="3A3650DB" w14:textId="7712F4FA" w:rsidR="003353AD" w:rsidRPr="003353AD" w:rsidDel="006C39E2" w:rsidRDefault="003353AD" w:rsidP="003353AD">
      <w:pPr>
        <w:pStyle w:val="ListParagraph"/>
        <w:numPr>
          <w:ilvl w:val="1"/>
          <w:numId w:val="34"/>
        </w:numPr>
        <w:rPr>
          <w:del w:id="2809" w:author="Bryan Harter" w:date="2017-05-13T17:23:00Z"/>
        </w:rPr>
      </w:pPr>
      <w:del w:id="2810" w:author="Bryan Harter" w:date="2017-05-13T17:23:00Z">
        <w:r w:rsidDel="006C39E2">
          <w:rPr>
            <w:rFonts w:ascii="Monaco" w:hAnsi="Monaco"/>
            <w:b/>
            <w:color w:val="FF0000"/>
            <w:sz w:val="22"/>
            <w:szCs w:val="22"/>
          </w:rPr>
          <w:delText>N</w:delText>
        </w:r>
        <w:r w:rsidRPr="003353AD" w:rsidDel="006C39E2">
          <w:rPr>
            <w:rFonts w:ascii="Monaco" w:hAnsi="Monaco"/>
            <w:b/>
            <w:color w:val="FF0000"/>
            <w:sz w:val="22"/>
            <w:szCs w:val="22"/>
            <w:vertAlign w:val="subscript"/>
          </w:rPr>
          <w:delText>2</w:delText>
        </w:r>
        <w:bookmarkStart w:id="2811" w:name="_Toc482474383"/>
        <w:bookmarkStart w:id="2812" w:name="_Toc482474868"/>
        <w:bookmarkEnd w:id="2811"/>
        <w:bookmarkEnd w:id="2812"/>
      </w:del>
    </w:p>
    <w:p w14:paraId="64301333" w14:textId="2D4D03DF" w:rsidR="000935B9" w:rsidDel="006C39E2" w:rsidRDefault="000935B9" w:rsidP="003353AD">
      <w:pPr>
        <w:pStyle w:val="ListParagraph"/>
        <w:numPr>
          <w:ilvl w:val="0"/>
          <w:numId w:val="34"/>
        </w:numPr>
        <w:rPr>
          <w:del w:id="2813" w:author="Bryan Harter" w:date="2017-05-13T17:23:00Z"/>
          <w:rFonts w:ascii="Monaco" w:hAnsi="Monaco"/>
          <w:b/>
          <w:color w:val="FF0000"/>
          <w:sz w:val="22"/>
          <w:szCs w:val="22"/>
        </w:rPr>
        <w:sectPr w:rsidR="000935B9" w:rsidDel="006C39E2" w:rsidSect="000935B9">
          <w:type w:val="continuous"/>
          <w:pgSz w:w="12240" w:h="15840"/>
          <w:pgMar w:top="1440" w:right="1440" w:bottom="1440" w:left="1440" w:header="720" w:footer="720" w:gutter="0"/>
          <w:cols w:num="2" w:space="720"/>
        </w:sectPr>
      </w:pPr>
    </w:p>
    <w:p w14:paraId="4582BE2D" w14:textId="652D77FE" w:rsidR="003353AD" w:rsidDel="006C39E2" w:rsidRDefault="003353AD" w:rsidP="003353AD">
      <w:pPr>
        <w:pStyle w:val="ListParagraph"/>
        <w:numPr>
          <w:ilvl w:val="0"/>
          <w:numId w:val="34"/>
        </w:numPr>
        <w:rPr>
          <w:del w:id="2814" w:author="Bryan Harter" w:date="2017-05-13T17:23:00Z"/>
        </w:rPr>
      </w:pPr>
      <w:del w:id="2815" w:author="Bryan Harter" w:date="2017-05-13T17:23:00Z">
        <w:r w:rsidDel="006C39E2">
          <w:rPr>
            <w:rFonts w:ascii="Monaco" w:hAnsi="Monaco"/>
            <w:b/>
            <w:color w:val="FF0000"/>
            <w:sz w:val="22"/>
            <w:szCs w:val="22"/>
          </w:rPr>
          <w:lastRenderedPageBreak/>
          <w:delText>rad_species</w:delText>
        </w:r>
        <w:r w:rsidRPr="003353AD" w:rsidDel="006C39E2">
          <w:delText>: Plot radiance profiles for a subset of species by providing an array of allowed IUVS KP limb profile radiance data species indices.  These are:</w:delText>
        </w:r>
        <w:bookmarkStart w:id="2816" w:name="_Toc482474384"/>
        <w:bookmarkStart w:id="2817" w:name="_Toc482474869"/>
        <w:bookmarkEnd w:id="2816"/>
        <w:bookmarkEnd w:id="2817"/>
      </w:del>
    </w:p>
    <w:p w14:paraId="0CEB52C8" w14:textId="1C6133BA" w:rsidR="000935B9" w:rsidDel="006C39E2" w:rsidRDefault="000935B9" w:rsidP="003353AD">
      <w:pPr>
        <w:pStyle w:val="ListParagraph"/>
        <w:numPr>
          <w:ilvl w:val="1"/>
          <w:numId w:val="34"/>
        </w:numPr>
        <w:rPr>
          <w:del w:id="2818" w:author="Bryan Harter" w:date="2017-05-13T17:23:00Z"/>
          <w:rFonts w:ascii="Monaco" w:hAnsi="Monaco"/>
          <w:b/>
          <w:color w:val="FF0000"/>
          <w:sz w:val="22"/>
          <w:szCs w:val="22"/>
        </w:rPr>
        <w:sectPr w:rsidR="000935B9" w:rsidDel="006C39E2" w:rsidSect="000935B9">
          <w:type w:val="continuous"/>
          <w:pgSz w:w="12240" w:h="15840"/>
          <w:pgMar w:top="1440" w:right="1440" w:bottom="1440" w:left="1440" w:header="720" w:footer="720" w:gutter="0"/>
          <w:cols w:space="720"/>
        </w:sectPr>
      </w:pPr>
    </w:p>
    <w:p w14:paraId="4549CA28" w14:textId="1833BB6D" w:rsidR="003353AD" w:rsidRPr="003353AD" w:rsidDel="006C39E2" w:rsidRDefault="003353AD" w:rsidP="003353AD">
      <w:pPr>
        <w:pStyle w:val="ListParagraph"/>
        <w:numPr>
          <w:ilvl w:val="1"/>
          <w:numId w:val="34"/>
        </w:numPr>
        <w:rPr>
          <w:del w:id="2819" w:author="Bryan Harter" w:date="2017-05-13T17:23:00Z"/>
        </w:rPr>
      </w:pPr>
      <w:del w:id="2820" w:author="Bryan Harter" w:date="2017-05-13T17:23:00Z">
        <w:r w:rsidDel="006C39E2">
          <w:rPr>
            <w:rFonts w:ascii="Monaco" w:hAnsi="Monaco"/>
            <w:b/>
            <w:color w:val="FF0000"/>
            <w:sz w:val="22"/>
            <w:szCs w:val="22"/>
          </w:rPr>
          <w:lastRenderedPageBreak/>
          <w:delText>CO</w:delText>
        </w:r>
        <w:r w:rsidRPr="003353AD" w:rsidDel="006C39E2">
          <w:rPr>
            <w:rFonts w:ascii="Monaco" w:hAnsi="Monaco"/>
            <w:b/>
            <w:color w:val="FF0000"/>
            <w:sz w:val="22"/>
            <w:szCs w:val="22"/>
            <w:vertAlign w:val="subscript"/>
          </w:rPr>
          <w:delText>2</w:delText>
        </w:r>
        <w:r w:rsidDel="006C39E2">
          <w:rPr>
            <w:rFonts w:ascii="Monaco" w:hAnsi="Monaco"/>
            <w:b/>
            <w:color w:val="FF0000"/>
            <w:sz w:val="22"/>
            <w:szCs w:val="22"/>
          </w:rPr>
          <w:delText>/CO</w:delText>
        </w:r>
        <w:r w:rsidRPr="003353AD" w:rsidDel="006C39E2">
          <w:rPr>
            <w:rFonts w:ascii="Monaco" w:hAnsi="Monaco"/>
            <w:b/>
            <w:color w:val="FF0000"/>
            <w:sz w:val="22"/>
            <w:szCs w:val="22"/>
            <w:vertAlign w:val="subscript"/>
          </w:rPr>
          <w:delText>2</w:delText>
        </w:r>
        <w:r w:rsidRPr="00BF6A13" w:rsidDel="006C39E2">
          <w:rPr>
            <w:rFonts w:ascii="Monaco" w:hAnsi="Monaco"/>
            <w:b/>
            <w:color w:val="FF0000"/>
            <w:sz w:val="22"/>
            <w:szCs w:val="22"/>
            <w:vertAlign w:val="superscript"/>
          </w:rPr>
          <w:delText>+</w:delText>
        </w:r>
        <w:r w:rsidR="00012BF7" w:rsidDel="006C39E2">
          <w:rPr>
            <w:rFonts w:ascii="Monaco" w:hAnsi="Monaco"/>
            <w:b/>
            <w:color w:val="FF0000"/>
            <w:sz w:val="22"/>
            <w:szCs w:val="22"/>
          </w:rPr>
          <w:delText xml:space="preserve"> (CO2pUVD)</w:delText>
        </w:r>
        <w:bookmarkStart w:id="2821" w:name="_Toc482474385"/>
        <w:bookmarkStart w:id="2822" w:name="_Toc482474870"/>
        <w:bookmarkEnd w:id="2821"/>
        <w:bookmarkEnd w:id="2822"/>
      </w:del>
    </w:p>
    <w:p w14:paraId="3ADD45FC" w14:textId="45680BAB" w:rsidR="003353AD" w:rsidRPr="003353AD" w:rsidDel="006C39E2" w:rsidRDefault="003353AD" w:rsidP="003353AD">
      <w:pPr>
        <w:pStyle w:val="ListParagraph"/>
        <w:numPr>
          <w:ilvl w:val="1"/>
          <w:numId w:val="34"/>
        </w:numPr>
        <w:rPr>
          <w:del w:id="2823" w:author="Bryan Harter" w:date="2017-05-13T17:23:00Z"/>
        </w:rPr>
      </w:pPr>
      <w:del w:id="2824" w:author="Bryan Harter" w:date="2017-05-13T17:23:00Z">
        <w:r w:rsidDel="006C39E2">
          <w:rPr>
            <w:rFonts w:ascii="Monaco" w:hAnsi="Monaco"/>
            <w:b/>
            <w:color w:val="FF0000"/>
            <w:sz w:val="22"/>
            <w:szCs w:val="22"/>
          </w:rPr>
          <w:delText>CO</w:delText>
        </w:r>
        <w:r w:rsidR="00012BF7" w:rsidDel="006C39E2">
          <w:rPr>
            <w:rFonts w:ascii="Monaco" w:hAnsi="Monaco"/>
            <w:b/>
            <w:color w:val="FF0000"/>
            <w:sz w:val="22"/>
            <w:szCs w:val="22"/>
          </w:rPr>
          <w:delText xml:space="preserve"> (Cameron)</w:delText>
        </w:r>
        <w:bookmarkStart w:id="2825" w:name="_Toc482474386"/>
        <w:bookmarkStart w:id="2826" w:name="_Toc482474871"/>
        <w:bookmarkEnd w:id="2825"/>
        <w:bookmarkEnd w:id="2826"/>
      </w:del>
    </w:p>
    <w:p w14:paraId="55D2AC23" w14:textId="2FC3A021" w:rsidR="003353AD" w:rsidRPr="003353AD" w:rsidDel="006C39E2" w:rsidRDefault="003353AD" w:rsidP="003353AD">
      <w:pPr>
        <w:pStyle w:val="ListParagraph"/>
        <w:numPr>
          <w:ilvl w:val="1"/>
          <w:numId w:val="34"/>
        </w:numPr>
        <w:rPr>
          <w:del w:id="2827" w:author="Bryan Harter" w:date="2017-05-13T17:23:00Z"/>
        </w:rPr>
      </w:pPr>
      <w:del w:id="2828" w:author="Bryan Harter" w:date="2017-05-13T17:23:00Z">
        <w:r w:rsidDel="006C39E2">
          <w:rPr>
            <w:rFonts w:ascii="Monaco" w:hAnsi="Monaco"/>
            <w:b/>
            <w:color w:val="FF0000"/>
            <w:sz w:val="22"/>
            <w:szCs w:val="22"/>
          </w:rPr>
          <w:delText>H</w:delText>
        </w:r>
        <w:bookmarkStart w:id="2829" w:name="_Toc482474387"/>
        <w:bookmarkStart w:id="2830" w:name="_Toc482474872"/>
        <w:bookmarkEnd w:id="2829"/>
        <w:bookmarkEnd w:id="2830"/>
      </w:del>
    </w:p>
    <w:p w14:paraId="0E22A185" w14:textId="61810111" w:rsidR="003353AD" w:rsidRPr="003353AD" w:rsidDel="006C39E2" w:rsidRDefault="003353AD" w:rsidP="003353AD">
      <w:pPr>
        <w:pStyle w:val="ListParagraph"/>
        <w:numPr>
          <w:ilvl w:val="1"/>
          <w:numId w:val="34"/>
        </w:numPr>
        <w:rPr>
          <w:del w:id="2831" w:author="Bryan Harter" w:date="2017-05-13T17:23:00Z"/>
        </w:rPr>
      </w:pPr>
      <w:del w:id="2832" w:author="Bryan Harter" w:date="2017-05-13T17:23:00Z">
        <w:r w:rsidDel="006C39E2">
          <w:rPr>
            <w:rFonts w:ascii="Monaco" w:hAnsi="Monaco"/>
            <w:b/>
            <w:color w:val="FF0000"/>
            <w:sz w:val="22"/>
            <w:szCs w:val="22"/>
          </w:rPr>
          <w:delText>O (1304Å)</w:delText>
        </w:r>
        <w:bookmarkStart w:id="2833" w:name="_Toc482474388"/>
        <w:bookmarkStart w:id="2834" w:name="_Toc482474873"/>
        <w:bookmarkEnd w:id="2833"/>
        <w:bookmarkEnd w:id="2834"/>
      </w:del>
    </w:p>
    <w:p w14:paraId="28B2C4D6" w14:textId="5E3BEE16" w:rsidR="003353AD" w:rsidRPr="003353AD" w:rsidDel="006C39E2" w:rsidRDefault="00012BF7" w:rsidP="003353AD">
      <w:pPr>
        <w:pStyle w:val="ListParagraph"/>
        <w:numPr>
          <w:ilvl w:val="1"/>
          <w:numId w:val="34"/>
        </w:numPr>
        <w:rPr>
          <w:del w:id="2835" w:author="Bryan Harter" w:date="2017-05-13T17:23:00Z"/>
        </w:rPr>
      </w:pPr>
      <w:del w:id="2836" w:author="Bryan Harter" w:date="2017-05-13T17:23:00Z">
        <w:r w:rsidDel="006C39E2">
          <w:rPr>
            <w:rFonts w:ascii="Monaco" w:hAnsi="Monaco"/>
            <w:b/>
            <w:color w:val="FF0000"/>
            <w:sz w:val="22"/>
            <w:szCs w:val="22"/>
          </w:rPr>
          <w:delText>O (135</w:delText>
        </w:r>
        <w:r w:rsidR="003353AD" w:rsidDel="006C39E2">
          <w:rPr>
            <w:rFonts w:ascii="Monaco" w:hAnsi="Monaco"/>
            <w:b/>
            <w:color w:val="FF0000"/>
            <w:sz w:val="22"/>
            <w:szCs w:val="22"/>
          </w:rPr>
          <w:delText>6Å)</w:delText>
        </w:r>
        <w:bookmarkStart w:id="2837" w:name="_Toc482474389"/>
        <w:bookmarkStart w:id="2838" w:name="_Toc482474874"/>
        <w:bookmarkEnd w:id="2837"/>
        <w:bookmarkEnd w:id="2838"/>
      </w:del>
    </w:p>
    <w:p w14:paraId="6D360AC0" w14:textId="22DBF119" w:rsidR="003353AD" w:rsidRPr="003353AD" w:rsidDel="006C39E2" w:rsidRDefault="003353AD" w:rsidP="003353AD">
      <w:pPr>
        <w:pStyle w:val="ListParagraph"/>
        <w:numPr>
          <w:ilvl w:val="1"/>
          <w:numId w:val="34"/>
        </w:numPr>
        <w:rPr>
          <w:del w:id="2839" w:author="Bryan Harter" w:date="2017-05-13T17:23:00Z"/>
        </w:rPr>
      </w:pPr>
      <w:del w:id="2840" w:author="Bryan Harter" w:date="2017-05-13T17:23:00Z">
        <w:r w:rsidDel="006C39E2">
          <w:rPr>
            <w:rFonts w:ascii="Monaco" w:hAnsi="Monaco"/>
            <w:b/>
            <w:color w:val="FF0000"/>
            <w:sz w:val="22"/>
            <w:szCs w:val="22"/>
          </w:rPr>
          <w:delText>O (2972Å)</w:delText>
        </w:r>
        <w:bookmarkStart w:id="2841" w:name="_Toc482474390"/>
        <w:bookmarkStart w:id="2842" w:name="_Toc482474875"/>
        <w:bookmarkEnd w:id="2841"/>
        <w:bookmarkEnd w:id="2842"/>
      </w:del>
    </w:p>
    <w:p w14:paraId="619B26E2" w14:textId="569E6B33" w:rsidR="003353AD" w:rsidRPr="00012BF7" w:rsidDel="006C39E2" w:rsidRDefault="003353AD" w:rsidP="003353AD">
      <w:pPr>
        <w:pStyle w:val="ListParagraph"/>
        <w:numPr>
          <w:ilvl w:val="1"/>
          <w:numId w:val="34"/>
        </w:numPr>
        <w:rPr>
          <w:del w:id="2843" w:author="Bryan Harter" w:date="2017-05-13T17:23:00Z"/>
        </w:rPr>
      </w:pPr>
      <w:del w:id="2844" w:author="Bryan Harter" w:date="2017-05-13T17:23:00Z">
        <w:r w:rsidDel="006C39E2">
          <w:rPr>
            <w:rFonts w:ascii="Monaco" w:hAnsi="Monaco"/>
            <w:b/>
            <w:color w:val="FF0000"/>
            <w:sz w:val="22"/>
            <w:szCs w:val="22"/>
          </w:rPr>
          <w:lastRenderedPageBreak/>
          <w:delText>C</w:delText>
        </w:r>
        <w:r w:rsidR="00012BF7" w:rsidDel="006C39E2">
          <w:rPr>
            <w:rFonts w:ascii="Monaco" w:hAnsi="Monaco"/>
            <w:b/>
            <w:color w:val="FF0000"/>
            <w:sz w:val="22"/>
            <w:szCs w:val="22"/>
          </w:rPr>
          <w:delText xml:space="preserve"> (1561Å)</w:delText>
        </w:r>
        <w:bookmarkStart w:id="2845" w:name="_Toc482474391"/>
        <w:bookmarkStart w:id="2846" w:name="_Toc482474876"/>
        <w:bookmarkEnd w:id="2845"/>
        <w:bookmarkEnd w:id="2846"/>
      </w:del>
    </w:p>
    <w:p w14:paraId="7F821817" w14:textId="4C000A06" w:rsidR="00012BF7" w:rsidRPr="003353AD" w:rsidDel="006C39E2" w:rsidRDefault="00012BF7" w:rsidP="003353AD">
      <w:pPr>
        <w:pStyle w:val="ListParagraph"/>
        <w:numPr>
          <w:ilvl w:val="1"/>
          <w:numId w:val="34"/>
        </w:numPr>
        <w:rPr>
          <w:del w:id="2847" w:author="Bryan Harter" w:date="2017-05-13T17:23:00Z"/>
        </w:rPr>
      </w:pPr>
      <w:del w:id="2848" w:author="Bryan Harter" w:date="2017-05-13T17:23:00Z">
        <w:r w:rsidDel="006C39E2">
          <w:rPr>
            <w:rFonts w:ascii="Monaco" w:hAnsi="Monaco"/>
            <w:b/>
            <w:color w:val="FF0000"/>
            <w:sz w:val="22"/>
            <w:szCs w:val="22"/>
          </w:rPr>
          <w:delText>C (1657Å)</w:delText>
        </w:r>
        <w:bookmarkStart w:id="2849" w:name="_Toc482474392"/>
        <w:bookmarkStart w:id="2850" w:name="_Toc482474877"/>
        <w:bookmarkEnd w:id="2849"/>
        <w:bookmarkEnd w:id="2850"/>
      </w:del>
    </w:p>
    <w:p w14:paraId="182F9574" w14:textId="5944D4F6" w:rsidR="003353AD" w:rsidRPr="003353AD" w:rsidDel="006C39E2" w:rsidRDefault="003353AD" w:rsidP="003353AD">
      <w:pPr>
        <w:pStyle w:val="ListParagraph"/>
        <w:numPr>
          <w:ilvl w:val="1"/>
          <w:numId w:val="34"/>
        </w:numPr>
        <w:rPr>
          <w:del w:id="2851" w:author="Bryan Harter" w:date="2017-05-13T17:23:00Z"/>
        </w:rPr>
      </w:pPr>
      <w:del w:id="2852" w:author="Bryan Harter" w:date="2017-05-13T17:23:00Z">
        <w:r w:rsidDel="006C39E2">
          <w:rPr>
            <w:rFonts w:ascii="Monaco" w:hAnsi="Monaco"/>
            <w:b/>
            <w:color w:val="FF0000"/>
            <w:sz w:val="22"/>
            <w:szCs w:val="22"/>
          </w:rPr>
          <w:delText>N</w:delText>
        </w:r>
        <w:r w:rsidR="00012BF7" w:rsidDel="006C39E2">
          <w:rPr>
            <w:rFonts w:ascii="Monaco" w:hAnsi="Monaco"/>
            <w:b/>
            <w:color w:val="FF0000"/>
            <w:sz w:val="22"/>
            <w:szCs w:val="22"/>
          </w:rPr>
          <w:delText xml:space="preserve"> (1493Å)</w:delText>
        </w:r>
        <w:bookmarkStart w:id="2853" w:name="_Toc482474393"/>
        <w:bookmarkStart w:id="2854" w:name="_Toc482474878"/>
        <w:bookmarkEnd w:id="2853"/>
        <w:bookmarkEnd w:id="2854"/>
      </w:del>
    </w:p>
    <w:p w14:paraId="70F66BBE" w14:textId="51FB17E4" w:rsidR="003353AD" w:rsidRPr="003353AD" w:rsidDel="006C39E2" w:rsidRDefault="003353AD" w:rsidP="003353AD">
      <w:pPr>
        <w:pStyle w:val="ListParagraph"/>
        <w:numPr>
          <w:ilvl w:val="1"/>
          <w:numId w:val="34"/>
        </w:numPr>
        <w:rPr>
          <w:del w:id="2855" w:author="Bryan Harter" w:date="2017-05-13T17:23:00Z"/>
        </w:rPr>
      </w:pPr>
      <w:del w:id="2856" w:author="Bryan Harter" w:date="2017-05-13T17:23:00Z">
        <w:r w:rsidDel="006C39E2">
          <w:rPr>
            <w:rFonts w:ascii="Monaco" w:hAnsi="Monaco"/>
            <w:b/>
            <w:color w:val="FF0000"/>
            <w:sz w:val="22"/>
            <w:szCs w:val="22"/>
          </w:rPr>
          <w:delText>N</w:delText>
        </w:r>
        <w:r w:rsidRPr="003353AD" w:rsidDel="006C39E2">
          <w:rPr>
            <w:rFonts w:ascii="Monaco" w:hAnsi="Monaco"/>
            <w:b/>
            <w:color w:val="FF0000"/>
            <w:sz w:val="22"/>
            <w:szCs w:val="22"/>
            <w:vertAlign w:val="subscript"/>
          </w:rPr>
          <w:delText>2</w:delText>
        </w:r>
        <w:bookmarkStart w:id="2857" w:name="_Toc482474394"/>
        <w:bookmarkStart w:id="2858" w:name="_Toc482474879"/>
        <w:bookmarkEnd w:id="2857"/>
        <w:bookmarkEnd w:id="2858"/>
      </w:del>
    </w:p>
    <w:p w14:paraId="01DF9478" w14:textId="5C23FE1A" w:rsidR="003353AD" w:rsidRPr="005F5406" w:rsidDel="006C39E2" w:rsidRDefault="003353AD" w:rsidP="003353AD">
      <w:pPr>
        <w:pStyle w:val="ListParagraph"/>
        <w:numPr>
          <w:ilvl w:val="1"/>
          <w:numId w:val="34"/>
        </w:numPr>
        <w:rPr>
          <w:del w:id="2859" w:author="Bryan Harter" w:date="2017-05-13T17:23:00Z"/>
        </w:rPr>
      </w:pPr>
      <w:del w:id="2860" w:author="Bryan Harter" w:date="2017-05-13T17:23:00Z">
        <w:r w:rsidDel="006C39E2">
          <w:rPr>
            <w:rFonts w:ascii="Monaco" w:hAnsi="Monaco"/>
            <w:b/>
            <w:color w:val="FF0000"/>
            <w:sz w:val="22"/>
            <w:szCs w:val="22"/>
          </w:rPr>
          <w:delText>NO</w:delText>
        </w:r>
        <w:bookmarkStart w:id="2861" w:name="_Toc482474395"/>
        <w:bookmarkStart w:id="2862" w:name="_Toc482474880"/>
        <w:bookmarkEnd w:id="2861"/>
        <w:bookmarkEnd w:id="2862"/>
      </w:del>
    </w:p>
    <w:p w14:paraId="5D7067A2" w14:textId="6BD82101" w:rsidR="000935B9" w:rsidDel="006C39E2" w:rsidRDefault="000935B9" w:rsidP="00425A4C">
      <w:pPr>
        <w:pStyle w:val="ListParagraph"/>
        <w:numPr>
          <w:ilvl w:val="0"/>
          <w:numId w:val="34"/>
        </w:numPr>
        <w:rPr>
          <w:del w:id="2863" w:author="Bryan Harter" w:date="2017-05-13T17:23:00Z"/>
          <w:rFonts w:ascii="Monaco" w:hAnsi="Monaco"/>
          <w:b/>
          <w:color w:val="FF0000"/>
          <w:sz w:val="22"/>
          <w:szCs w:val="22"/>
        </w:rPr>
        <w:sectPr w:rsidR="000935B9" w:rsidDel="006C39E2" w:rsidSect="000935B9">
          <w:type w:val="continuous"/>
          <w:pgSz w:w="12240" w:h="15840"/>
          <w:pgMar w:top="1440" w:right="1440" w:bottom="1440" w:left="1440" w:header="720" w:footer="720" w:gutter="0"/>
          <w:cols w:num="2" w:space="720"/>
        </w:sectPr>
      </w:pPr>
    </w:p>
    <w:p w14:paraId="3E508A75" w14:textId="1FD0650D" w:rsidR="005F5406" w:rsidDel="006C39E2" w:rsidRDefault="005F5406" w:rsidP="00425A4C">
      <w:pPr>
        <w:pStyle w:val="ListParagraph"/>
        <w:numPr>
          <w:ilvl w:val="0"/>
          <w:numId w:val="34"/>
        </w:numPr>
        <w:rPr>
          <w:del w:id="2864" w:author="Bryan Harter" w:date="2017-05-13T17:23:00Z"/>
        </w:rPr>
      </w:pPr>
      <w:del w:id="2865" w:author="Bryan Harter" w:date="2017-05-13T17:23:00Z">
        <w:r w:rsidDel="006C39E2">
          <w:rPr>
            <w:rFonts w:ascii="Monaco" w:hAnsi="Monaco"/>
            <w:b/>
            <w:color w:val="FF0000"/>
            <w:sz w:val="22"/>
            <w:szCs w:val="22"/>
          </w:rPr>
          <w:lastRenderedPageBreak/>
          <w:delText xml:space="preserve">/species_expand: </w:delText>
        </w:r>
        <w:r w:rsidDel="006C39E2">
          <w:delText>Plot each requested species on its own set of axes.  The default is to plot all profiles on a single set of axes, uniquely identified by IDL linestyle.</w:delText>
        </w:r>
        <w:r w:rsidR="00E97FAD" w:rsidDel="006C39E2">
          <w:delText xml:space="preserve">  Since there </w:delText>
        </w:r>
        <w:r w:rsidR="00D60228" w:rsidDel="006C39E2">
          <w:delText>are only six IDL linestyles, the seventh and later plotted species repeat the linestyle sequence but double the line thickness.</w:delText>
        </w:r>
        <w:r w:rsidDel="006C39E2">
          <w:delText xml:space="preserve">  This </w:delText>
        </w:r>
        <w:r w:rsidDel="006C39E2">
          <w:lastRenderedPageBreak/>
          <w:delText>keyword applies to both</w:delText>
        </w:r>
        <w:r w:rsidR="00E97FAD" w:rsidDel="006C39E2">
          <w:delText xml:space="preserve"> radiance and density profiles.</w:delText>
        </w:r>
        <w:r w:rsidDel="006C39E2">
          <w:delText xml:space="preserve"> This keyword may be used in conjunction with </w:delText>
        </w:r>
        <w:r w:rsidRPr="00E97FAD" w:rsidDel="006C39E2">
          <w:rPr>
            <w:rFonts w:ascii="Monaco" w:hAnsi="Monaco"/>
            <w:color w:val="FF0000"/>
            <w:sz w:val="22"/>
            <w:szCs w:val="22"/>
          </w:rPr>
          <w:delText>/profile_expand</w:delText>
        </w:r>
        <w:r w:rsidDel="006C39E2">
          <w:delText xml:space="preserve"> to enable various comparisons.</w:delText>
        </w:r>
        <w:bookmarkStart w:id="2866" w:name="_Toc482474396"/>
        <w:bookmarkStart w:id="2867" w:name="_Toc482474881"/>
        <w:bookmarkEnd w:id="2866"/>
        <w:bookmarkEnd w:id="2867"/>
      </w:del>
    </w:p>
    <w:p w14:paraId="480CAB2C" w14:textId="3000CD3B" w:rsidR="00FA12BA" w:rsidDel="006C39E2" w:rsidRDefault="00FA12BA" w:rsidP="00425A4C">
      <w:pPr>
        <w:pStyle w:val="ListParagraph"/>
        <w:numPr>
          <w:ilvl w:val="0"/>
          <w:numId w:val="34"/>
        </w:numPr>
        <w:rPr>
          <w:del w:id="2868" w:author="Bryan Harter" w:date="2017-05-13T17:23:00Z"/>
        </w:rPr>
      </w:pPr>
      <w:del w:id="2869" w:author="Bryan Harter" w:date="2017-05-13T17:23:00Z">
        <w:r w:rsidDel="006C39E2">
          <w:rPr>
            <w:rFonts w:ascii="Monaco" w:hAnsi="Monaco"/>
            <w:b/>
            <w:color w:val="FF0000"/>
            <w:sz w:val="22"/>
            <w:szCs w:val="22"/>
          </w:rPr>
          <w:delText>/info:</w:delText>
        </w:r>
        <w:r w:rsidDel="006C39E2">
          <w:delText xml:space="preserve"> List </w:delText>
        </w:r>
        <w:r w:rsidR="00113EC0" w:rsidDel="006C39E2">
          <w:delText>radiance and density species by index number, then return.  No plotting is performed if this keyword is present.</w:delText>
        </w:r>
        <w:bookmarkStart w:id="2870" w:name="_Toc482474397"/>
        <w:bookmarkStart w:id="2871" w:name="_Toc482474882"/>
        <w:bookmarkEnd w:id="2870"/>
        <w:bookmarkEnd w:id="2871"/>
      </w:del>
    </w:p>
    <w:p w14:paraId="41A2239B" w14:textId="42E6FA43" w:rsidR="00425A4C" w:rsidDel="006C39E2" w:rsidRDefault="00425A4C" w:rsidP="00425A4C">
      <w:pPr>
        <w:pStyle w:val="ListParagraph"/>
        <w:numPr>
          <w:ilvl w:val="0"/>
          <w:numId w:val="34"/>
        </w:numPr>
        <w:rPr>
          <w:del w:id="2872" w:author="Bryan Harter" w:date="2017-05-13T17:23:00Z"/>
        </w:rPr>
      </w:pPr>
      <w:del w:id="2873" w:author="Bryan Harter" w:date="2017-05-13T17:23:00Z">
        <w:r w:rsidDel="006C39E2">
          <w:rPr>
            <w:rFonts w:ascii="Monaco" w:hAnsi="Monaco"/>
            <w:b/>
            <w:color w:val="FF0000"/>
            <w:sz w:val="22"/>
            <w:szCs w:val="22"/>
          </w:rPr>
          <w:delText>/</w:delText>
        </w:r>
        <w:r w:rsidR="00D60228" w:rsidDel="006C39E2">
          <w:rPr>
            <w:rFonts w:ascii="Monaco" w:hAnsi="Monaco"/>
            <w:b/>
            <w:color w:val="FF0000"/>
            <w:sz w:val="22"/>
            <w:szCs w:val="22"/>
          </w:rPr>
          <w:delText>no</w:delText>
        </w:r>
        <w:r w:rsidDel="006C39E2">
          <w:rPr>
            <w:rFonts w:ascii="Monaco" w:hAnsi="Monaco"/>
            <w:b/>
            <w:color w:val="FF0000"/>
            <w:sz w:val="22"/>
            <w:szCs w:val="22"/>
          </w:rPr>
          <w:delText>legend:</w:delText>
        </w:r>
        <w:r w:rsidDel="006C39E2">
          <w:delText xml:space="preserve"> </w:delText>
        </w:r>
        <w:r w:rsidR="00D60228" w:rsidDel="006C39E2">
          <w:delText>Suppress</w:delText>
        </w:r>
        <w:r w:rsidDel="006C39E2">
          <w:delText xml:space="preserve"> </w:delText>
        </w:r>
        <w:r w:rsidR="00D60228" w:rsidDel="006C39E2">
          <w:delText xml:space="preserve">creation of an additional </w:delText>
        </w:r>
        <w:r w:rsidDel="006C39E2">
          <w:delText>window containing the legend.</w:delText>
        </w:r>
        <w:bookmarkStart w:id="2874" w:name="_Toc482474398"/>
        <w:bookmarkStart w:id="2875" w:name="_Toc482474883"/>
        <w:bookmarkEnd w:id="2874"/>
        <w:bookmarkEnd w:id="2875"/>
      </w:del>
    </w:p>
    <w:p w14:paraId="7D016DE2" w14:textId="2E82348E" w:rsidR="00425A4C" w:rsidDel="006C39E2" w:rsidRDefault="00425A4C" w:rsidP="00425A4C">
      <w:pPr>
        <w:pStyle w:val="ListParagraph"/>
        <w:numPr>
          <w:ilvl w:val="0"/>
          <w:numId w:val="34"/>
        </w:numPr>
        <w:rPr>
          <w:del w:id="2876" w:author="Bryan Harter" w:date="2017-05-13T17:23:00Z"/>
        </w:rPr>
      </w:pPr>
      <w:del w:id="2877" w:author="Bryan Harter" w:date="2017-05-13T17:23:00Z">
        <w:r w:rsidDel="006C39E2">
          <w:rPr>
            <w:rFonts w:ascii="Monaco" w:hAnsi="Monaco"/>
            <w:b/>
            <w:color w:val="FF0000"/>
            <w:sz w:val="22"/>
            <w:szCs w:val="22"/>
          </w:rPr>
          <w:delText>/linear:</w:delText>
        </w:r>
        <w:r w:rsidDel="006C39E2">
          <w:delText xml:space="preserve"> Plot density and/or radiance values on a linear scale.  The default is to plot on a logarithmic scale.</w:delText>
        </w:r>
        <w:bookmarkStart w:id="2878" w:name="_Toc482474399"/>
        <w:bookmarkStart w:id="2879" w:name="_Toc482474884"/>
        <w:bookmarkEnd w:id="2878"/>
        <w:bookmarkEnd w:id="2879"/>
      </w:del>
    </w:p>
    <w:p w14:paraId="10A4529B" w14:textId="7686C999" w:rsidR="00FA12BA" w:rsidDel="006C39E2" w:rsidRDefault="00FA12BA" w:rsidP="00425A4C">
      <w:pPr>
        <w:pStyle w:val="ListParagraph"/>
        <w:numPr>
          <w:ilvl w:val="0"/>
          <w:numId w:val="34"/>
        </w:numPr>
        <w:rPr>
          <w:del w:id="2880" w:author="Bryan Harter" w:date="2017-05-13T17:23:00Z"/>
        </w:rPr>
      </w:pPr>
      <w:del w:id="2881" w:author="Bryan Harter" w:date="2017-05-13T17:23:00Z">
        <w:r w:rsidDel="006C39E2">
          <w:rPr>
            <w:rFonts w:ascii="Monaco" w:hAnsi="Monaco"/>
            <w:b/>
            <w:color w:val="FF0000"/>
            <w:sz w:val="22"/>
            <w:szCs w:val="22"/>
          </w:rPr>
          <w:delText>/log:</w:delText>
        </w:r>
        <w:r w:rsidDel="006C39E2">
          <w:delText xml:space="preserve"> Plot density and/or radiance values on a log scale.  The default is to plot on a logarithmic scale.</w:delText>
        </w:r>
        <w:bookmarkStart w:id="2882" w:name="_Toc482474400"/>
        <w:bookmarkStart w:id="2883" w:name="_Toc482474885"/>
        <w:bookmarkEnd w:id="2882"/>
        <w:bookmarkEnd w:id="2883"/>
      </w:del>
    </w:p>
    <w:p w14:paraId="5B5E94D7" w14:textId="521283A2" w:rsidR="00425A4C" w:rsidDel="006C39E2" w:rsidRDefault="00425A4C" w:rsidP="00425A4C">
      <w:pPr>
        <w:pStyle w:val="ListParagraph"/>
        <w:numPr>
          <w:ilvl w:val="0"/>
          <w:numId w:val="34"/>
        </w:numPr>
        <w:rPr>
          <w:del w:id="2884" w:author="Bryan Harter" w:date="2017-05-13T17:23:00Z"/>
        </w:rPr>
      </w:pPr>
      <w:del w:id="2885" w:author="Bryan Harter" w:date="2017-05-13T17:23:00Z">
        <w:r w:rsidDel="006C39E2">
          <w:rPr>
            <w:rFonts w:ascii="Monaco" w:hAnsi="Monaco"/>
            <w:b/>
            <w:color w:val="FF0000"/>
            <w:sz w:val="22"/>
            <w:szCs w:val="22"/>
          </w:rPr>
          <w:delText>/window:</w:delText>
        </w:r>
        <w:r w:rsidDel="006C39E2">
          <w:delText xml:space="preserve"> Create the requested plot(s) in a new window.  The default is to re-use the currently active window.</w:delText>
        </w:r>
        <w:bookmarkStart w:id="2886" w:name="_Toc482474401"/>
        <w:bookmarkStart w:id="2887" w:name="_Toc482474886"/>
        <w:bookmarkEnd w:id="2886"/>
        <w:bookmarkEnd w:id="2887"/>
      </w:del>
    </w:p>
    <w:p w14:paraId="0F71DBF2" w14:textId="4E5BB863" w:rsidR="00425A4C" w:rsidDel="006C39E2" w:rsidRDefault="00425A4C" w:rsidP="00425A4C">
      <w:pPr>
        <w:pStyle w:val="ListParagraph"/>
        <w:numPr>
          <w:ilvl w:val="0"/>
          <w:numId w:val="34"/>
        </w:numPr>
        <w:rPr>
          <w:del w:id="2888" w:author="Bryan Harter" w:date="2017-05-13T17:23:00Z"/>
        </w:rPr>
      </w:pPr>
      <w:del w:id="2889" w:author="Bryan Harter" w:date="2017-05-13T17:23:00Z">
        <w:r w:rsidDel="006C39E2">
          <w:rPr>
            <w:rFonts w:ascii="Monaco" w:hAnsi="Monaco"/>
            <w:b/>
            <w:color w:val="FF0000"/>
            <w:sz w:val="22"/>
            <w:szCs w:val="22"/>
          </w:rPr>
          <w:delText>winx:</w:delText>
        </w:r>
        <w:r w:rsidDel="006C39E2">
          <w:delText xml:space="preserve"> Define the window width in pixels.  Useful if you are working on a machine with limited display real estate.</w:delText>
        </w:r>
        <w:r w:rsidR="00D95F78" w:rsidDel="006C39E2">
          <w:delText xml:space="preserve">  Currently, this keyword is ignored unless a new window is being created (either with the </w:delText>
        </w:r>
        <w:r w:rsidR="00D95F78" w:rsidRPr="00D95F78" w:rsidDel="006C39E2">
          <w:rPr>
            <w:rFonts w:ascii="Monaco" w:hAnsi="Monaco"/>
            <w:color w:val="FF0000"/>
            <w:sz w:val="22"/>
            <w:szCs w:val="22"/>
          </w:rPr>
          <w:delText>/window</w:delText>
        </w:r>
        <w:r w:rsidR="00D95F78" w:rsidDel="006C39E2">
          <w:delText xml:space="preserve"> keyword, or the first created plot window on the screen).</w:delText>
        </w:r>
        <w:r w:rsidR="002E7FC4" w:rsidDel="006C39E2">
          <w:delText xml:space="preserve">  </w:delText>
        </w:r>
        <w:bookmarkStart w:id="2890" w:name="_Toc482474402"/>
        <w:bookmarkStart w:id="2891" w:name="_Toc482474887"/>
        <w:bookmarkEnd w:id="2890"/>
        <w:bookmarkEnd w:id="2891"/>
      </w:del>
    </w:p>
    <w:p w14:paraId="3F413CBD" w14:textId="5A6EF0A6" w:rsidR="00CA01BA" w:rsidDel="006C39E2" w:rsidRDefault="00CA01BA" w:rsidP="00425A4C">
      <w:pPr>
        <w:pStyle w:val="ListParagraph"/>
        <w:numPr>
          <w:ilvl w:val="0"/>
          <w:numId w:val="34"/>
        </w:numPr>
        <w:rPr>
          <w:del w:id="2892" w:author="Bryan Harter" w:date="2017-05-13T17:23:00Z"/>
        </w:rPr>
      </w:pPr>
      <w:del w:id="2893" w:author="Bryan Harter" w:date="2017-05-13T17:23:00Z">
        <w:r w:rsidDel="006C39E2">
          <w:rPr>
            <w:rFonts w:ascii="Monaco" w:hAnsi="Monaco"/>
            <w:b/>
            <w:color w:val="FF0000"/>
            <w:sz w:val="22"/>
            <w:szCs w:val="22"/>
          </w:rPr>
          <w:delText>winy:</w:delText>
        </w:r>
        <w:r w:rsidDel="006C39E2">
          <w:delText xml:space="preserve"> Define the window height in pixels.  Useful if you are working on a machine with limited display real estate.</w:delText>
        </w:r>
        <w:r w:rsidR="002E7FC4" w:rsidDel="006C39E2">
          <w:delText xml:space="preserve">  </w:delText>
        </w:r>
        <w:bookmarkStart w:id="2894" w:name="_Toc482474403"/>
        <w:bookmarkStart w:id="2895" w:name="_Toc482474888"/>
        <w:bookmarkEnd w:id="2894"/>
        <w:bookmarkEnd w:id="2895"/>
      </w:del>
    </w:p>
    <w:p w14:paraId="50491805" w14:textId="2BB4A822" w:rsidR="00CA01BA" w:rsidRPr="003353AD" w:rsidDel="006C39E2" w:rsidRDefault="00D21715" w:rsidP="00425A4C">
      <w:pPr>
        <w:pStyle w:val="ListParagraph"/>
        <w:numPr>
          <w:ilvl w:val="0"/>
          <w:numId w:val="34"/>
        </w:numPr>
        <w:rPr>
          <w:del w:id="2896" w:author="Bryan Harter" w:date="2017-05-13T17:23:00Z"/>
        </w:rPr>
      </w:pPr>
      <w:del w:id="2897" w:author="Bryan Harter" w:date="2017-05-13T17:23:00Z">
        <w:r w:rsidDel="006C39E2">
          <w:rPr>
            <w:rFonts w:ascii="Monaco" w:hAnsi="Monaco"/>
            <w:b/>
            <w:color w:val="FF0000"/>
            <w:sz w:val="22"/>
            <w:szCs w:val="22"/>
          </w:rPr>
          <w:delText>c</w:delText>
        </w:r>
        <w:r w:rsidR="00CA01BA" w:rsidDel="006C39E2">
          <w:rPr>
            <w:rFonts w:ascii="Monaco" w:hAnsi="Monaco"/>
            <w:b/>
            <w:color w:val="FF0000"/>
            <w:sz w:val="22"/>
            <w:szCs w:val="22"/>
          </w:rPr>
          <w:delText>olor</w:delText>
        </w:r>
        <w:r w:rsidDel="006C39E2">
          <w:rPr>
            <w:rFonts w:ascii="Monaco" w:hAnsi="Monaco"/>
            <w:b/>
            <w:color w:val="FF0000"/>
            <w:sz w:val="22"/>
            <w:szCs w:val="22"/>
          </w:rPr>
          <w:delText>_</w:delText>
        </w:r>
        <w:r w:rsidR="00CA01BA" w:rsidDel="006C39E2">
          <w:rPr>
            <w:rFonts w:ascii="Monaco" w:hAnsi="Monaco"/>
            <w:b/>
            <w:color w:val="FF0000"/>
            <w:sz w:val="22"/>
            <w:szCs w:val="22"/>
          </w:rPr>
          <w:delText>table:</w:delText>
        </w:r>
        <w:r w:rsidR="00CA01BA" w:rsidDel="006C39E2">
          <w:delText xml:space="preserve"> Accepts an i</w:delText>
        </w:r>
        <w:r w:rsidR="002E7FC4" w:rsidDel="006C39E2">
          <w:delText>nteger argument be</w:delText>
        </w:r>
        <w:r w:rsidDel="006C39E2">
          <w:delText>tween 0 and 74</w:delText>
        </w:r>
        <w:r w:rsidR="00CA01BA" w:rsidDel="006C39E2">
          <w:delText xml:space="preserve"> and generates the requested plot(s) using the IDL color table identified by the given index.  By default, the p</w:delText>
        </w:r>
        <w:r w:rsidR="002E7FC4" w:rsidDel="006C39E2">
          <w:delText>rocedure utilizes color table 40</w:delText>
        </w:r>
        <w:r w:rsidR="00CA01BA" w:rsidDel="006C39E2">
          <w:delText xml:space="preserve"> (‘Rainbow + </w:delText>
        </w:r>
        <w:r w:rsidR="002E7FC4" w:rsidDel="006C39E2">
          <w:delText>Black’</w:delText>
        </w:r>
        <w:r w:rsidR="00CA01BA" w:rsidDel="006C39E2">
          <w:delText>)</w:delText>
        </w:r>
        <w:r w:rsidR="00670948" w:rsidDel="006C39E2">
          <w:delText>.  N.B., the background color for the plot window is defined as the color index 255 in the given color table.  This is not always white or black.</w:delText>
        </w:r>
        <w:bookmarkStart w:id="2898" w:name="_Toc482474404"/>
        <w:bookmarkStart w:id="2899" w:name="_Toc482474889"/>
        <w:bookmarkEnd w:id="2898"/>
        <w:bookmarkEnd w:id="2899"/>
      </w:del>
    </w:p>
    <w:p w14:paraId="6B87531E" w14:textId="4886E4EA" w:rsidR="00113EC0" w:rsidDel="006C39E2" w:rsidRDefault="00113EC0" w:rsidP="005C20E7">
      <w:pPr>
        <w:pStyle w:val="ListParagraph"/>
        <w:numPr>
          <w:ilvl w:val="0"/>
          <w:numId w:val="26"/>
        </w:numPr>
        <w:rPr>
          <w:del w:id="2900" w:author="Bryan Harter" w:date="2017-05-13T17:23:00Z"/>
        </w:rPr>
      </w:pPr>
      <w:del w:id="2901" w:author="Bryan Harter" w:date="2017-05-13T17:23:00Z">
        <w:r w:rsidRPr="00113EC0" w:rsidDel="006C39E2">
          <w:rPr>
            <w:rFonts w:ascii="Monaco" w:hAnsi="Monaco"/>
            <w:b/>
            <w:color w:val="FF0000"/>
            <w:sz w:val="22"/>
            <w:szCs w:val="22"/>
          </w:rPr>
          <w:delText>oo:</w:delText>
        </w:r>
        <w:r w:rsidDel="006C39E2">
          <w:delText xml:space="preserve"> to return the plot object to </w:delText>
        </w:r>
        <w:r w:rsidRPr="00113EC0" w:rsidDel="006C39E2">
          <w:rPr>
            <w:rFonts w:ascii="Monaco" w:hAnsi="Monaco"/>
            <w:sz w:val="22"/>
            <w:szCs w:val="22"/>
          </w:rPr>
          <w:delText>$MAIN$</w:delText>
        </w:r>
        <w:r w:rsidDel="006C39E2">
          <w:delText xml:space="preserve"> to allow further editing of details by the user, assign a variable name to this keyword.  This keyword is only applicable if generating object-oriented graphics.  The generated figure is stored as an array of  </w:delText>
        </w:r>
        <w:r w:rsidRPr="00113EC0" w:rsidDel="006C39E2">
          <w:rPr>
            <w:i/>
          </w:rPr>
          <w:delText xml:space="preserve">&lt;number of profiles&gt; </w:delText>
        </w:r>
        <w:r w:rsidRPr="00113EC0" w:rsidDel="006C39E2">
          <w:delText>x</w:delText>
        </w:r>
        <w:r w:rsidRPr="00113EC0" w:rsidDel="006C39E2">
          <w:rPr>
            <w:i/>
          </w:rPr>
          <w:delText xml:space="preserve"> &lt;number of species&gt;</w:delText>
        </w:r>
        <w:r w:rsidDel="006C39E2">
          <w:delText xml:space="preserve"> plot objects.</w:delText>
        </w:r>
        <w:bookmarkStart w:id="2902" w:name="_Toc482474405"/>
        <w:bookmarkStart w:id="2903" w:name="_Toc482474890"/>
        <w:bookmarkEnd w:id="2902"/>
        <w:bookmarkEnd w:id="2903"/>
      </w:del>
    </w:p>
    <w:p w14:paraId="76F5F3C9" w14:textId="76BBF951" w:rsidR="00113EC0" w:rsidRPr="00113EC0" w:rsidDel="006C39E2" w:rsidRDefault="00113EC0" w:rsidP="005C20E7">
      <w:pPr>
        <w:pStyle w:val="ListParagraph"/>
        <w:numPr>
          <w:ilvl w:val="0"/>
          <w:numId w:val="26"/>
        </w:numPr>
        <w:rPr>
          <w:del w:id="2904" w:author="Bryan Harter" w:date="2017-05-13T17:23:00Z"/>
        </w:rPr>
      </w:pPr>
      <w:del w:id="2905" w:author="Bryan Harter" w:date="2017-05-13T17:23:00Z">
        <w:r w:rsidRPr="00113EC0" w:rsidDel="006C39E2">
          <w:rPr>
            <w:rFonts w:ascii="Monaco" w:hAnsi="Monaco"/>
            <w:b/>
            <w:color w:val="FF0000"/>
            <w:sz w:val="22"/>
            <w:szCs w:val="22"/>
          </w:rPr>
          <w:delText>leg:</w:delText>
        </w:r>
        <w:r w:rsidDel="006C39E2">
          <w:delText xml:space="preserve"> to return the legend object to </w:delText>
        </w:r>
        <w:r w:rsidRPr="00113EC0" w:rsidDel="006C39E2">
          <w:rPr>
            <w:rFonts w:ascii="Monaco" w:hAnsi="Monaco"/>
            <w:sz w:val="22"/>
            <w:szCs w:val="22"/>
          </w:rPr>
          <w:delText>$MAIN$</w:delText>
        </w:r>
        <w:r w:rsidDel="006C39E2">
          <w:delText xml:space="preserve"> to allow further editing of details by the user, assign a variable name to this keyword.  If </w:delText>
        </w:r>
        <w:r w:rsidRPr="00113EC0" w:rsidDel="006C39E2">
          <w:rPr>
            <w:rFonts w:ascii="Monaco" w:hAnsi="Monaco"/>
            <w:color w:val="FF0000"/>
          </w:rPr>
          <w:delText>/nolegend</w:delText>
        </w:r>
        <w:r w:rsidDel="006C39E2">
          <w:delText xml:space="preserve"> is set, this keyword will be ignored.</w:delText>
        </w:r>
        <w:bookmarkStart w:id="2906" w:name="_Toc482474406"/>
        <w:bookmarkStart w:id="2907" w:name="_Toc482474891"/>
        <w:bookmarkEnd w:id="2906"/>
        <w:bookmarkEnd w:id="2907"/>
      </w:del>
    </w:p>
    <w:p w14:paraId="26093B48" w14:textId="397588E0" w:rsidR="005C20E7" w:rsidDel="006C39E2" w:rsidRDefault="005C20E7" w:rsidP="005C20E7">
      <w:pPr>
        <w:pStyle w:val="ListParagraph"/>
        <w:numPr>
          <w:ilvl w:val="0"/>
          <w:numId w:val="26"/>
        </w:numPr>
        <w:rPr>
          <w:del w:id="2908" w:author="Bryan Harter" w:date="2017-05-13T17:23:00Z"/>
        </w:rPr>
      </w:pPr>
      <w:del w:id="2909" w:author="Bryan Harter" w:date="2017-05-13T17:23:00Z">
        <w:r w:rsidRPr="0095040C" w:rsidDel="006C39E2">
          <w:rPr>
            <w:rFonts w:ascii="Monaco" w:hAnsi="Monaco"/>
            <w:b/>
            <w:color w:val="FF0000"/>
            <w:sz w:val="22"/>
            <w:szCs w:val="22"/>
          </w:rPr>
          <w:delText>/debug</w:delText>
        </w:r>
        <w:r w:rsidDel="006C39E2">
          <w:delText>: On error, “stop immediately at the offending statement and print the current program stack.”  I.e., a less graceful but more informative exit from the procedure upon the occasion of an error.</w:delText>
        </w:r>
        <w:bookmarkStart w:id="2910" w:name="_Toc482474407"/>
        <w:bookmarkStart w:id="2911" w:name="_Toc482474892"/>
        <w:bookmarkEnd w:id="2910"/>
        <w:bookmarkEnd w:id="2911"/>
      </w:del>
    </w:p>
    <w:p w14:paraId="272E594B" w14:textId="34822CC5" w:rsidR="005C20E7" w:rsidRPr="005C20E7" w:rsidDel="006C39E2" w:rsidRDefault="005C20E7" w:rsidP="005C20E7">
      <w:pPr>
        <w:pStyle w:val="ListParagraph"/>
        <w:numPr>
          <w:ilvl w:val="0"/>
          <w:numId w:val="26"/>
        </w:numPr>
        <w:rPr>
          <w:del w:id="2912" w:author="Bryan Harter" w:date="2017-05-13T17:23:00Z"/>
        </w:rPr>
      </w:pPr>
      <w:del w:id="2913" w:author="Bryan Harter" w:date="2017-05-13T17:23:00Z">
        <w:r w:rsidRPr="0095040C" w:rsidDel="006C39E2">
          <w:rPr>
            <w:rFonts w:ascii="Monaco" w:hAnsi="Monaco"/>
            <w:b/>
            <w:color w:val="FF0000"/>
            <w:sz w:val="22"/>
            <w:szCs w:val="22"/>
          </w:rPr>
          <w:delText>/help</w:delText>
        </w:r>
        <w:r w:rsidDel="006C39E2">
          <w:delText>: Invoke this list.</w:delText>
        </w:r>
        <w:bookmarkStart w:id="2914" w:name="_Toc482474408"/>
        <w:bookmarkStart w:id="2915" w:name="_Toc482474893"/>
        <w:bookmarkEnd w:id="2914"/>
        <w:bookmarkEnd w:id="2915"/>
      </w:del>
    </w:p>
    <w:p w14:paraId="382463FE" w14:textId="460ED4F1" w:rsidR="005C20E7" w:rsidDel="006C39E2" w:rsidRDefault="005C20E7" w:rsidP="005C20E7">
      <w:pPr>
        <w:pStyle w:val="Heading3"/>
        <w:rPr>
          <w:del w:id="2916" w:author="Bryan Harter" w:date="2017-05-13T17:23:00Z"/>
        </w:rPr>
      </w:pPr>
      <w:del w:id="2917" w:author="Bryan Harter" w:date="2017-05-13T17:23:00Z">
        <w:r w:rsidDel="006C39E2">
          <w:delText>mvn_kp_</w:delText>
        </w:r>
        <w:r w:rsidR="00AC008E" w:rsidDel="006C39E2">
          <w:delText>iuvs_corona</w:delText>
        </w:r>
        <w:bookmarkStart w:id="2918" w:name="_Toc482474409"/>
        <w:bookmarkStart w:id="2919" w:name="_Toc482474894"/>
        <w:bookmarkEnd w:id="2918"/>
        <w:bookmarkEnd w:id="2919"/>
      </w:del>
    </w:p>
    <w:p w14:paraId="671CE7A1" w14:textId="72CC1C17" w:rsidR="005C20E7" w:rsidRPr="00E65F70" w:rsidDel="006C39E2" w:rsidRDefault="005C20E7" w:rsidP="005C20E7">
      <w:pPr>
        <w:pStyle w:val="Heading4"/>
        <w:rPr>
          <w:del w:id="2920" w:author="Bryan Harter" w:date="2017-05-13T17:23:00Z"/>
        </w:rPr>
      </w:pPr>
      <w:del w:id="2921" w:author="Bryan Harter" w:date="2017-05-13T17:23:00Z">
        <w:r w:rsidDel="006C39E2">
          <w:delText>Description</w:delText>
        </w:r>
        <w:bookmarkStart w:id="2922" w:name="_Toc482474410"/>
        <w:bookmarkStart w:id="2923" w:name="_Toc482474895"/>
        <w:bookmarkEnd w:id="2922"/>
        <w:bookmarkEnd w:id="2923"/>
      </w:del>
    </w:p>
    <w:p w14:paraId="5AEEFBF4" w14:textId="2A64BA60" w:rsidR="005C20E7" w:rsidRPr="007B2645" w:rsidDel="006C39E2" w:rsidRDefault="005354C4" w:rsidP="005C20E7">
      <w:pPr>
        <w:pStyle w:val="ListParagraph"/>
        <w:ind w:left="1080"/>
        <w:rPr>
          <w:del w:id="2924" w:author="Bryan Harter" w:date="2017-05-13T17:23:00Z"/>
        </w:rPr>
      </w:pPr>
      <w:del w:id="2925" w:author="Bryan Harter" w:date="2017-05-13T17:23:00Z">
        <w:r w:rsidDel="006C39E2">
          <w:rPr>
            <w:rFonts w:cs="Monaco"/>
          </w:rPr>
          <w:delText xml:space="preserve">Plot the IUVS coronal scan KP data.  By default, </w:delText>
        </w:r>
        <w:r w:rsidRPr="005354C4" w:rsidDel="006C39E2">
          <w:rPr>
            <w:rFonts w:cs="Monaco"/>
            <w:b/>
          </w:rPr>
          <w:delText>all</w:delText>
        </w:r>
        <w:r w:rsidDel="006C39E2">
          <w:rPr>
            <w:rFonts w:cs="Monaco"/>
          </w:rPr>
          <w:delText xml:space="preserve"> coronal scan data are displayed.</w:delText>
        </w:r>
        <w:r w:rsidR="00DB54D6" w:rsidDel="006C39E2">
          <w:rPr>
            <w:rFonts w:cs="Monaco"/>
          </w:rPr>
          <w:delText xml:space="preserve"> </w:delText>
        </w:r>
        <w:r w:rsidR="00DB54D6" w:rsidRPr="00D02CF3" w:rsidDel="006C39E2">
          <w:rPr>
            <w:rFonts w:cs="Monaco"/>
            <w:i/>
          </w:rPr>
          <w:delText>N.B., in V</w:delText>
        </w:r>
      </w:del>
      <w:ins w:id="2926" w:author="Kevin McGouldrick" w:date="2015-11-17T13:40:00Z">
        <w:del w:id="2927" w:author="Bryan Harter" w:date="2017-05-13T17:23:00Z">
          <w:r w:rsidR="007A2D58" w:rsidDel="006C39E2">
            <w:rPr>
              <w:rFonts w:cs="Monaco"/>
              <w:i/>
            </w:rPr>
            <w:delText>201</w:delText>
          </w:r>
        </w:del>
      </w:ins>
      <w:ins w:id="2928" w:author="Kevin McGouldrick" w:date="2016-02-05T10:57:00Z">
        <w:del w:id="2929" w:author="Bryan Harter" w:date="2017-05-13T17:23:00Z">
          <w:r w:rsidR="00193D37" w:rsidDel="006C39E2">
            <w:rPr>
              <w:rFonts w:cs="Monaco"/>
              <w:i/>
            </w:rPr>
            <w:delText>6</w:delText>
          </w:r>
        </w:del>
      </w:ins>
      <w:ins w:id="2930" w:author="Kevin McGouldrick" w:date="2015-11-17T13:40:00Z">
        <w:del w:id="2931" w:author="Bryan Harter" w:date="2017-05-13T17:23:00Z">
          <w:r w:rsidR="00193D37" w:rsidDel="006C39E2">
            <w:rPr>
              <w:rFonts w:cs="Monaco"/>
              <w:i/>
            </w:rPr>
            <w:delText>2</w:delText>
          </w:r>
          <w:r w:rsidR="007A2D58" w:rsidDel="006C39E2">
            <w:rPr>
              <w:rFonts w:cs="Monaco"/>
              <w:i/>
            </w:rPr>
            <w:delText>2</w:delText>
          </w:r>
        </w:del>
      </w:ins>
      <w:ins w:id="2932" w:author="Kevin McGouldrick" w:date="2015-12-17T10:59:00Z">
        <w:del w:id="2933" w:author="Bryan Harter" w:date="2017-05-13T17:23:00Z">
          <w:r w:rsidR="007A2D58" w:rsidDel="006C39E2">
            <w:rPr>
              <w:rFonts w:cs="Monaco"/>
              <w:i/>
            </w:rPr>
            <w:delText>0</w:delText>
          </w:r>
        </w:del>
      </w:ins>
      <w:ins w:id="2934" w:author="Kevin McGouldrick" w:date="2016-02-05T10:57:00Z">
        <w:del w:id="2935" w:author="Bryan Harter" w:date="2017-05-13T17:23:00Z">
          <w:r w:rsidR="00193D37" w:rsidDel="006C39E2">
            <w:rPr>
              <w:rFonts w:cs="Monaco"/>
              <w:i/>
            </w:rPr>
            <w:delText>4</w:delText>
          </w:r>
        </w:del>
      </w:ins>
      <w:del w:id="2936" w:author="Bryan Harter" w:date="2017-05-13T17:23:00Z">
        <w:r w:rsidR="00DB54D6" w:rsidRPr="00D02CF3" w:rsidDel="006C39E2">
          <w:rPr>
            <w:rFonts w:cs="Monaco"/>
            <w:i/>
          </w:rPr>
          <w:delText xml:space="preserve"> of the Toolkit, this procedure is unstable, due to unavailability of reliable data for testing purposes</w:delText>
        </w:r>
        <w:r w:rsidR="00DB54D6" w:rsidDel="006C39E2">
          <w:rPr>
            <w:rFonts w:cs="Monaco"/>
          </w:rPr>
          <w:delText>.</w:delText>
        </w:r>
        <w:bookmarkStart w:id="2937" w:name="_Toc482474411"/>
        <w:bookmarkStart w:id="2938" w:name="_Toc482474896"/>
        <w:bookmarkEnd w:id="2937"/>
        <w:bookmarkEnd w:id="2938"/>
      </w:del>
    </w:p>
    <w:p w14:paraId="1D44B222" w14:textId="6AB65BA7" w:rsidR="005C20E7" w:rsidRPr="008D5222" w:rsidDel="006C39E2" w:rsidRDefault="005C20E7" w:rsidP="005C20E7">
      <w:pPr>
        <w:pStyle w:val="Heading4"/>
        <w:rPr>
          <w:del w:id="2939" w:author="Bryan Harter" w:date="2017-05-13T17:23:00Z"/>
        </w:rPr>
      </w:pPr>
      <w:del w:id="2940" w:author="Bryan Harter" w:date="2017-05-13T17:23:00Z">
        <w:r w:rsidDel="006C39E2">
          <w:delText>Example Usage</w:delText>
        </w:r>
        <w:bookmarkStart w:id="2941" w:name="_Toc482474412"/>
        <w:bookmarkStart w:id="2942" w:name="_Toc482474897"/>
        <w:bookmarkEnd w:id="2941"/>
        <w:bookmarkEnd w:id="2942"/>
      </w:del>
    </w:p>
    <w:p w14:paraId="686FFA18" w14:textId="5B663317" w:rsidR="001E11A2" w:rsidDel="006C39E2" w:rsidRDefault="001E11A2" w:rsidP="001E11A2">
      <w:pPr>
        <w:pStyle w:val="ListParagraph"/>
        <w:numPr>
          <w:ilvl w:val="0"/>
          <w:numId w:val="25"/>
        </w:numPr>
        <w:ind w:left="990" w:hanging="270"/>
        <w:rPr>
          <w:del w:id="2943" w:author="Bryan Harter" w:date="2017-05-13T17:23:00Z"/>
        </w:rPr>
      </w:pPr>
      <w:del w:id="2944" w:author="Bryan Harter" w:date="2017-05-13T17:23:00Z">
        <w:r w:rsidDel="006C39E2">
          <w:delText xml:space="preserve">Plot </w:delText>
        </w:r>
        <w:r w:rsidR="005354C4" w:rsidDel="006C39E2">
          <w:delText>all IUVS coronal scans contain</w:delText>
        </w:r>
        <w:r w:rsidR="00DB54D6" w:rsidDel="006C39E2">
          <w:delText>ed</w:delText>
        </w:r>
        <w:r w:rsidR="005354C4" w:rsidDel="006C39E2">
          <w:delText xml:space="preserve"> within the passed data structure.</w:delText>
        </w:r>
        <w:bookmarkStart w:id="2945" w:name="_Toc482474413"/>
        <w:bookmarkStart w:id="2946" w:name="_Toc482474898"/>
        <w:bookmarkEnd w:id="2945"/>
        <w:bookmarkEnd w:id="2946"/>
      </w:del>
    </w:p>
    <w:p w14:paraId="2ADA52CC" w14:textId="7AC2CE05" w:rsidR="001E11A2" w:rsidRPr="008D5222" w:rsidDel="006C39E2" w:rsidRDefault="001E11A2" w:rsidP="001E11A2">
      <w:pPr>
        <w:pStyle w:val="ListParagraph"/>
        <w:ind w:left="990"/>
        <w:rPr>
          <w:del w:id="2947" w:author="Bryan Harter" w:date="2017-05-13T17:23:00Z"/>
        </w:rPr>
      </w:pPr>
      <w:bookmarkStart w:id="2948" w:name="_Toc482474414"/>
      <w:bookmarkStart w:id="2949" w:name="_Toc482474899"/>
      <w:bookmarkEnd w:id="2948"/>
      <w:bookmarkEnd w:id="2949"/>
    </w:p>
    <w:p w14:paraId="14A71B0D" w14:textId="218AFF9D" w:rsidR="001E11A2" w:rsidDel="006C39E2" w:rsidRDefault="001E11A2" w:rsidP="001E11A2">
      <w:pPr>
        <w:ind w:left="990"/>
        <w:rPr>
          <w:del w:id="2950" w:author="Bryan Harter" w:date="2017-05-13T17:23:00Z"/>
          <w:rFonts w:ascii="Monaco" w:hAnsi="Monaco"/>
          <w:color w:val="FF0000"/>
          <w:sz w:val="22"/>
          <w:szCs w:val="22"/>
        </w:rPr>
      </w:pPr>
      <w:del w:id="2951" w:author="Bryan Harter" w:date="2017-05-13T16:55:00Z">
        <w:r w:rsidDel="009F3D8A">
          <w:rPr>
            <w:rFonts w:ascii="Monaco" w:hAnsi="Monaco"/>
            <w:sz w:val="22"/>
            <w:szCs w:val="22"/>
          </w:rPr>
          <w:lastRenderedPageBreak/>
          <w:delText>IDL&gt;</w:delText>
        </w:r>
      </w:del>
      <w:del w:id="2952"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R="005354C4" w:rsidDel="006C39E2">
          <w:rPr>
            <w:rFonts w:ascii="Monaco" w:hAnsi="Monaco"/>
            <w:b/>
            <w:color w:val="007F7F"/>
            <w:sz w:val="22"/>
            <w:szCs w:val="22"/>
          </w:rPr>
          <w:delText>iuvs_corona</w:delText>
        </w:r>
        <w:r w:rsidRPr="00602BF1" w:rsidDel="006C39E2">
          <w:rPr>
            <w:rFonts w:ascii="Monaco" w:hAnsi="Monaco"/>
            <w:sz w:val="22"/>
            <w:szCs w:val="22"/>
          </w:rPr>
          <w:delText xml:space="preserve">, </w:delText>
        </w:r>
        <w:r w:rsidR="005354C4" w:rsidDel="006C39E2">
          <w:rPr>
            <w:rFonts w:ascii="Monaco" w:hAnsi="Monaco"/>
            <w:sz w:val="22"/>
            <w:szCs w:val="22"/>
          </w:rPr>
          <w:delText>iuvs</w:delText>
        </w:r>
        <w:bookmarkStart w:id="2953" w:name="_Toc482474415"/>
        <w:bookmarkStart w:id="2954" w:name="_Toc482474900"/>
        <w:bookmarkEnd w:id="2953"/>
        <w:bookmarkEnd w:id="2954"/>
      </w:del>
    </w:p>
    <w:p w14:paraId="69C58B60" w14:textId="6C7CE72D" w:rsidR="001E11A2" w:rsidRPr="00CA6AC3" w:rsidDel="006C39E2" w:rsidRDefault="001E11A2" w:rsidP="001E11A2">
      <w:pPr>
        <w:rPr>
          <w:del w:id="2955" w:author="Bryan Harter" w:date="2017-05-13T17:23:00Z"/>
        </w:rPr>
      </w:pPr>
      <w:bookmarkStart w:id="2956" w:name="_Toc482474416"/>
      <w:bookmarkStart w:id="2957" w:name="_Toc482474901"/>
      <w:bookmarkEnd w:id="2956"/>
      <w:bookmarkEnd w:id="2957"/>
    </w:p>
    <w:p w14:paraId="1E79FF43" w14:textId="0EBD8B95" w:rsidR="005354C4" w:rsidDel="006C39E2" w:rsidRDefault="005354C4" w:rsidP="005354C4">
      <w:pPr>
        <w:pStyle w:val="ListParagraph"/>
        <w:numPr>
          <w:ilvl w:val="0"/>
          <w:numId w:val="25"/>
        </w:numPr>
        <w:ind w:left="990" w:hanging="270"/>
        <w:rPr>
          <w:del w:id="2958" w:author="Bryan Harter" w:date="2017-05-13T17:23:00Z"/>
        </w:rPr>
      </w:pPr>
      <w:del w:id="2959" w:author="Bryan Harter" w:date="2017-05-13T17:23:00Z">
        <w:r w:rsidDel="006C39E2">
          <w:delText>Plot only the echelle data, and suppress the legend.</w:delText>
        </w:r>
        <w:bookmarkStart w:id="2960" w:name="_Toc482474417"/>
        <w:bookmarkStart w:id="2961" w:name="_Toc482474902"/>
        <w:bookmarkEnd w:id="2960"/>
        <w:bookmarkEnd w:id="2961"/>
      </w:del>
    </w:p>
    <w:p w14:paraId="49426131" w14:textId="18A08BB4" w:rsidR="005354C4" w:rsidRPr="008D5222" w:rsidDel="006C39E2" w:rsidRDefault="005354C4" w:rsidP="005354C4">
      <w:pPr>
        <w:pStyle w:val="ListParagraph"/>
        <w:ind w:left="990"/>
        <w:rPr>
          <w:del w:id="2962" w:author="Bryan Harter" w:date="2017-05-13T17:23:00Z"/>
        </w:rPr>
      </w:pPr>
      <w:bookmarkStart w:id="2963" w:name="_Toc482474418"/>
      <w:bookmarkStart w:id="2964" w:name="_Toc482474903"/>
      <w:bookmarkEnd w:id="2963"/>
      <w:bookmarkEnd w:id="2964"/>
    </w:p>
    <w:p w14:paraId="129762F4" w14:textId="78EE25B2" w:rsidR="005354C4" w:rsidDel="006C39E2" w:rsidRDefault="005354C4" w:rsidP="005354C4">
      <w:pPr>
        <w:ind w:left="990"/>
        <w:rPr>
          <w:del w:id="2965" w:author="Bryan Harter" w:date="2017-05-13T17:23:00Z"/>
          <w:rFonts w:ascii="Monaco" w:hAnsi="Monaco"/>
          <w:color w:val="FF0000"/>
          <w:sz w:val="22"/>
          <w:szCs w:val="22"/>
        </w:rPr>
      </w:pPr>
      <w:del w:id="2966" w:author="Bryan Harter" w:date="2017-05-13T16:55:00Z">
        <w:r w:rsidDel="009F3D8A">
          <w:rPr>
            <w:rFonts w:ascii="Monaco" w:hAnsi="Monaco"/>
            <w:sz w:val="22"/>
            <w:szCs w:val="22"/>
          </w:rPr>
          <w:delText>IDL&gt;</w:delText>
        </w:r>
      </w:del>
      <w:del w:id="2967"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Del="006C39E2">
          <w:rPr>
            <w:rFonts w:ascii="Monaco" w:hAnsi="Monaco"/>
            <w:b/>
            <w:color w:val="007F7F"/>
            <w:sz w:val="22"/>
            <w:szCs w:val="22"/>
          </w:rPr>
          <w:delText>iuvs_corona</w:delText>
        </w:r>
        <w:r w:rsidRPr="00602BF1" w:rsidDel="006C39E2">
          <w:rPr>
            <w:rFonts w:ascii="Monaco" w:hAnsi="Monaco"/>
            <w:sz w:val="22"/>
            <w:szCs w:val="22"/>
          </w:rPr>
          <w:delText xml:space="preserve">, </w:delText>
        </w:r>
        <w:r w:rsidDel="006C39E2">
          <w:rPr>
            <w:rFonts w:ascii="Monaco" w:hAnsi="Monaco"/>
            <w:sz w:val="22"/>
            <w:szCs w:val="22"/>
          </w:rPr>
          <w:delText xml:space="preserve">iuvs, </w:delText>
        </w:r>
        <w:r w:rsidRPr="005354C4" w:rsidDel="006C39E2">
          <w:rPr>
            <w:rFonts w:ascii="Monaco" w:hAnsi="Monaco"/>
            <w:color w:val="FF0000"/>
            <w:sz w:val="22"/>
            <w:szCs w:val="22"/>
          </w:rPr>
          <w:delText>/echelle</w:delText>
        </w:r>
        <w:r w:rsidDel="006C39E2">
          <w:rPr>
            <w:rFonts w:ascii="Monaco" w:hAnsi="Monaco"/>
            <w:sz w:val="22"/>
            <w:szCs w:val="22"/>
          </w:rPr>
          <w:delText xml:space="preserve">, </w:delText>
        </w:r>
        <w:r w:rsidRPr="005354C4" w:rsidDel="006C39E2">
          <w:rPr>
            <w:rFonts w:ascii="Monaco" w:hAnsi="Monaco"/>
            <w:color w:val="FF0000"/>
            <w:sz w:val="22"/>
            <w:szCs w:val="22"/>
          </w:rPr>
          <w:delText>/nolegend</w:delText>
        </w:r>
        <w:bookmarkStart w:id="2968" w:name="_Toc482474419"/>
        <w:bookmarkStart w:id="2969" w:name="_Toc482474904"/>
        <w:bookmarkEnd w:id="2968"/>
        <w:bookmarkEnd w:id="2969"/>
      </w:del>
    </w:p>
    <w:p w14:paraId="54BBEF6D" w14:textId="63291C37" w:rsidR="005354C4" w:rsidRPr="00CA6AC3" w:rsidDel="006C39E2" w:rsidRDefault="005354C4" w:rsidP="005354C4">
      <w:pPr>
        <w:rPr>
          <w:del w:id="2970" w:author="Bryan Harter" w:date="2017-05-13T17:23:00Z"/>
        </w:rPr>
      </w:pPr>
      <w:bookmarkStart w:id="2971" w:name="_Toc482474420"/>
      <w:bookmarkStart w:id="2972" w:name="_Toc482474905"/>
      <w:bookmarkEnd w:id="2971"/>
      <w:bookmarkEnd w:id="2972"/>
    </w:p>
    <w:p w14:paraId="48DCF8B2" w14:textId="3B2C623E" w:rsidR="005354C4" w:rsidDel="006C39E2" w:rsidRDefault="005354C4" w:rsidP="005354C4">
      <w:pPr>
        <w:pStyle w:val="ListParagraph"/>
        <w:numPr>
          <w:ilvl w:val="0"/>
          <w:numId w:val="25"/>
        </w:numPr>
        <w:ind w:left="990" w:hanging="270"/>
        <w:rPr>
          <w:del w:id="2973" w:author="Bryan Harter" w:date="2017-05-13T17:23:00Z"/>
        </w:rPr>
      </w:pPr>
      <w:del w:id="2974" w:author="Bryan Harter" w:date="2017-05-13T17:23:00Z">
        <w:r w:rsidDel="006C39E2">
          <w:delText>Plot only the low resolution coronal scans, and suppress printing labels.</w:delText>
        </w:r>
        <w:bookmarkStart w:id="2975" w:name="_Toc482474421"/>
        <w:bookmarkStart w:id="2976" w:name="_Toc482474906"/>
        <w:bookmarkEnd w:id="2975"/>
        <w:bookmarkEnd w:id="2976"/>
      </w:del>
    </w:p>
    <w:p w14:paraId="603DA52C" w14:textId="30C1AC75" w:rsidR="005354C4" w:rsidRPr="008D5222" w:rsidDel="006C39E2" w:rsidRDefault="005354C4" w:rsidP="005354C4">
      <w:pPr>
        <w:pStyle w:val="ListParagraph"/>
        <w:ind w:left="990"/>
        <w:rPr>
          <w:del w:id="2977" w:author="Bryan Harter" w:date="2017-05-13T17:23:00Z"/>
        </w:rPr>
      </w:pPr>
      <w:bookmarkStart w:id="2978" w:name="_Toc482474422"/>
      <w:bookmarkStart w:id="2979" w:name="_Toc482474907"/>
      <w:bookmarkEnd w:id="2978"/>
      <w:bookmarkEnd w:id="2979"/>
    </w:p>
    <w:p w14:paraId="37F66107" w14:textId="1B5AF768" w:rsidR="005354C4" w:rsidDel="006C39E2" w:rsidRDefault="005354C4" w:rsidP="005354C4">
      <w:pPr>
        <w:ind w:left="990"/>
        <w:rPr>
          <w:del w:id="2980" w:author="Bryan Harter" w:date="2017-05-13T17:23:00Z"/>
          <w:rFonts w:ascii="Monaco" w:hAnsi="Monaco"/>
          <w:color w:val="FF0000"/>
          <w:sz w:val="22"/>
          <w:szCs w:val="22"/>
        </w:rPr>
      </w:pPr>
      <w:del w:id="2981" w:author="Bryan Harter" w:date="2017-05-13T16:55:00Z">
        <w:r w:rsidDel="009F3D8A">
          <w:rPr>
            <w:rFonts w:ascii="Monaco" w:hAnsi="Monaco"/>
            <w:sz w:val="22"/>
            <w:szCs w:val="22"/>
          </w:rPr>
          <w:delText>IDL&gt;</w:delText>
        </w:r>
      </w:del>
      <w:del w:id="2982"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Del="006C39E2">
          <w:rPr>
            <w:rFonts w:ascii="Monaco" w:hAnsi="Monaco"/>
            <w:b/>
            <w:color w:val="007F7F"/>
            <w:sz w:val="22"/>
            <w:szCs w:val="22"/>
          </w:rPr>
          <w:delText>iuvs_corona</w:delText>
        </w:r>
        <w:r w:rsidRPr="00602BF1" w:rsidDel="006C39E2">
          <w:rPr>
            <w:rFonts w:ascii="Monaco" w:hAnsi="Monaco"/>
            <w:sz w:val="22"/>
            <w:szCs w:val="22"/>
          </w:rPr>
          <w:delText xml:space="preserve">, </w:delText>
        </w:r>
        <w:r w:rsidDel="006C39E2">
          <w:rPr>
            <w:rFonts w:ascii="Monaco" w:hAnsi="Monaco"/>
            <w:sz w:val="22"/>
            <w:szCs w:val="22"/>
          </w:rPr>
          <w:delText xml:space="preserve">iuvs, </w:delText>
        </w:r>
        <w:r w:rsidRPr="005354C4" w:rsidDel="006C39E2">
          <w:rPr>
            <w:rFonts w:ascii="Monaco" w:hAnsi="Monaco"/>
            <w:color w:val="FF0000"/>
            <w:sz w:val="22"/>
            <w:szCs w:val="22"/>
          </w:rPr>
          <w:delText>/lores</w:delText>
        </w:r>
        <w:r w:rsidDel="006C39E2">
          <w:rPr>
            <w:rFonts w:ascii="Monaco" w:hAnsi="Monaco"/>
            <w:sz w:val="22"/>
            <w:szCs w:val="22"/>
          </w:rPr>
          <w:delText xml:space="preserve">, </w:delText>
        </w:r>
        <w:r w:rsidRPr="005354C4" w:rsidDel="006C39E2">
          <w:rPr>
            <w:rFonts w:ascii="Monaco" w:hAnsi="Monaco"/>
            <w:color w:val="FF0000"/>
            <w:sz w:val="22"/>
            <w:szCs w:val="22"/>
          </w:rPr>
          <w:delText>/nolabels</w:delText>
        </w:r>
        <w:bookmarkStart w:id="2983" w:name="_Toc482474423"/>
        <w:bookmarkStart w:id="2984" w:name="_Toc482474908"/>
        <w:bookmarkEnd w:id="2983"/>
        <w:bookmarkEnd w:id="2984"/>
      </w:del>
    </w:p>
    <w:p w14:paraId="01F50D6F" w14:textId="0BD2132C" w:rsidR="005354C4" w:rsidRPr="00CA6AC3" w:rsidDel="006C39E2" w:rsidRDefault="005354C4" w:rsidP="005354C4">
      <w:pPr>
        <w:rPr>
          <w:del w:id="2985" w:author="Bryan Harter" w:date="2017-05-13T17:23:00Z"/>
        </w:rPr>
      </w:pPr>
      <w:bookmarkStart w:id="2986" w:name="_Toc482474424"/>
      <w:bookmarkStart w:id="2987" w:name="_Toc482474909"/>
      <w:bookmarkEnd w:id="2986"/>
      <w:bookmarkEnd w:id="2987"/>
    </w:p>
    <w:p w14:paraId="3110FE2B" w14:textId="46C7C103" w:rsidR="005354C4" w:rsidDel="006C39E2" w:rsidRDefault="005354C4" w:rsidP="005354C4">
      <w:pPr>
        <w:pStyle w:val="ListParagraph"/>
        <w:numPr>
          <w:ilvl w:val="0"/>
          <w:numId w:val="25"/>
        </w:numPr>
        <w:ind w:left="990" w:hanging="270"/>
        <w:rPr>
          <w:del w:id="2988" w:author="Bryan Harter" w:date="2017-05-13T17:23:00Z"/>
        </w:rPr>
      </w:pPr>
      <w:del w:id="2989" w:author="Bryan Harter" w:date="2017-05-13T17:23:00Z">
        <w:r w:rsidDel="006C39E2">
          <w:delText xml:space="preserve">Plot </w:delText>
        </w:r>
        <w:r w:rsidR="00EA52CE" w:rsidDel="006C39E2">
          <w:delText>only the high altitude coronal scans.</w:delText>
        </w:r>
        <w:bookmarkStart w:id="2990" w:name="_Toc482474425"/>
        <w:bookmarkStart w:id="2991" w:name="_Toc482474910"/>
        <w:bookmarkEnd w:id="2990"/>
        <w:bookmarkEnd w:id="2991"/>
      </w:del>
    </w:p>
    <w:p w14:paraId="73F37CDB" w14:textId="7844607C" w:rsidR="005354C4" w:rsidRPr="008D5222" w:rsidDel="006C39E2" w:rsidRDefault="005354C4" w:rsidP="005354C4">
      <w:pPr>
        <w:pStyle w:val="ListParagraph"/>
        <w:ind w:left="990"/>
        <w:rPr>
          <w:del w:id="2992" w:author="Bryan Harter" w:date="2017-05-13T17:23:00Z"/>
        </w:rPr>
      </w:pPr>
      <w:bookmarkStart w:id="2993" w:name="_Toc482474426"/>
      <w:bookmarkStart w:id="2994" w:name="_Toc482474911"/>
      <w:bookmarkEnd w:id="2993"/>
      <w:bookmarkEnd w:id="2994"/>
    </w:p>
    <w:p w14:paraId="6F728ACE" w14:textId="664D28E0" w:rsidR="005C20E7" w:rsidRPr="005354C4" w:rsidDel="006C39E2" w:rsidRDefault="005354C4" w:rsidP="005354C4">
      <w:pPr>
        <w:ind w:left="990"/>
        <w:rPr>
          <w:del w:id="2995" w:author="Bryan Harter" w:date="2017-05-13T17:23:00Z"/>
          <w:rFonts w:ascii="Monaco" w:hAnsi="Monaco"/>
          <w:color w:val="FF0000"/>
          <w:sz w:val="22"/>
          <w:szCs w:val="22"/>
        </w:rPr>
      </w:pPr>
      <w:del w:id="2996" w:author="Bryan Harter" w:date="2017-05-13T16:55:00Z">
        <w:r w:rsidDel="009F3D8A">
          <w:rPr>
            <w:rFonts w:ascii="Monaco" w:hAnsi="Monaco"/>
            <w:sz w:val="22"/>
            <w:szCs w:val="22"/>
          </w:rPr>
          <w:delText>IDL&gt;</w:delText>
        </w:r>
      </w:del>
      <w:del w:id="2997" w:author="Bryan Harter" w:date="2017-05-13T17:23:00Z">
        <w:r w:rsidDel="006C39E2">
          <w:rPr>
            <w:rFonts w:ascii="Monaco" w:hAnsi="Monaco"/>
            <w:sz w:val="22"/>
            <w:szCs w:val="22"/>
          </w:rPr>
          <w:delText xml:space="preserve"> </w:delText>
        </w:r>
        <w:r w:rsidRPr="00583F89" w:rsidDel="006C39E2">
          <w:rPr>
            <w:rFonts w:ascii="Monaco" w:hAnsi="Monaco"/>
            <w:b/>
            <w:color w:val="007F7F"/>
            <w:sz w:val="22"/>
            <w:szCs w:val="22"/>
          </w:rPr>
          <w:delText>mvn_kp_</w:delText>
        </w:r>
        <w:r w:rsidDel="006C39E2">
          <w:rPr>
            <w:rFonts w:ascii="Monaco" w:hAnsi="Monaco"/>
            <w:b/>
            <w:color w:val="007F7F"/>
            <w:sz w:val="22"/>
            <w:szCs w:val="22"/>
          </w:rPr>
          <w:delText>iuvs_corona</w:delText>
        </w:r>
        <w:r w:rsidRPr="00602BF1" w:rsidDel="006C39E2">
          <w:rPr>
            <w:rFonts w:ascii="Monaco" w:hAnsi="Monaco"/>
            <w:sz w:val="22"/>
            <w:szCs w:val="22"/>
          </w:rPr>
          <w:delText xml:space="preserve">, </w:delText>
        </w:r>
        <w:r w:rsidDel="006C39E2">
          <w:rPr>
            <w:rFonts w:ascii="Monaco" w:hAnsi="Monaco"/>
            <w:sz w:val="22"/>
            <w:szCs w:val="22"/>
          </w:rPr>
          <w:delText>iuvs</w:delText>
        </w:r>
        <w:r w:rsidR="00EA52CE" w:rsidDel="006C39E2">
          <w:rPr>
            <w:rFonts w:ascii="Monaco" w:hAnsi="Monaco"/>
            <w:sz w:val="22"/>
            <w:szCs w:val="22"/>
          </w:rPr>
          <w:delText xml:space="preserve">, </w:delText>
        </w:r>
        <w:r w:rsidR="00EA52CE" w:rsidDel="006C39E2">
          <w:rPr>
            <w:rFonts w:ascii="Monaco" w:hAnsi="Monaco"/>
            <w:color w:val="FF0000"/>
            <w:sz w:val="22"/>
            <w:szCs w:val="22"/>
          </w:rPr>
          <w:delText>/high</w:delText>
        </w:r>
        <w:bookmarkStart w:id="2998" w:name="_Toc482474427"/>
        <w:bookmarkStart w:id="2999" w:name="_Toc482474912"/>
        <w:bookmarkEnd w:id="2998"/>
        <w:bookmarkEnd w:id="2999"/>
      </w:del>
    </w:p>
    <w:p w14:paraId="1843F37B" w14:textId="39260B6B" w:rsidR="005C20E7" w:rsidDel="006C39E2" w:rsidRDefault="005C20E7" w:rsidP="005C20E7">
      <w:pPr>
        <w:pStyle w:val="Heading4"/>
        <w:rPr>
          <w:del w:id="3000" w:author="Bryan Harter" w:date="2017-05-13T17:23:00Z"/>
        </w:rPr>
      </w:pPr>
      <w:del w:id="3001" w:author="Bryan Harter" w:date="2017-05-13T17:23:00Z">
        <w:r w:rsidDel="006C39E2">
          <w:delText>Required Arguments</w:delText>
        </w:r>
        <w:bookmarkStart w:id="3002" w:name="_Toc482474428"/>
        <w:bookmarkStart w:id="3003" w:name="_Toc482474913"/>
        <w:bookmarkEnd w:id="3002"/>
        <w:bookmarkEnd w:id="3003"/>
      </w:del>
    </w:p>
    <w:p w14:paraId="1A80C0FE" w14:textId="6510B8BD" w:rsidR="001603CD" w:rsidDel="006C39E2" w:rsidRDefault="001603CD" w:rsidP="001603CD">
      <w:pPr>
        <w:pStyle w:val="ListParagraph"/>
        <w:ind w:left="1080"/>
        <w:rPr>
          <w:del w:id="3004" w:author="Bryan Harter" w:date="2017-05-13T17:23:00Z"/>
        </w:rPr>
      </w:pPr>
      <w:del w:id="3005" w:author="Bryan Harter" w:date="2017-05-13T17:23:00Z">
        <w:r w:rsidRPr="0037456F" w:rsidDel="006C39E2">
          <w:rPr>
            <w:rFonts w:ascii="Monaco" w:hAnsi="Monaco"/>
            <w:b/>
            <w:color w:val="FF0000"/>
            <w:sz w:val="22"/>
            <w:szCs w:val="22"/>
          </w:rPr>
          <w:delText>kp_data</w:delText>
        </w:r>
        <w:r w:rsidDel="006C39E2">
          <w:delText>:</w:delText>
        </w:r>
        <w:bookmarkStart w:id="3006" w:name="_Toc482474429"/>
        <w:bookmarkStart w:id="3007" w:name="_Toc482474914"/>
        <w:bookmarkEnd w:id="3006"/>
        <w:bookmarkEnd w:id="3007"/>
      </w:del>
    </w:p>
    <w:p w14:paraId="01E065DE" w14:textId="77FEBC16" w:rsidR="005C20E7" w:rsidRPr="000B1006" w:rsidDel="006C39E2" w:rsidRDefault="00670948" w:rsidP="001603CD">
      <w:pPr>
        <w:pStyle w:val="ListParagraph"/>
        <w:ind w:left="1080"/>
        <w:rPr>
          <w:del w:id="3008" w:author="Bryan Harter" w:date="2017-05-13T17:23:00Z"/>
        </w:rPr>
      </w:pPr>
      <w:del w:id="3009" w:author="Bryan Harter" w:date="2017-05-13T17:23:00Z">
        <w:r w:rsidDel="006C39E2">
          <w:delText xml:space="preserve">The input IUVS key parameter data structure produced by a previous call to </w:delText>
        </w:r>
        <w:r w:rsidRPr="001A7722" w:rsidDel="006C39E2">
          <w:rPr>
            <w:rFonts w:ascii="Monaco" w:hAnsi="Monaco"/>
            <w:b/>
            <w:color w:val="007F7F"/>
            <w:sz w:val="22"/>
            <w:szCs w:val="22"/>
          </w:rPr>
          <w:delText>mvn_kp_read</w:delText>
        </w:r>
        <w:r w:rsidDel="006C39E2">
          <w:delText xml:space="preserve"> or </w:delText>
        </w:r>
        <w:r w:rsidRPr="001A7722" w:rsidDel="006C39E2">
          <w:rPr>
            <w:rFonts w:ascii="Monaco" w:hAnsi="Monaco"/>
            <w:b/>
            <w:color w:val="007F7F"/>
            <w:sz w:val="22"/>
            <w:szCs w:val="22"/>
          </w:rPr>
          <w:delText>mvn_kp_iuvs_search</w:delText>
        </w:r>
        <w:r w:rsidDel="006C39E2">
          <w:delText>.  If the user attempts to pass in-situ data to this routine, an error message will print and the procedure will exit.</w:delText>
        </w:r>
        <w:bookmarkStart w:id="3010" w:name="_Toc482474430"/>
        <w:bookmarkStart w:id="3011" w:name="_Toc482474915"/>
        <w:bookmarkEnd w:id="3010"/>
        <w:bookmarkEnd w:id="3011"/>
      </w:del>
    </w:p>
    <w:p w14:paraId="18B0A142" w14:textId="02828E62" w:rsidR="005C20E7" w:rsidDel="006C39E2" w:rsidRDefault="005C20E7" w:rsidP="005C20E7">
      <w:pPr>
        <w:pStyle w:val="Heading4"/>
        <w:rPr>
          <w:del w:id="3012" w:author="Bryan Harter" w:date="2017-05-13T17:23:00Z"/>
        </w:rPr>
      </w:pPr>
      <w:del w:id="3013" w:author="Bryan Harter" w:date="2017-05-13T17:23:00Z">
        <w:r w:rsidDel="006C39E2">
          <w:delText>List of all accepted Arguments</w:delText>
        </w:r>
        <w:bookmarkStart w:id="3014" w:name="_Toc482474431"/>
        <w:bookmarkStart w:id="3015" w:name="_Toc482474916"/>
        <w:bookmarkEnd w:id="3014"/>
        <w:bookmarkEnd w:id="3015"/>
      </w:del>
    </w:p>
    <w:p w14:paraId="174CDD12" w14:textId="691C7625" w:rsidR="00A26082" w:rsidDel="006C39E2" w:rsidRDefault="00A26082" w:rsidP="00A26082">
      <w:pPr>
        <w:pStyle w:val="ListParagraph"/>
        <w:numPr>
          <w:ilvl w:val="0"/>
          <w:numId w:val="26"/>
        </w:numPr>
        <w:rPr>
          <w:del w:id="3016" w:author="Bryan Harter" w:date="2017-05-13T17:23:00Z"/>
        </w:rPr>
      </w:pPr>
      <w:del w:id="3017" w:author="Bryan Harter" w:date="2017-05-13T17:23:00Z">
        <w:r w:rsidDel="006C39E2">
          <w:rPr>
            <w:rFonts w:ascii="Monaco" w:hAnsi="Monaco"/>
            <w:b/>
            <w:color w:val="FF0000"/>
            <w:sz w:val="22"/>
            <w:szCs w:val="22"/>
          </w:rPr>
          <w:delText>/range</w:delText>
        </w:r>
        <w:r w:rsidRPr="00AA54F9" w:rsidDel="006C39E2">
          <w:delText>:</w:delText>
        </w:r>
        <w:r w:rsidDel="006C39E2">
          <w:delText xml:space="preserve"> List the beginning and end times (and orbits) of the data contained in the passed data structure </w:delText>
        </w:r>
        <w:r w:rsidRPr="00AA54F9" w:rsidDel="006C39E2">
          <w:rPr>
            <w:rFonts w:ascii="Monaco" w:hAnsi="Monaco"/>
            <w:color w:val="000000" w:themeColor="text1"/>
            <w:sz w:val="22"/>
            <w:szCs w:val="22"/>
          </w:rPr>
          <w:delText>kp_data</w:delText>
        </w:r>
        <w:r w:rsidDel="006C39E2">
          <w:delText>.  N.B., No data will be plotted if this keyword is provided; all plotting keywords will be ignored.</w:delText>
        </w:r>
        <w:bookmarkStart w:id="3018" w:name="_Toc482474432"/>
        <w:bookmarkStart w:id="3019" w:name="_Toc482474917"/>
        <w:bookmarkEnd w:id="3018"/>
        <w:bookmarkEnd w:id="3019"/>
      </w:del>
    </w:p>
    <w:p w14:paraId="07933A52" w14:textId="43824D11" w:rsidR="0008522D" w:rsidDel="006C39E2" w:rsidRDefault="0008522D" w:rsidP="0008522D">
      <w:pPr>
        <w:pStyle w:val="ListParagraph"/>
        <w:numPr>
          <w:ilvl w:val="0"/>
          <w:numId w:val="26"/>
        </w:numPr>
        <w:rPr>
          <w:del w:id="3020" w:author="Bryan Harter" w:date="2017-05-13T17:23:00Z"/>
        </w:rPr>
      </w:pPr>
      <w:del w:id="3021" w:author="Bryan Harter" w:date="2017-05-13T17:23:00Z">
        <w:r w:rsidDel="006C39E2">
          <w:rPr>
            <w:b/>
            <w:u w:val="single"/>
          </w:rPr>
          <w:delText>Data Selection Keywords</w:delText>
        </w:r>
        <w:r w:rsidDel="006C39E2">
          <w:delText>:</w:delText>
        </w:r>
        <w:bookmarkStart w:id="3022" w:name="_Toc482474433"/>
        <w:bookmarkStart w:id="3023" w:name="_Toc482474918"/>
        <w:bookmarkEnd w:id="3022"/>
        <w:bookmarkEnd w:id="3023"/>
      </w:del>
    </w:p>
    <w:p w14:paraId="2944CBF3" w14:textId="278FDC3A" w:rsidR="007C01CD" w:rsidDel="006C39E2" w:rsidRDefault="0008522D" w:rsidP="0008522D">
      <w:pPr>
        <w:pStyle w:val="ListParagraph"/>
        <w:ind w:left="1447"/>
        <w:rPr>
          <w:del w:id="3024" w:author="Bryan Harter" w:date="2017-05-13T17:23:00Z"/>
        </w:rPr>
      </w:pPr>
      <w:del w:id="3025" w:author="Bryan Harter" w:date="2017-05-13T17:23:00Z">
        <w:r w:rsidDel="006C39E2">
          <w:delText>The following keywords identify which among the IUVS coronal scan observation modes contained within the passed data structure are to be accessed for the purpose of generating plots.  These modes identify the source of t</w:delText>
        </w:r>
        <w:r w:rsidR="007C01CD" w:rsidDel="006C39E2">
          <w:delText>he observation:</w:delText>
        </w:r>
        <w:bookmarkStart w:id="3026" w:name="_Toc482474434"/>
        <w:bookmarkStart w:id="3027" w:name="_Toc482474919"/>
        <w:bookmarkEnd w:id="3026"/>
        <w:bookmarkEnd w:id="3027"/>
      </w:del>
    </w:p>
    <w:p w14:paraId="3AB89E74" w14:textId="7D04F1AB" w:rsidR="007C01CD" w:rsidRPr="0008522D" w:rsidDel="006C39E2" w:rsidRDefault="007C01CD" w:rsidP="007C01CD">
      <w:pPr>
        <w:pStyle w:val="ListParagraph"/>
        <w:numPr>
          <w:ilvl w:val="1"/>
          <w:numId w:val="26"/>
        </w:numPr>
        <w:rPr>
          <w:del w:id="3028" w:author="Bryan Harter" w:date="2017-05-13T17:23:00Z"/>
          <w:rFonts w:ascii="Monaco" w:hAnsi="Monaco"/>
          <w:b/>
          <w:sz w:val="22"/>
          <w:szCs w:val="22"/>
        </w:rPr>
      </w:pPr>
      <w:del w:id="3029" w:author="Bryan Harter" w:date="2017-05-13T17:23:00Z">
        <w:r w:rsidDel="006C39E2">
          <w:rPr>
            <w:rFonts w:ascii="Monaco" w:hAnsi="Monaco"/>
            <w:b/>
            <w:color w:val="FF0000"/>
            <w:sz w:val="22"/>
            <w:szCs w:val="22"/>
          </w:rPr>
          <w:delText>/echelle</w:delText>
        </w:r>
        <w:r w:rsidDel="006C39E2">
          <w:rPr>
            <w:color w:val="FF0000"/>
          </w:rPr>
          <w:delText xml:space="preserve">: </w:delText>
        </w:r>
        <w:r w:rsidRPr="0008522D" w:rsidDel="006C39E2">
          <w:rPr>
            <w:color w:val="000000" w:themeColor="text1"/>
          </w:rPr>
          <w:delText>Plot only data obtained using the echelle grating.</w:delText>
        </w:r>
        <w:bookmarkStart w:id="3030" w:name="_Toc482474435"/>
        <w:bookmarkStart w:id="3031" w:name="_Toc482474920"/>
        <w:bookmarkEnd w:id="3030"/>
        <w:bookmarkEnd w:id="3031"/>
      </w:del>
    </w:p>
    <w:p w14:paraId="6F568592" w14:textId="3D5EE524" w:rsidR="007C01CD" w:rsidRPr="007C01CD" w:rsidDel="006C39E2" w:rsidRDefault="007C01CD" w:rsidP="007C01CD">
      <w:pPr>
        <w:pStyle w:val="ListParagraph"/>
        <w:numPr>
          <w:ilvl w:val="1"/>
          <w:numId w:val="26"/>
        </w:numPr>
        <w:rPr>
          <w:del w:id="3032" w:author="Bryan Harter" w:date="2017-05-13T17:23:00Z"/>
          <w:rFonts w:ascii="Monaco" w:hAnsi="Monaco"/>
          <w:b/>
          <w:sz w:val="22"/>
          <w:szCs w:val="22"/>
        </w:rPr>
      </w:pPr>
      <w:del w:id="3033" w:author="Bryan Harter" w:date="2017-05-13T17:23:00Z">
        <w:r w:rsidDel="006C39E2">
          <w:rPr>
            <w:rFonts w:ascii="Monaco" w:hAnsi="Monaco"/>
            <w:b/>
            <w:color w:val="FF0000"/>
            <w:sz w:val="22"/>
            <w:szCs w:val="22"/>
          </w:rPr>
          <w:delText>/lores:</w:delText>
        </w:r>
        <w:r w:rsidRPr="0008522D" w:rsidDel="006C39E2">
          <w:delText xml:space="preserve"> Plot only data obtained using the low resolution grating.</w:delText>
        </w:r>
        <w:bookmarkStart w:id="3034" w:name="_Toc482474436"/>
        <w:bookmarkStart w:id="3035" w:name="_Toc482474921"/>
        <w:bookmarkEnd w:id="3034"/>
        <w:bookmarkEnd w:id="3035"/>
      </w:del>
    </w:p>
    <w:p w14:paraId="363101A1" w14:textId="093FBF2C" w:rsidR="0008522D" w:rsidRPr="006233D7" w:rsidDel="006C39E2" w:rsidRDefault="007C01CD" w:rsidP="0008522D">
      <w:pPr>
        <w:pStyle w:val="ListParagraph"/>
        <w:ind w:left="1447"/>
        <w:rPr>
          <w:del w:id="3036" w:author="Bryan Harter" w:date="2017-05-13T17:23:00Z"/>
        </w:rPr>
      </w:pPr>
      <w:del w:id="3037" w:author="Bryan Harter" w:date="2017-05-13T17:23:00Z">
        <w:r w:rsidDel="006C39E2">
          <w:delText xml:space="preserve">While these modes identify the </w:delText>
        </w:r>
        <w:r w:rsidR="0008522D" w:rsidDel="006C39E2">
          <w:delText xml:space="preserve">type of observation </w:delText>
        </w:r>
        <w:bookmarkStart w:id="3038" w:name="_Toc482474437"/>
        <w:bookmarkStart w:id="3039" w:name="_Toc482474922"/>
        <w:bookmarkEnd w:id="3038"/>
        <w:bookmarkEnd w:id="3039"/>
      </w:del>
    </w:p>
    <w:p w14:paraId="440E6988" w14:textId="17A5A46C" w:rsidR="0008522D" w:rsidRPr="0008522D" w:rsidDel="006C39E2" w:rsidRDefault="0008522D" w:rsidP="0008522D">
      <w:pPr>
        <w:pStyle w:val="ListParagraph"/>
        <w:numPr>
          <w:ilvl w:val="1"/>
          <w:numId w:val="26"/>
        </w:numPr>
        <w:rPr>
          <w:del w:id="3040" w:author="Bryan Harter" w:date="2017-05-13T17:23:00Z"/>
          <w:rFonts w:ascii="Monaco" w:hAnsi="Monaco"/>
          <w:b/>
          <w:sz w:val="22"/>
          <w:szCs w:val="22"/>
        </w:rPr>
      </w:pPr>
      <w:del w:id="3041" w:author="Bryan Harter" w:date="2017-05-13T17:23:00Z">
        <w:r w:rsidDel="006C39E2">
          <w:rPr>
            <w:rFonts w:ascii="Monaco" w:hAnsi="Monaco"/>
            <w:b/>
            <w:color w:val="FF0000"/>
            <w:sz w:val="22"/>
            <w:szCs w:val="22"/>
          </w:rPr>
          <w:delText>/disk</w:delText>
        </w:r>
        <w:r w:rsidRPr="0008522D" w:rsidDel="006C39E2">
          <w:rPr>
            <w:color w:val="FF0000"/>
          </w:rPr>
          <w:delText>:</w:delText>
        </w:r>
        <w:r w:rsidR="001A7722" w:rsidDel="006C39E2">
          <w:delText xml:space="preserve"> Plot only coronal disk data.</w:delText>
        </w:r>
        <w:bookmarkStart w:id="3042" w:name="_Toc482474438"/>
        <w:bookmarkStart w:id="3043" w:name="_Toc482474923"/>
        <w:bookmarkEnd w:id="3042"/>
        <w:bookmarkEnd w:id="3043"/>
      </w:del>
    </w:p>
    <w:p w14:paraId="11184CEA" w14:textId="61D753C4" w:rsidR="0008522D" w:rsidDel="006C39E2" w:rsidRDefault="00A26082" w:rsidP="0008522D">
      <w:pPr>
        <w:pStyle w:val="ListParagraph"/>
        <w:numPr>
          <w:ilvl w:val="1"/>
          <w:numId w:val="26"/>
        </w:numPr>
        <w:rPr>
          <w:del w:id="3044" w:author="Bryan Harter" w:date="2017-05-13T17:23:00Z"/>
          <w:rFonts w:ascii="Monaco" w:hAnsi="Monaco"/>
          <w:b/>
          <w:sz w:val="22"/>
          <w:szCs w:val="22"/>
        </w:rPr>
      </w:pPr>
      <w:del w:id="3045" w:author="Bryan Harter" w:date="2017-05-13T17:23:00Z">
        <w:r w:rsidDel="006C39E2">
          <w:rPr>
            <w:rFonts w:ascii="Monaco" w:hAnsi="Monaco"/>
            <w:b/>
            <w:color w:val="FF0000"/>
            <w:sz w:val="22"/>
            <w:szCs w:val="22"/>
          </w:rPr>
          <w:delText>/limb</w:delText>
        </w:r>
        <w:r w:rsidRPr="0008522D" w:rsidDel="006C39E2">
          <w:rPr>
            <w:color w:val="FF0000"/>
          </w:rPr>
          <w:delText>:</w:delText>
        </w:r>
        <w:r w:rsidR="001A7722" w:rsidDel="006C39E2">
          <w:delText xml:space="preserve"> Plot only coronal </w:delText>
        </w:r>
        <w:r w:rsidR="009C4BB1" w:rsidDel="006C39E2">
          <w:delText>limb</w:delText>
        </w:r>
        <w:r w:rsidR="001A7722" w:rsidDel="006C39E2">
          <w:delText xml:space="preserve"> data</w:delText>
        </w:r>
        <w:r w:rsidR="009C4BB1" w:rsidDel="006C39E2">
          <w:delText>.</w:delText>
        </w:r>
        <w:bookmarkStart w:id="3046" w:name="_Toc482474439"/>
        <w:bookmarkStart w:id="3047" w:name="_Toc482474924"/>
        <w:bookmarkEnd w:id="3046"/>
        <w:bookmarkEnd w:id="3047"/>
      </w:del>
    </w:p>
    <w:p w14:paraId="7E11E2AB" w14:textId="7E4BDAD2" w:rsidR="00A26082" w:rsidDel="006C39E2" w:rsidRDefault="00A26082" w:rsidP="0008522D">
      <w:pPr>
        <w:pStyle w:val="ListParagraph"/>
        <w:numPr>
          <w:ilvl w:val="1"/>
          <w:numId w:val="26"/>
        </w:numPr>
        <w:rPr>
          <w:del w:id="3048" w:author="Bryan Harter" w:date="2017-05-13T17:23:00Z"/>
          <w:rFonts w:ascii="Monaco" w:hAnsi="Monaco"/>
          <w:b/>
          <w:sz w:val="22"/>
          <w:szCs w:val="22"/>
        </w:rPr>
      </w:pPr>
      <w:del w:id="3049" w:author="Bryan Harter" w:date="2017-05-13T17:23:00Z">
        <w:r w:rsidDel="006C39E2">
          <w:rPr>
            <w:rFonts w:ascii="Monaco" w:hAnsi="Monaco"/>
            <w:b/>
            <w:color w:val="FF0000"/>
            <w:sz w:val="22"/>
            <w:szCs w:val="22"/>
          </w:rPr>
          <w:delText>/high</w:delText>
        </w:r>
        <w:r w:rsidRPr="0008522D" w:rsidDel="006C39E2">
          <w:rPr>
            <w:color w:val="FF0000"/>
          </w:rPr>
          <w:delText>:</w:delText>
        </w:r>
        <w:r w:rsidR="009C4BB1" w:rsidDel="006C39E2">
          <w:delText xml:space="preserve"> Plot only coronal high altitude </w:delText>
        </w:r>
        <w:r w:rsidR="001A7722" w:rsidDel="006C39E2">
          <w:delText>data</w:delText>
        </w:r>
        <w:r w:rsidR="009C4BB1" w:rsidDel="006C39E2">
          <w:delText>.</w:delText>
        </w:r>
        <w:bookmarkStart w:id="3050" w:name="_Toc482474440"/>
        <w:bookmarkStart w:id="3051" w:name="_Toc482474925"/>
        <w:bookmarkEnd w:id="3050"/>
        <w:bookmarkEnd w:id="3051"/>
      </w:del>
    </w:p>
    <w:p w14:paraId="3452A617" w14:textId="07BEDCF7" w:rsidR="007C01CD" w:rsidRPr="007C01CD" w:rsidDel="006C39E2" w:rsidRDefault="007C01CD" w:rsidP="007C01CD">
      <w:pPr>
        <w:ind w:left="1440"/>
        <w:rPr>
          <w:del w:id="3052" w:author="Bryan Harter" w:date="2017-05-13T17:23:00Z"/>
          <w:rFonts w:ascii="Monaco" w:hAnsi="Monaco"/>
          <w:b/>
          <w:sz w:val="22"/>
          <w:szCs w:val="22"/>
        </w:rPr>
      </w:pPr>
      <w:del w:id="3053" w:author="Bryan Harter" w:date="2017-05-13T17:23:00Z">
        <w:r w:rsidDel="006C39E2">
          <w:delText>Each of these data selection keywords may be used in conjunction with any of the other data selection keywords.  I.e., they are not exclusive, but additive keywords.  For now, calling the procedure without any of the data subselection keywords produces plots of all of the available data.</w:delText>
        </w:r>
        <w:bookmarkStart w:id="3054" w:name="_Toc482474441"/>
        <w:bookmarkStart w:id="3055" w:name="_Toc482474926"/>
        <w:bookmarkEnd w:id="3054"/>
        <w:bookmarkEnd w:id="3055"/>
      </w:del>
    </w:p>
    <w:p w14:paraId="7F9E0128" w14:textId="771F2894" w:rsidR="001603CD" w:rsidRPr="00A26082" w:rsidDel="006C39E2" w:rsidRDefault="00A26082" w:rsidP="001603CD">
      <w:pPr>
        <w:pStyle w:val="ListParagraph"/>
        <w:numPr>
          <w:ilvl w:val="0"/>
          <w:numId w:val="26"/>
        </w:numPr>
        <w:rPr>
          <w:del w:id="3056" w:author="Bryan Harter" w:date="2017-05-13T17:23:00Z"/>
        </w:rPr>
      </w:pPr>
      <w:del w:id="3057" w:author="Bryan Harter" w:date="2017-05-13T17:23:00Z">
        <w:r w:rsidDel="006C39E2">
          <w:rPr>
            <w:rFonts w:ascii="Monaco" w:hAnsi="Monaco"/>
            <w:b/>
            <w:color w:val="FF0000"/>
            <w:sz w:val="22"/>
            <w:szCs w:val="22"/>
          </w:rPr>
          <w:delText>/nolabels</w:delText>
        </w:r>
        <w:r w:rsidRPr="00A26082" w:rsidDel="006C39E2">
          <w:rPr>
            <w:color w:val="000000" w:themeColor="text1"/>
          </w:rPr>
          <w:delText>: Suppress printing of data labels.  Default is to label each plot.</w:delText>
        </w:r>
        <w:bookmarkStart w:id="3058" w:name="_Toc482474442"/>
        <w:bookmarkStart w:id="3059" w:name="_Toc482474927"/>
        <w:bookmarkEnd w:id="3058"/>
        <w:bookmarkEnd w:id="3059"/>
      </w:del>
    </w:p>
    <w:p w14:paraId="3C5C35FA" w14:textId="751854E0" w:rsidR="00A26082" w:rsidDel="006C39E2" w:rsidRDefault="00A26082" w:rsidP="00A26082">
      <w:pPr>
        <w:pStyle w:val="ListParagraph"/>
        <w:numPr>
          <w:ilvl w:val="0"/>
          <w:numId w:val="26"/>
        </w:numPr>
        <w:rPr>
          <w:del w:id="3060" w:author="Bryan Harter" w:date="2017-05-13T17:23:00Z"/>
        </w:rPr>
      </w:pPr>
      <w:del w:id="3061" w:author="Bryan Harter" w:date="2017-05-13T17:23:00Z">
        <w:r w:rsidDel="006C39E2">
          <w:rPr>
            <w:rFonts w:ascii="Monaco" w:hAnsi="Monaco"/>
            <w:b/>
            <w:color w:val="FF0000"/>
            <w:sz w:val="22"/>
            <w:szCs w:val="22"/>
          </w:rPr>
          <w:delText>/nolegend</w:delText>
        </w:r>
        <w:r w:rsidRPr="00A26082" w:rsidDel="006C39E2">
          <w:rPr>
            <w:color w:val="000000" w:themeColor="text1"/>
          </w:rPr>
          <w:delText xml:space="preserve">: </w:delText>
        </w:r>
        <w:r w:rsidDel="006C39E2">
          <w:rPr>
            <w:color w:val="000000" w:themeColor="text1"/>
          </w:rPr>
          <w:delText>Suppress printing of a plot legend</w:delText>
        </w:r>
        <w:r w:rsidRPr="00A26082" w:rsidDel="006C39E2">
          <w:rPr>
            <w:color w:val="000000" w:themeColor="text1"/>
          </w:rPr>
          <w:delText xml:space="preserve">.  Default is to </w:delText>
        </w:r>
        <w:r w:rsidR="009C4BB1" w:rsidDel="006C39E2">
          <w:rPr>
            <w:color w:val="000000" w:themeColor="text1"/>
          </w:rPr>
          <w:delText xml:space="preserve">generate </w:delText>
        </w:r>
        <w:r w:rsidDel="006C39E2">
          <w:rPr>
            <w:color w:val="000000" w:themeColor="text1"/>
          </w:rPr>
          <w:delText>plot legend</w:delText>
        </w:r>
        <w:r w:rsidR="009C4BB1" w:rsidDel="006C39E2">
          <w:rPr>
            <w:color w:val="000000" w:themeColor="text1"/>
          </w:rPr>
          <w:delText>(s)</w:delText>
        </w:r>
        <w:r w:rsidDel="006C39E2">
          <w:rPr>
            <w:color w:val="000000" w:themeColor="text1"/>
          </w:rPr>
          <w:delText xml:space="preserve"> in a separate window.</w:delText>
        </w:r>
        <w:bookmarkStart w:id="3062" w:name="_Toc482474443"/>
        <w:bookmarkStart w:id="3063" w:name="_Toc482474928"/>
        <w:bookmarkEnd w:id="3062"/>
        <w:bookmarkEnd w:id="3063"/>
      </w:del>
    </w:p>
    <w:p w14:paraId="6BDD4A9E" w14:textId="551822AA" w:rsidR="00670948" w:rsidRPr="003353AD" w:rsidDel="006C39E2" w:rsidRDefault="00670948" w:rsidP="00670948">
      <w:pPr>
        <w:pStyle w:val="ListParagraph"/>
        <w:numPr>
          <w:ilvl w:val="0"/>
          <w:numId w:val="26"/>
        </w:numPr>
        <w:rPr>
          <w:del w:id="3064" w:author="Bryan Harter" w:date="2017-05-13T17:23:00Z"/>
        </w:rPr>
      </w:pPr>
      <w:del w:id="3065" w:author="Bryan Harter" w:date="2017-05-13T17:23:00Z">
        <w:r w:rsidDel="006C39E2">
          <w:rPr>
            <w:rFonts w:ascii="Monaco" w:hAnsi="Monaco"/>
            <w:b/>
            <w:color w:val="FF0000"/>
            <w:sz w:val="22"/>
            <w:szCs w:val="22"/>
          </w:rPr>
          <w:delText>colortable:</w:delText>
        </w:r>
        <w:r w:rsidDel="006C39E2">
          <w:delText xml:space="preserve"> Accepts an integer argument between 0 and 39 and generates the requested plot(s) using the IDL color table identified by the given index.  By default, the procedure utilizes color table 39 (‘Rainbow + White’).  N.B., </w:delText>
        </w:r>
        <w:r w:rsidDel="006C39E2">
          <w:lastRenderedPageBreak/>
          <w:delText>the background color for the plot window is defined as the color index 255 in the given color table.  This is not always white or black.</w:delText>
        </w:r>
        <w:bookmarkStart w:id="3066" w:name="_Toc482474444"/>
        <w:bookmarkStart w:id="3067" w:name="_Toc482474929"/>
        <w:bookmarkEnd w:id="3066"/>
        <w:bookmarkEnd w:id="3067"/>
      </w:del>
    </w:p>
    <w:p w14:paraId="11030825" w14:textId="5003232B" w:rsidR="00A26082" w:rsidDel="006C39E2" w:rsidRDefault="00A26082" w:rsidP="00A26082">
      <w:pPr>
        <w:pStyle w:val="ListParagraph"/>
        <w:numPr>
          <w:ilvl w:val="0"/>
          <w:numId w:val="26"/>
        </w:numPr>
        <w:rPr>
          <w:del w:id="3068" w:author="Bryan Harter" w:date="2017-05-13T17:23:00Z"/>
        </w:rPr>
      </w:pPr>
      <w:del w:id="3069" w:author="Bryan Harter" w:date="2017-05-13T17:23:00Z">
        <w:r w:rsidDel="006C39E2">
          <w:rPr>
            <w:rFonts w:ascii="Monaco" w:hAnsi="Monaco"/>
            <w:b/>
            <w:color w:val="FF0000"/>
            <w:sz w:val="22"/>
            <w:szCs w:val="22"/>
          </w:rPr>
          <w:delText>/window:</w:delText>
        </w:r>
        <w:r w:rsidDel="006C39E2">
          <w:delText xml:space="preserve"> Create the requested plot(s) in a new window.  The default is to re-use the currently active window.</w:delText>
        </w:r>
        <w:bookmarkStart w:id="3070" w:name="_Toc482474445"/>
        <w:bookmarkStart w:id="3071" w:name="_Toc482474930"/>
        <w:bookmarkEnd w:id="3070"/>
        <w:bookmarkEnd w:id="3071"/>
      </w:del>
    </w:p>
    <w:p w14:paraId="4B272FE1" w14:textId="0EDDD70D" w:rsidR="005C20E7" w:rsidDel="006C39E2" w:rsidRDefault="005C20E7" w:rsidP="005C20E7">
      <w:pPr>
        <w:pStyle w:val="ListParagraph"/>
        <w:numPr>
          <w:ilvl w:val="0"/>
          <w:numId w:val="26"/>
        </w:numPr>
        <w:rPr>
          <w:del w:id="3072" w:author="Bryan Harter" w:date="2017-05-13T17:23:00Z"/>
        </w:rPr>
      </w:pPr>
      <w:del w:id="3073" w:author="Bryan Harter" w:date="2017-05-13T17:23:00Z">
        <w:r w:rsidRPr="001603CD" w:rsidDel="006C39E2">
          <w:rPr>
            <w:rFonts w:ascii="Monaco" w:hAnsi="Monaco"/>
            <w:b/>
            <w:color w:val="FF0000"/>
            <w:sz w:val="22"/>
            <w:szCs w:val="22"/>
          </w:rPr>
          <w:delText>/debug</w:delText>
        </w:r>
        <w:r w:rsidDel="006C39E2">
          <w:delText>: On error, “stop immediately at the offending statement and print the current program stack.”  I.e., a less graceful but more informative exit from the procedure upon the occasion of an error.</w:delText>
        </w:r>
        <w:bookmarkStart w:id="3074" w:name="_Toc482474446"/>
        <w:bookmarkStart w:id="3075" w:name="_Toc482474931"/>
        <w:bookmarkEnd w:id="3074"/>
        <w:bookmarkEnd w:id="3075"/>
      </w:del>
    </w:p>
    <w:p w14:paraId="64471C3B" w14:textId="15C38213" w:rsidR="005C20E7" w:rsidDel="006C39E2" w:rsidRDefault="005C20E7" w:rsidP="005C20E7">
      <w:pPr>
        <w:pStyle w:val="ListParagraph"/>
        <w:numPr>
          <w:ilvl w:val="0"/>
          <w:numId w:val="26"/>
        </w:numPr>
        <w:rPr>
          <w:del w:id="3076" w:author="Bryan Harter" w:date="2017-05-13T17:23:00Z"/>
        </w:rPr>
      </w:pPr>
      <w:del w:id="3077" w:author="Bryan Harter" w:date="2017-05-13T17:23:00Z">
        <w:r w:rsidRPr="001603CD" w:rsidDel="006C39E2">
          <w:rPr>
            <w:rFonts w:ascii="Monaco" w:hAnsi="Monaco"/>
            <w:b/>
            <w:color w:val="FF0000"/>
            <w:sz w:val="22"/>
            <w:szCs w:val="22"/>
          </w:rPr>
          <w:delText>/help</w:delText>
        </w:r>
        <w:r w:rsidDel="006C39E2">
          <w:delText>: Invoke this list.</w:delText>
        </w:r>
        <w:bookmarkStart w:id="3078" w:name="_Toc482474447"/>
        <w:bookmarkStart w:id="3079" w:name="_Toc482474932"/>
        <w:bookmarkEnd w:id="3078"/>
        <w:bookmarkEnd w:id="3079"/>
      </w:del>
    </w:p>
    <w:p w14:paraId="54A361D9" w14:textId="77777777" w:rsidR="00F207AF" w:rsidRDefault="00F207AF" w:rsidP="00F207AF">
      <w:pPr>
        <w:pStyle w:val="Heading2"/>
      </w:pPr>
      <w:bookmarkStart w:id="3080" w:name="_Toc482474933"/>
      <w:r>
        <w:t>Interpolating Model Results</w:t>
      </w:r>
      <w:bookmarkEnd w:id="3080"/>
    </w:p>
    <w:p w14:paraId="1AED9FA5" w14:textId="3F9F81A0" w:rsidR="00F207AF" w:rsidRDefault="00F207AF" w:rsidP="00F207AF">
      <w:pPr>
        <w:ind w:left="720"/>
      </w:pPr>
      <w:r>
        <w:t>These are procedures that are designed to read in outputs from simulations of the Martian Ionosphere, Exosphere, and Thermosphere, and interpolate them to</w:t>
      </w:r>
      <w:ins w:id="3081" w:author="Bryan Harter" w:date="2017-05-13T20:22:00Z">
        <w:r w:rsidR="00BC74C7">
          <w:t xml:space="preserve"> either</w:t>
        </w:r>
      </w:ins>
      <w:r>
        <w:t xml:space="preserve"> the spacecraft trajectory of a given in-situ key parameter data structure</w:t>
      </w:r>
      <w:ins w:id="3082" w:author="Bryan Harter" w:date="2017-05-13T20:22:00Z">
        <w:r w:rsidR="00BC74C7">
          <w:t>, or a given altitude</w:t>
        </w:r>
      </w:ins>
      <w:r>
        <w:t>.</w:t>
      </w:r>
    </w:p>
    <w:p w14:paraId="29124BC5" w14:textId="77777777" w:rsidR="00F207AF" w:rsidRPr="00DB54D6" w:rsidRDefault="00F207AF" w:rsidP="00F207AF">
      <w:pPr>
        <w:pStyle w:val="Heading3"/>
      </w:pPr>
      <w:bookmarkStart w:id="3083" w:name="_Toc482474934"/>
      <w:r w:rsidRPr="00DB54D6">
        <w:t>mvn_kp_interpol_model</w:t>
      </w:r>
      <w:bookmarkEnd w:id="3083"/>
    </w:p>
    <w:p w14:paraId="3DF17B57" w14:textId="77777777" w:rsidR="00F207AF" w:rsidRPr="00E65F70" w:rsidRDefault="00F207AF" w:rsidP="00F207AF">
      <w:pPr>
        <w:pStyle w:val="Heading4"/>
      </w:pPr>
      <w:r>
        <w:t>Description</w:t>
      </w:r>
    </w:p>
    <w:p w14:paraId="741589FA" w14:textId="3B062F88" w:rsidR="00F207AF" w:rsidRPr="007B2645" w:rsidRDefault="00F207AF" w:rsidP="00F207AF">
      <w:pPr>
        <w:pStyle w:val="ListParagraph"/>
        <w:ind w:left="1080"/>
      </w:pPr>
      <w:r>
        <w:rPr>
          <w:rFonts w:cs="Monaco"/>
        </w:rPr>
        <w:t>Given</w:t>
      </w:r>
      <w:ins w:id="3084" w:author="Bryan Harter" w:date="2017-05-13T20:30:00Z">
        <w:r w:rsidR="006F42B3">
          <w:rPr>
            <w:rFonts w:cs="Monaco"/>
          </w:rPr>
          <w:t xml:space="preserve"> </w:t>
        </w:r>
      </w:ins>
      <w:del w:id="3085" w:author="Bryan Harter" w:date="2017-05-13T20:30:00Z">
        <w:r w:rsidDel="006F42B3">
          <w:rPr>
            <w:rFonts w:cs="Monaco"/>
          </w:rPr>
          <w:delText xml:space="preserve"> </w:delText>
        </w:r>
      </w:del>
      <w:r>
        <w:rPr>
          <w:rFonts w:cs="Monaco"/>
        </w:rPr>
        <w:t xml:space="preserve">the structure containing the model results read in using </w:t>
      </w:r>
      <w:ins w:id="3086" w:author="Kevin McGouldrick" w:date="2015-11-17T13:41:00Z">
        <w:r w:rsidR="0068227E">
          <w:rPr>
            <w:rFonts w:ascii="Monaco" w:hAnsi="Monaco"/>
            <w:b/>
            <w:color w:val="007F7F"/>
            <w:sz w:val="22"/>
            <w:szCs w:val="22"/>
          </w:rPr>
          <w:fldChar w:fldCharType="begin"/>
        </w:r>
        <w:r w:rsidR="0068227E">
          <w:rPr>
            <w:rFonts w:ascii="Monaco" w:hAnsi="Monaco"/>
            <w:b/>
            <w:color w:val="007F7F"/>
            <w:sz w:val="22"/>
            <w:szCs w:val="22"/>
          </w:rPr>
          <w:instrText xml:space="preserve"> HYPERLINK  \l "_mvn_kp_read_model_results" </w:instrText>
        </w:r>
        <w:r w:rsidR="0068227E">
          <w:rPr>
            <w:rFonts w:ascii="Monaco" w:hAnsi="Monaco"/>
            <w:b/>
            <w:color w:val="007F7F"/>
            <w:sz w:val="22"/>
            <w:szCs w:val="22"/>
          </w:rPr>
          <w:fldChar w:fldCharType="separate"/>
        </w:r>
        <w:r w:rsidRPr="0068227E">
          <w:rPr>
            <w:rStyle w:val="Hyperlink"/>
            <w:rFonts w:ascii="Monaco" w:hAnsi="Monaco"/>
            <w:b/>
            <w:sz w:val="22"/>
            <w:szCs w:val="22"/>
          </w:rPr>
          <w:t>mvn_kp_read_model_results</w:t>
        </w:r>
        <w:r w:rsidR="0068227E">
          <w:rPr>
            <w:rFonts w:ascii="Monaco" w:hAnsi="Monaco"/>
            <w:b/>
            <w:color w:val="007F7F"/>
            <w:sz w:val="22"/>
            <w:szCs w:val="22"/>
          </w:rPr>
          <w:fldChar w:fldCharType="end"/>
        </w:r>
      </w:ins>
      <w:r>
        <w:rPr>
          <w:rFonts w:cs="Monaco"/>
        </w:rPr>
        <w:t>, and an in-situ key parameter data structure as input, this procedure produces a data structure containing all of the simulation’s parameters interpolated to their values at the positions (latitude, longitude, altitude) taken from the spacecraft ephemeris.</w:t>
      </w:r>
    </w:p>
    <w:p w14:paraId="795B1FB2" w14:textId="77777777" w:rsidR="00F207AF" w:rsidRPr="00DB54D6" w:rsidRDefault="00F207AF" w:rsidP="00F207AF">
      <w:pPr>
        <w:pStyle w:val="Heading4"/>
      </w:pPr>
      <w:r w:rsidRPr="00DB54D6">
        <w:t>Example Usage</w:t>
      </w:r>
    </w:p>
    <w:p w14:paraId="37DBF4D0" w14:textId="77777777" w:rsidR="00F207AF" w:rsidRPr="00DB54D6" w:rsidRDefault="00F207AF" w:rsidP="00F207AF">
      <w:pPr>
        <w:pStyle w:val="ListParagraph"/>
        <w:numPr>
          <w:ilvl w:val="0"/>
          <w:numId w:val="25"/>
        </w:numPr>
        <w:ind w:left="990" w:hanging="270"/>
      </w:pPr>
      <w:r w:rsidRPr="00DB54D6">
        <w:t>Interpolate all model tracers to the spacecraft trajectory using nearest neighbor interpolation.</w:t>
      </w:r>
    </w:p>
    <w:p w14:paraId="0C4BA0DD" w14:textId="77777777" w:rsidR="00F207AF" w:rsidRPr="00DB54D6" w:rsidRDefault="00F207AF" w:rsidP="00F207AF">
      <w:pPr>
        <w:pStyle w:val="ListParagraph"/>
        <w:ind w:left="990"/>
      </w:pPr>
    </w:p>
    <w:p w14:paraId="4C66F4D5" w14:textId="1F474040" w:rsidR="00F207AF" w:rsidRPr="00DB54D6" w:rsidRDefault="00F207AF" w:rsidP="00F207AF">
      <w:pPr>
        <w:ind w:left="990"/>
        <w:rPr>
          <w:rFonts w:ascii="Monaco" w:hAnsi="Monaco"/>
          <w:color w:val="FF0000"/>
          <w:sz w:val="22"/>
          <w:szCs w:val="22"/>
        </w:rPr>
      </w:pPr>
      <w:del w:id="3087" w:author="Bryan Harter" w:date="2017-05-13T16:55:00Z">
        <w:r w:rsidRPr="006F42B3" w:rsidDel="009F3D8A">
          <w:rPr>
            <w:rFonts w:ascii="Monaco" w:hAnsi="Monaco"/>
            <w:sz w:val="22"/>
            <w:szCs w:val="22"/>
            <w:rPrChange w:id="3088" w:author="Bryan Harter" w:date="2017-05-13T20:32:00Z">
              <w:rPr>
                <w:rFonts w:ascii="Monaco" w:hAnsi="Monaco"/>
                <w:sz w:val="22"/>
                <w:szCs w:val="22"/>
              </w:rPr>
            </w:rPrChange>
          </w:rPr>
          <w:delText>IDL&gt;</w:delText>
        </w:r>
      </w:del>
      <w:ins w:id="3089" w:author="Bryan Harter" w:date="2017-05-13T16:55:00Z">
        <w:r w:rsidR="009F3D8A" w:rsidRPr="006F42B3">
          <w:rPr>
            <w:rFonts w:ascii="Monaco" w:hAnsi="Monaco"/>
            <w:sz w:val="22"/>
            <w:szCs w:val="22"/>
            <w:rPrChange w:id="3090" w:author="Bryan Harter" w:date="2017-05-13T20:32:00Z">
              <w:rPr>
                <w:rFonts w:ascii="Monaco" w:hAnsi="Monaco"/>
                <w:sz w:val="22"/>
                <w:szCs w:val="22"/>
              </w:rPr>
            </w:rPrChange>
          </w:rPr>
          <w:t>&gt;&gt;</w:t>
        </w:r>
      </w:ins>
      <w:r w:rsidRPr="006F42B3">
        <w:rPr>
          <w:rFonts w:ascii="Monaco" w:hAnsi="Monaco"/>
          <w:sz w:val="22"/>
          <w:szCs w:val="22"/>
          <w:rPrChange w:id="3091" w:author="Bryan Harter" w:date="2017-05-13T20:32:00Z">
            <w:rPr>
              <w:rFonts w:ascii="Monaco" w:hAnsi="Monaco"/>
              <w:sz w:val="22"/>
              <w:szCs w:val="22"/>
            </w:rPr>
          </w:rPrChange>
        </w:rPr>
        <w:t xml:space="preserve"> </w:t>
      </w:r>
      <w:ins w:id="3092" w:author="Bryan Harter" w:date="2017-05-13T20:32:00Z">
        <w:r w:rsidR="006F42B3" w:rsidRPr="006F42B3">
          <w:rPr>
            <w:rFonts w:ascii="Consolas" w:hAnsi="Consolas" w:cs="Consolas"/>
            <w:color w:val="000000"/>
            <w:sz w:val="20"/>
            <w:szCs w:val="20"/>
            <w:rPrChange w:id="3093" w:author="Bryan Harter" w:date="2017-05-13T20:32:00Z">
              <w:rPr>
                <w:rFonts w:ascii="Consolas" w:hAnsi="Consolas" w:cs="Consolas"/>
                <w:color w:val="000000"/>
                <w:sz w:val="20"/>
                <w:szCs w:val="20"/>
                <w:highlight w:val="blue"/>
              </w:rPr>
            </w:rPrChange>
          </w:rPr>
          <w:t xml:space="preserve">results = pydivide.mvn_kp_interpol_model(insitu, file = </w:t>
        </w:r>
        <w:r w:rsidR="006F42B3" w:rsidRPr="006F42B3">
          <w:rPr>
            <w:rFonts w:ascii="Consolas" w:hAnsi="Consolas" w:cs="Consolas"/>
            <w:i/>
            <w:iCs/>
            <w:color w:val="00AA00"/>
            <w:sz w:val="20"/>
            <w:szCs w:val="20"/>
            <w:rPrChange w:id="3094" w:author="Bryan Harter" w:date="2017-05-13T20:32:00Z">
              <w:rPr>
                <w:rFonts w:ascii="Consolas" w:hAnsi="Consolas" w:cs="Consolas"/>
                <w:i/>
                <w:iCs/>
                <w:color w:val="00AA00"/>
                <w:sz w:val="20"/>
                <w:szCs w:val="20"/>
                <w:highlight w:val="blue"/>
              </w:rPr>
            </w:rPrChange>
          </w:rPr>
          <w:t>'/path/to/file/Elew_18_06_14_t00600.nc'</w:t>
        </w:r>
        <w:r w:rsidR="006F42B3" w:rsidRPr="006F42B3">
          <w:rPr>
            <w:rFonts w:ascii="Consolas" w:hAnsi="Consolas" w:cs="Consolas"/>
            <w:color w:val="000000"/>
            <w:sz w:val="20"/>
            <w:szCs w:val="20"/>
            <w:rPrChange w:id="3095" w:author="Bryan Harter" w:date="2017-05-13T20:32:00Z">
              <w:rPr>
                <w:rFonts w:ascii="Consolas" w:hAnsi="Consolas" w:cs="Consolas"/>
                <w:color w:val="000000"/>
                <w:sz w:val="20"/>
                <w:szCs w:val="20"/>
                <w:highlight w:val="blue"/>
              </w:rPr>
            </w:rPrChange>
          </w:rPr>
          <w:t>, nearest=</w:t>
        </w:r>
        <w:r w:rsidR="006F42B3" w:rsidRPr="006F42B3">
          <w:rPr>
            <w:rFonts w:ascii="Consolas" w:hAnsi="Consolas" w:cs="Consolas"/>
            <w:color w:val="0000FF"/>
            <w:sz w:val="20"/>
            <w:szCs w:val="20"/>
            <w:rPrChange w:id="3096" w:author="Bryan Harter" w:date="2017-05-13T20:32:00Z">
              <w:rPr>
                <w:rFonts w:ascii="Consolas" w:hAnsi="Consolas" w:cs="Consolas"/>
                <w:color w:val="0000FF"/>
                <w:sz w:val="20"/>
                <w:szCs w:val="20"/>
                <w:highlight w:val="blue"/>
              </w:rPr>
            </w:rPrChange>
          </w:rPr>
          <w:t>True</w:t>
        </w:r>
        <w:r w:rsidR="006F42B3" w:rsidRPr="006F42B3">
          <w:rPr>
            <w:rFonts w:ascii="Consolas" w:hAnsi="Consolas" w:cs="Consolas"/>
            <w:color w:val="000000"/>
            <w:sz w:val="20"/>
            <w:szCs w:val="20"/>
            <w:rPrChange w:id="3097" w:author="Bryan Harter" w:date="2017-05-13T20:32:00Z">
              <w:rPr>
                <w:rFonts w:ascii="Consolas" w:hAnsi="Consolas" w:cs="Consolas"/>
                <w:color w:val="000000"/>
                <w:sz w:val="20"/>
                <w:szCs w:val="20"/>
                <w:highlight w:val="blue"/>
              </w:rPr>
            </w:rPrChange>
          </w:rPr>
          <w:t>)</w:t>
        </w:r>
      </w:ins>
      <w:del w:id="3098" w:author="Bryan Harter" w:date="2017-05-13T20:32:00Z">
        <w:r w:rsidRPr="006F42B3" w:rsidDel="006F42B3">
          <w:rPr>
            <w:rFonts w:ascii="Monaco" w:hAnsi="Monaco"/>
            <w:b/>
            <w:color w:val="007F7F"/>
            <w:sz w:val="22"/>
            <w:szCs w:val="22"/>
            <w:rPrChange w:id="3099" w:author="Bryan Harter" w:date="2017-05-13T20:32:00Z">
              <w:rPr>
                <w:rFonts w:ascii="Monaco" w:hAnsi="Monaco"/>
                <w:b/>
                <w:color w:val="007F7F"/>
                <w:sz w:val="22"/>
                <w:szCs w:val="22"/>
              </w:rPr>
            </w:rPrChange>
          </w:rPr>
          <w:delText>mvn_kp_interpol_model</w:delText>
        </w:r>
        <w:r w:rsidRPr="006F42B3" w:rsidDel="006F42B3">
          <w:rPr>
            <w:rFonts w:ascii="Monaco" w:hAnsi="Monaco"/>
            <w:sz w:val="22"/>
            <w:szCs w:val="22"/>
            <w:rPrChange w:id="3100" w:author="Bryan Harter" w:date="2017-05-13T20:32:00Z">
              <w:rPr>
                <w:rFonts w:ascii="Monaco" w:hAnsi="Monaco"/>
                <w:sz w:val="22"/>
                <w:szCs w:val="22"/>
              </w:rPr>
            </w:rPrChange>
          </w:rPr>
          <w:delText>, kp_data, model_in, output, /nearest_neighbor</w:delText>
        </w:r>
      </w:del>
    </w:p>
    <w:p w14:paraId="24CB7236" w14:textId="77777777" w:rsidR="00F207AF" w:rsidRPr="00DB54D6" w:rsidRDefault="00F207AF" w:rsidP="00F207AF">
      <w:pPr>
        <w:pStyle w:val="Heading4"/>
      </w:pPr>
      <w:r w:rsidRPr="00DB54D6">
        <w:t>Required Arguments</w:t>
      </w:r>
    </w:p>
    <w:p w14:paraId="2BE94B7F" w14:textId="77777777" w:rsidR="00F207AF" w:rsidRPr="00DB54D6" w:rsidRDefault="00F207AF" w:rsidP="00F207AF">
      <w:pPr>
        <w:pStyle w:val="ListParagraph"/>
        <w:ind w:left="1080"/>
      </w:pPr>
      <w:r w:rsidRPr="00DB54D6">
        <w:rPr>
          <w:rFonts w:ascii="Monaco" w:hAnsi="Monaco"/>
          <w:b/>
          <w:color w:val="FF0000"/>
          <w:sz w:val="22"/>
          <w:szCs w:val="22"/>
        </w:rPr>
        <w:t>kp_data</w:t>
      </w:r>
      <w:r w:rsidRPr="00DB54D6">
        <w:t>:</w:t>
      </w:r>
    </w:p>
    <w:p w14:paraId="300224B9" w14:textId="36A828A7" w:rsidR="00F207AF" w:rsidRDefault="00F207AF" w:rsidP="00F207AF">
      <w:pPr>
        <w:pStyle w:val="ListParagraph"/>
        <w:ind w:left="1080"/>
      </w:pPr>
      <w:r w:rsidRPr="00DB54D6">
        <w:t xml:space="preserve">The first argument must be an in-situ key parameter </w:t>
      </w:r>
      <w:ins w:id="3101" w:author="Bryan Harter" w:date="2017-05-13T21:26:00Z">
        <w:r w:rsidR="008105E4">
          <w:t>d</w:t>
        </w:r>
      </w:ins>
      <w:del w:id="3102" w:author="Bryan Harter" w:date="2017-05-13T21:26:00Z">
        <w:r w:rsidRPr="00DB54D6" w:rsidDel="008105E4">
          <w:delText>IDL d</w:delText>
        </w:r>
      </w:del>
      <w:r w:rsidRPr="00DB54D6">
        <w:t xml:space="preserve">ata structure created from </w:t>
      </w:r>
      <w:r w:rsidRPr="00DB54D6">
        <w:rPr>
          <w:rFonts w:ascii="Monaco" w:hAnsi="Monaco"/>
          <w:b/>
          <w:color w:val="007F7F"/>
          <w:sz w:val="22"/>
          <w:szCs w:val="22"/>
        </w:rPr>
        <w:t>mvn_kp_read</w:t>
      </w:r>
      <w:r w:rsidRPr="00DB54D6">
        <w:t xml:space="preserve">, or </w:t>
      </w:r>
      <w:r w:rsidRPr="00DB54D6">
        <w:rPr>
          <w:rFonts w:ascii="Monaco" w:hAnsi="Monaco"/>
          <w:b/>
          <w:color w:val="007F7F"/>
          <w:sz w:val="22"/>
          <w:szCs w:val="22"/>
        </w:rPr>
        <w:t>mvn_kp_insitu_search</w:t>
      </w:r>
      <w:r w:rsidRPr="00DB54D6">
        <w:t>.</w:t>
      </w:r>
    </w:p>
    <w:p w14:paraId="5D47A206" w14:textId="77777777" w:rsidR="00F207AF" w:rsidRPr="00DB54D6" w:rsidRDefault="00F207AF" w:rsidP="00F207AF">
      <w:pPr>
        <w:pStyle w:val="ListParagraph"/>
        <w:ind w:left="1080"/>
      </w:pPr>
    </w:p>
    <w:p w14:paraId="201FB1B3" w14:textId="77777777" w:rsidR="00F207AF" w:rsidRPr="00DB54D6" w:rsidRDefault="00F207AF" w:rsidP="00F207AF">
      <w:pPr>
        <w:pStyle w:val="ListParagraph"/>
        <w:ind w:left="1080"/>
      </w:pPr>
      <w:r w:rsidRPr="001C140E">
        <w:rPr>
          <w:rFonts w:ascii="Monaco" w:hAnsi="Monaco"/>
          <w:b/>
          <w:color w:val="FF0000"/>
          <w:sz w:val="22"/>
          <w:szCs w:val="22"/>
        </w:rPr>
        <w:t>model</w:t>
      </w:r>
      <w:del w:id="3103" w:author="Bryan Harter" w:date="2017-05-13T20:33:00Z">
        <w:r w:rsidRPr="001C140E" w:rsidDel="006F42B3">
          <w:rPr>
            <w:rFonts w:ascii="Monaco" w:hAnsi="Monaco"/>
            <w:b/>
            <w:color w:val="FF0000"/>
            <w:sz w:val="22"/>
            <w:szCs w:val="22"/>
          </w:rPr>
          <w:delText>_in</w:delText>
        </w:r>
      </w:del>
      <w:r w:rsidRPr="00DB54D6">
        <w:t>:</w:t>
      </w:r>
    </w:p>
    <w:p w14:paraId="7AF0DA9E" w14:textId="77777777" w:rsidR="00F207AF" w:rsidRDefault="00F207AF" w:rsidP="00F207AF">
      <w:pPr>
        <w:pStyle w:val="ListParagraph"/>
        <w:ind w:left="1080"/>
      </w:pPr>
      <w:r w:rsidRPr="00DB54D6">
        <w:t>The second argument provides the source of the simulation data to be interpolated to the spacecraft trajectory.</w:t>
      </w:r>
    </w:p>
    <w:p w14:paraId="04FFE141" w14:textId="77777777" w:rsidR="00F207AF" w:rsidRDefault="00F207AF" w:rsidP="00F207AF">
      <w:pPr>
        <w:pStyle w:val="ListParagraph"/>
        <w:ind w:left="1080"/>
        <w:rPr>
          <w:ins w:id="3104" w:author="Bryan Harter" w:date="2017-05-13T20:33:00Z"/>
        </w:rPr>
      </w:pPr>
    </w:p>
    <w:p w14:paraId="42956ECB" w14:textId="32C9EFEF" w:rsidR="006F42B3" w:rsidRPr="00DB54D6" w:rsidRDefault="006F42B3" w:rsidP="006F42B3">
      <w:pPr>
        <w:pStyle w:val="ListParagraph"/>
        <w:ind w:left="1080"/>
        <w:rPr>
          <w:ins w:id="3105" w:author="Bryan Harter" w:date="2017-05-13T20:33:00Z"/>
        </w:rPr>
      </w:pPr>
      <w:ins w:id="3106" w:author="Bryan Harter" w:date="2017-05-13T20:33:00Z">
        <w:r>
          <w:rPr>
            <w:rFonts w:ascii="Monaco" w:hAnsi="Monaco"/>
            <w:b/>
            <w:color w:val="FF0000"/>
            <w:sz w:val="22"/>
            <w:szCs w:val="22"/>
          </w:rPr>
          <w:t>file</w:t>
        </w:r>
        <w:r w:rsidRPr="00DB54D6">
          <w:t>:</w:t>
        </w:r>
      </w:ins>
    </w:p>
    <w:p w14:paraId="6B4C6807" w14:textId="0E719ECE" w:rsidR="006F42B3" w:rsidRDefault="006F42B3" w:rsidP="004161D4">
      <w:pPr>
        <w:pStyle w:val="ListParagraph"/>
        <w:ind w:left="1080"/>
        <w:rPr>
          <w:ins w:id="3107" w:author="Bryan Harter" w:date="2017-05-13T20:34:00Z"/>
        </w:rPr>
        <w:pPrChange w:id="3108" w:author="Bryan Harter" w:date="2017-05-13T20:36:00Z">
          <w:pPr>
            <w:pStyle w:val="ListParagraph"/>
            <w:ind w:left="1080"/>
          </w:pPr>
        </w:pPrChange>
      </w:pPr>
      <w:ins w:id="3109" w:author="Bryan Harter" w:date="2017-05-13T20:33:00Z">
        <w:r>
          <w:t xml:space="preserve">If “model” is not provided, you can provide the full path to a model and the script will read in the model file.  </w:t>
        </w:r>
      </w:ins>
    </w:p>
    <w:p w14:paraId="2D68D660" w14:textId="63A9EFED" w:rsidR="006F42B3" w:rsidRDefault="006F42B3" w:rsidP="006F42B3">
      <w:pPr>
        <w:pStyle w:val="Heading4"/>
        <w:pPrChange w:id="3110" w:author="Bryan Harter" w:date="2017-05-13T20:34:00Z">
          <w:pPr>
            <w:pStyle w:val="ListParagraph"/>
            <w:ind w:left="1080"/>
          </w:pPr>
        </w:pPrChange>
      </w:pPr>
      <w:ins w:id="3111" w:author="Bryan Harter" w:date="2017-05-13T20:34:00Z">
        <w:r w:rsidRPr="00DB54D6">
          <w:t>Re</w:t>
        </w:r>
        <w:r>
          <w:t>turns</w:t>
        </w:r>
      </w:ins>
    </w:p>
    <w:p w14:paraId="677125D8" w14:textId="77777777" w:rsidR="00F207AF" w:rsidRPr="00DB54D6" w:rsidRDefault="00F207AF" w:rsidP="00F207AF">
      <w:pPr>
        <w:pStyle w:val="ListParagraph"/>
        <w:ind w:left="1080"/>
      </w:pPr>
      <w:r w:rsidRPr="001C140E">
        <w:rPr>
          <w:rFonts w:ascii="Monaco" w:hAnsi="Monaco"/>
          <w:b/>
          <w:color w:val="FF0000"/>
          <w:sz w:val="22"/>
          <w:szCs w:val="22"/>
        </w:rPr>
        <w:t>output</w:t>
      </w:r>
      <w:r w:rsidRPr="00DB54D6">
        <w:t>:</w:t>
      </w:r>
    </w:p>
    <w:p w14:paraId="7AC5C840" w14:textId="55F36F80" w:rsidR="00F207AF" w:rsidRPr="00DB54D6" w:rsidRDefault="00F207AF" w:rsidP="00F207AF">
      <w:pPr>
        <w:pStyle w:val="ListParagraph"/>
        <w:ind w:left="1080"/>
      </w:pPr>
      <w:del w:id="3112" w:author="Bryan Harter" w:date="2017-05-13T20:34:00Z">
        <w:r w:rsidDel="006F42B3">
          <w:delText>The thir</w:delText>
        </w:r>
        <w:r w:rsidRPr="00DB54D6" w:rsidDel="006F42B3">
          <w:delText xml:space="preserve">d argument provides the </w:delText>
        </w:r>
        <w:r w:rsidDel="006F42B3">
          <w:delText>destination of the interpolated model results to the spacecraft ephemeris</w:delText>
        </w:r>
        <w:r w:rsidRPr="00DB54D6" w:rsidDel="006F42B3">
          <w:delText>.</w:delText>
        </w:r>
      </w:del>
      <w:ins w:id="3113" w:author="Bryan Harter" w:date="2017-05-13T20:34:00Z">
        <w:r w:rsidR="006F42B3">
          <w:t xml:space="preserve">An array of values with the interpolated values </w:t>
        </w:r>
      </w:ins>
      <w:ins w:id="3114" w:author="Bryan Harter" w:date="2017-05-13T20:35:00Z">
        <w:r w:rsidR="006F42B3">
          <w:t>at each</w:t>
        </w:r>
      </w:ins>
      <w:ins w:id="3115" w:author="Bryan Harter" w:date="2017-05-13T20:34:00Z">
        <w:r w:rsidR="006F42B3">
          <w:t xml:space="preserve"> point</w:t>
        </w:r>
      </w:ins>
    </w:p>
    <w:p w14:paraId="10A037F6" w14:textId="77777777" w:rsidR="00F207AF" w:rsidRPr="00DB54D6" w:rsidRDefault="00F207AF" w:rsidP="00F207AF">
      <w:pPr>
        <w:pStyle w:val="Heading4"/>
      </w:pPr>
      <w:r w:rsidRPr="00DB54D6">
        <w:lastRenderedPageBreak/>
        <w:t>List of all accepted Arguments</w:t>
      </w:r>
    </w:p>
    <w:p w14:paraId="6D8FA3D1" w14:textId="2455576D" w:rsidR="00F207AF" w:rsidRDefault="00F207AF" w:rsidP="00F207AF">
      <w:pPr>
        <w:pStyle w:val="ListParagraph"/>
        <w:numPr>
          <w:ilvl w:val="0"/>
          <w:numId w:val="26"/>
        </w:numPr>
        <w:rPr>
          <w:ins w:id="3116" w:author="Bryan Harter" w:date="2017-05-13T20:37:00Z"/>
        </w:rPr>
      </w:pPr>
      <w:del w:id="3117" w:author="Bryan Harter" w:date="2017-05-13T20:35:00Z">
        <w:r w:rsidRPr="00BB7FBF" w:rsidDel="004161D4">
          <w:rPr>
            <w:rFonts w:ascii="Monaco" w:hAnsi="Monaco"/>
            <w:b/>
            <w:color w:val="FF0000"/>
            <w:sz w:val="22"/>
            <w:szCs w:val="22"/>
          </w:rPr>
          <w:delText>/debug</w:delText>
        </w:r>
      </w:del>
      <w:ins w:id="3118" w:author="Bryan Harter" w:date="2017-05-13T20:35:00Z">
        <w:r w:rsidR="004161D4">
          <w:rPr>
            <w:rFonts w:ascii="Monaco" w:hAnsi="Monaco"/>
            <w:b/>
            <w:color w:val="FF0000"/>
            <w:sz w:val="22"/>
            <w:szCs w:val="22"/>
          </w:rPr>
          <w:t>nearest</w:t>
        </w:r>
      </w:ins>
      <w:r>
        <w:t xml:space="preserve">: </w:t>
      </w:r>
      <w:ins w:id="3119" w:author="Bryan Harter" w:date="2017-05-13T20:35:00Z">
        <w:r w:rsidR="004161D4">
          <w:t xml:space="preserve">Boolean variable.  If set to True, </w:t>
        </w:r>
      </w:ins>
      <w:del w:id="3120" w:author="Bryan Harter" w:date="2017-05-13T20:35:00Z">
        <w:r w:rsidDel="004161D4">
          <w:delText>On error, “stop immediately at the offending statement and print the current program stack.”  I.e., a less graceful but more informative exit from the procedure upon the occasion of an error.</w:delText>
        </w:r>
      </w:del>
      <w:ins w:id="3121" w:author="Bryan Harter" w:date="2017-05-13T20:36:00Z">
        <w:r w:rsidR="004161D4">
          <w:t>i</w:t>
        </w:r>
      </w:ins>
      <w:ins w:id="3122" w:author="Bryan Harter" w:date="2017-05-13T20:35:00Z">
        <w:r w:rsidR="004161D4">
          <w:t>nstead of interpolating the nearby values, it will just return the value of the nearest neighbor point to the spacecraft</w:t>
        </w:r>
      </w:ins>
    </w:p>
    <w:p w14:paraId="7F3DF141" w14:textId="77777777" w:rsidR="004161D4" w:rsidRDefault="004161D4" w:rsidP="004161D4">
      <w:pPr>
        <w:rPr>
          <w:ins w:id="3123" w:author="Bryan Harter" w:date="2017-05-13T20:37:00Z"/>
        </w:rPr>
        <w:pPrChange w:id="3124" w:author="Bryan Harter" w:date="2017-05-13T20:37:00Z">
          <w:pPr>
            <w:pStyle w:val="ListParagraph"/>
            <w:numPr>
              <w:numId w:val="26"/>
            </w:numPr>
            <w:ind w:left="1447" w:hanging="360"/>
          </w:pPr>
        </w:pPrChange>
      </w:pPr>
    </w:p>
    <w:p w14:paraId="5267D25D" w14:textId="7ECB1110" w:rsidR="004161D4" w:rsidRPr="001603E0" w:rsidRDefault="004161D4" w:rsidP="004161D4">
      <w:pPr>
        <w:pStyle w:val="Heading3"/>
        <w:rPr>
          <w:ins w:id="3125" w:author="Bryan Harter" w:date="2017-05-13T20:37:00Z"/>
          <w:rPrChange w:id="3126" w:author="Bryan Harter" w:date="2017-05-13T21:09:00Z">
            <w:rPr>
              <w:ins w:id="3127" w:author="Bryan Harter" w:date="2017-05-13T20:37:00Z"/>
            </w:rPr>
          </w:rPrChange>
        </w:rPr>
      </w:pPr>
      <w:bookmarkStart w:id="3128" w:name="_Toc482474935"/>
      <w:ins w:id="3129" w:author="Bryan Harter" w:date="2017-05-13T20:37:00Z">
        <w:r w:rsidRPr="001603E0">
          <w:rPr>
            <w:rPrChange w:id="3130" w:author="Bryan Harter" w:date="2017-05-13T21:09:00Z">
              <w:rPr/>
            </w:rPrChange>
          </w:rPr>
          <w:t>mvn_kp_</w:t>
        </w:r>
        <w:r w:rsidRPr="001603E0">
          <w:rPr>
            <w:rPrChange w:id="3131" w:author="Bryan Harter" w:date="2017-05-13T21:09:00Z">
              <w:rPr/>
            </w:rPrChange>
          </w:rPr>
          <w:t>create_model_maps</w:t>
        </w:r>
        <w:bookmarkEnd w:id="3128"/>
      </w:ins>
    </w:p>
    <w:p w14:paraId="73FE2800" w14:textId="77777777" w:rsidR="004161D4" w:rsidRPr="001603E0" w:rsidRDefault="004161D4" w:rsidP="004161D4">
      <w:pPr>
        <w:pStyle w:val="Heading4"/>
        <w:rPr>
          <w:ins w:id="3132" w:author="Bryan Harter" w:date="2017-05-13T20:37:00Z"/>
          <w:rPrChange w:id="3133" w:author="Bryan Harter" w:date="2017-05-13T21:09:00Z">
            <w:rPr>
              <w:ins w:id="3134" w:author="Bryan Harter" w:date="2017-05-13T20:37:00Z"/>
            </w:rPr>
          </w:rPrChange>
        </w:rPr>
      </w:pPr>
      <w:ins w:id="3135" w:author="Bryan Harter" w:date="2017-05-13T20:37:00Z">
        <w:r w:rsidRPr="001603E0">
          <w:rPr>
            <w:rPrChange w:id="3136" w:author="Bryan Harter" w:date="2017-05-13T21:09:00Z">
              <w:rPr/>
            </w:rPrChange>
          </w:rPr>
          <w:t>Description</w:t>
        </w:r>
      </w:ins>
    </w:p>
    <w:p w14:paraId="78518F9E" w14:textId="08470004" w:rsidR="004161D4" w:rsidRPr="001603E0" w:rsidRDefault="004161D4" w:rsidP="004161D4">
      <w:pPr>
        <w:pStyle w:val="ListParagraph"/>
        <w:ind w:left="1080"/>
        <w:rPr>
          <w:ins w:id="3137" w:author="Bryan Harter" w:date="2017-05-13T20:37:00Z"/>
          <w:rPrChange w:id="3138" w:author="Bryan Harter" w:date="2017-05-13T21:09:00Z">
            <w:rPr>
              <w:ins w:id="3139" w:author="Bryan Harter" w:date="2017-05-13T20:37:00Z"/>
            </w:rPr>
          </w:rPrChange>
        </w:rPr>
      </w:pPr>
      <w:ins w:id="3140" w:author="Bryan Harter" w:date="2017-05-13T20:37:00Z">
        <w:r w:rsidRPr="001603E0">
          <w:rPr>
            <w:rFonts w:cs="Monaco"/>
            <w:rPrChange w:id="3141" w:author="Bryan Harter" w:date="2017-05-13T21:09:00Z">
              <w:rPr>
                <w:rFonts w:cs="Monaco"/>
              </w:rPr>
            </w:rPrChange>
          </w:rPr>
          <w:t xml:space="preserve">Given </w:t>
        </w:r>
      </w:ins>
      <w:ins w:id="3142" w:author="Bryan Harter" w:date="2017-05-13T20:42:00Z">
        <w:r w:rsidRPr="001603E0">
          <w:rPr>
            <w:rFonts w:cs="Monaco"/>
            <w:rPrChange w:id="3143" w:author="Bryan Harter" w:date="2017-05-13T21:09:00Z">
              <w:rPr>
                <w:rFonts w:cs="Monaco"/>
              </w:rPr>
            </w:rPrChange>
          </w:rPr>
          <w:t>the path to a model f</w:t>
        </w:r>
      </w:ins>
      <w:ins w:id="3144" w:author="Bryan Harter" w:date="2017-05-13T20:37:00Z">
        <w:r w:rsidRPr="001603E0">
          <w:rPr>
            <w:rFonts w:cs="Monaco"/>
            <w:rPrChange w:id="3145" w:author="Bryan Harter" w:date="2017-05-13T21:09:00Z">
              <w:rPr>
                <w:rFonts w:cs="Monaco"/>
              </w:rPr>
            </w:rPrChange>
          </w:rPr>
          <w:t>ile</w:t>
        </w:r>
      </w:ins>
      <w:ins w:id="3146" w:author="Bryan Harter" w:date="2017-05-13T20:42:00Z">
        <w:r w:rsidRPr="001603E0">
          <w:rPr>
            <w:rFonts w:cs="Monaco"/>
            <w:rPrChange w:id="3147" w:author="Bryan Harter" w:date="2017-05-13T21:09:00Z">
              <w:rPr>
                <w:rFonts w:cs="Monaco"/>
              </w:rPr>
            </w:rPrChange>
          </w:rPr>
          <w:t>,</w:t>
        </w:r>
      </w:ins>
      <w:ins w:id="3148" w:author="Bryan Harter" w:date="2017-05-13T20:37:00Z">
        <w:r w:rsidRPr="001603E0">
          <w:rPr>
            <w:rFonts w:cs="Monaco"/>
            <w:rPrChange w:id="3149" w:author="Bryan Harter" w:date="2017-05-13T21:09:00Z">
              <w:rPr>
                <w:rFonts w:cs="Monaco"/>
              </w:rPr>
            </w:rPrChange>
          </w:rPr>
          <w:t xml:space="preserve"> this will generate a png file contour map of a model at a specific altitude.  These maps can be used as a background in the 2D maps described in the next section.  </w:t>
        </w:r>
      </w:ins>
    </w:p>
    <w:p w14:paraId="6BFF97E8" w14:textId="77777777" w:rsidR="004161D4" w:rsidRPr="001603E0" w:rsidRDefault="004161D4" w:rsidP="004161D4">
      <w:pPr>
        <w:pStyle w:val="Heading4"/>
        <w:rPr>
          <w:ins w:id="3150" w:author="Bryan Harter" w:date="2017-05-13T20:37:00Z"/>
          <w:rPrChange w:id="3151" w:author="Bryan Harter" w:date="2017-05-13T21:09:00Z">
            <w:rPr>
              <w:ins w:id="3152" w:author="Bryan Harter" w:date="2017-05-13T20:37:00Z"/>
            </w:rPr>
          </w:rPrChange>
        </w:rPr>
      </w:pPr>
      <w:ins w:id="3153" w:author="Bryan Harter" w:date="2017-05-13T20:37:00Z">
        <w:r w:rsidRPr="001603E0">
          <w:rPr>
            <w:rPrChange w:id="3154" w:author="Bryan Harter" w:date="2017-05-13T21:09:00Z">
              <w:rPr/>
            </w:rPrChange>
          </w:rPr>
          <w:t>Example Usage</w:t>
        </w:r>
      </w:ins>
    </w:p>
    <w:p w14:paraId="477394B2" w14:textId="77777777" w:rsidR="004161D4" w:rsidRPr="001603E0" w:rsidRDefault="004161D4" w:rsidP="004161D4">
      <w:pPr>
        <w:pStyle w:val="ListParagraph"/>
        <w:numPr>
          <w:ilvl w:val="0"/>
          <w:numId w:val="25"/>
        </w:numPr>
        <w:ind w:left="990" w:hanging="270"/>
        <w:rPr>
          <w:ins w:id="3155" w:author="Bryan Harter" w:date="2017-05-13T20:37:00Z"/>
          <w:rPrChange w:id="3156" w:author="Bryan Harter" w:date="2017-05-13T21:09:00Z">
            <w:rPr>
              <w:ins w:id="3157" w:author="Bryan Harter" w:date="2017-05-13T20:37:00Z"/>
            </w:rPr>
          </w:rPrChange>
        </w:rPr>
      </w:pPr>
      <w:ins w:id="3158" w:author="Bryan Harter" w:date="2017-05-13T20:37:00Z">
        <w:r w:rsidRPr="001603E0">
          <w:rPr>
            <w:rPrChange w:id="3159" w:author="Bryan Harter" w:date="2017-05-13T21:09:00Z">
              <w:rPr/>
            </w:rPrChange>
          </w:rPr>
          <w:t>Interpolate all model tracers to the spacecraft trajectory using nearest neighbor interpolation.</w:t>
        </w:r>
      </w:ins>
    </w:p>
    <w:p w14:paraId="381C3C6B" w14:textId="77777777" w:rsidR="004161D4" w:rsidRPr="001603E0" w:rsidRDefault="004161D4" w:rsidP="004161D4">
      <w:pPr>
        <w:pStyle w:val="ListParagraph"/>
        <w:ind w:left="990"/>
        <w:rPr>
          <w:ins w:id="3160" w:author="Bryan Harter" w:date="2017-05-13T20:37:00Z"/>
          <w:rPrChange w:id="3161" w:author="Bryan Harter" w:date="2017-05-13T21:09:00Z">
            <w:rPr>
              <w:ins w:id="3162" w:author="Bryan Harter" w:date="2017-05-13T20:37:00Z"/>
            </w:rPr>
          </w:rPrChange>
        </w:rPr>
      </w:pPr>
    </w:p>
    <w:p w14:paraId="2E46A0DA" w14:textId="1474DB4C" w:rsidR="004161D4" w:rsidRPr="001603E0" w:rsidRDefault="004161D4" w:rsidP="004161D4">
      <w:pPr>
        <w:ind w:left="990"/>
        <w:rPr>
          <w:ins w:id="3163" w:author="Bryan Harter" w:date="2017-05-13T20:37:00Z"/>
          <w:rFonts w:ascii="Monaco" w:hAnsi="Monaco"/>
          <w:color w:val="FF0000"/>
          <w:sz w:val="22"/>
          <w:szCs w:val="22"/>
          <w:rPrChange w:id="3164" w:author="Bryan Harter" w:date="2017-05-13T21:09:00Z">
            <w:rPr>
              <w:ins w:id="3165" w:author="Bryan Harter" w:date="2017-05-13T20:37:00Z"/>
              <w:rFonts w:ascii="Monaco" w:hAnsi="Monaco"/>
              <w:color w:val="FF0000"/>
              <w:sz w:val="22"/>
              <w:szCs w:val="22"/>
            </w:rPr>
          </w:rPrChange>
        </w:rPr>
      </w:pPr>
      <w:ins w:id="3166" w:author="Bryan Harter" w:date="2017-05-13T20:37:00Z">
        <w:r w:rsidRPr="001603E0">
          <w:rPr>
            <w:rFonts w:ascii="Monaco" w:hAnsi="Monaco"/>
            <w:sz w:val="22"/>
            <w:szCs w:val="22"/>
            <w:rPrChange w:id="3167" w:author="Bryan Harter" w:date="2017-05-13T21:09:00Z">
              <w:rPr>
                <w:rFonts w:ascii="Monaco" w:hAnsi="Monaco"/>
                <w:sz w:val="22"/>
                <w:szCs w:val="22"/>
              </w:rPr>
            </w:rPrChange>
          </w:rPr>
          <w:t xml:space="preserve">&gt;&gt; </w:t>
        </w:r>
      </w:ins>
      <w:ins w:id="3168" w:author="Bryan Harter" w:date="2017-05-13T20:38:00Z">
        <w:r w:rsidRPr="001603E0">
          <w:rPr>
            <w:rFonts w:ascii="Consolas" w:hAnsi="Consolas" w:cs="Consolas"/>
            <w:color w:val="000000"/>
            <w:sz w:val="20"/>
            <w:szCs w:val="20"/>
            <w:rPrChange w:id="3169" w:author="Bryan Harter" w:date="2017-05-13T21:09:00Z">
              <w:rPr>
                <w:rFonts w:ascii="Consolas" w:hAnsi="Consolas" w:cs="Consolas"/>
                <w:color w:val="000000"/>
                <w:sz w:val="20"/>
                <w:szCs w:val="20"/>
                <w:highlight w:val="blue"/>
              </w:rPr>
            </w:rPrChange>
          </w:rPr>
          <w:t>pydivide.mvn_kp_create_model_maps(altitude=</w:t>
        </w:r>
        <w:r w:rsidRPr="001603E0">
          <w:rPr>
            <w:rFonts w:ascii="Consolas" w:hAnsi="Consolas" w:cs="Consolas"/>
            <w:color w:val="800000"/>
            <w:sz w:val="20"/>
            <w:szCs w:val="20"/>
            <w:rPrChange w:id="3170" w:author="Bryan Harter" w:date="2017-05-13T21:09:00Z">
              <w:rPr>
                <w:rFonts w:ascii="Consolas" w:hAnsi="Consolas" w:cs="Consolas"/>
                <w:color w:val="800000"/>
                <w:sz w:val="20"/>
                <w:szCs w:val="20"/>
                <w:highlight w:val="blue"/>
              </w:rPr>
            </w:rPrChange>
          </w:rPr>
          <w:t>170</w:t>
        </w:r>
        <w:r w:rsidRPr="001603E0">
          <w:rPr>
            <w:rFonts w:ascii="Consolas" w:hAnsi="Consolas" w:cs="Consolas"/>
            <w:color w:val="000000"/>
            <w:sz w:val="20"/>
            <w:szCs w:val="20"/>
            <w:rPrChange w:id="3171" w:author="Bryan Harter" w:date="2017-05-13T21:09:00Z">
              <w:rPr>
                <w:rFonts w:ascii="Consolas" w:hAnsi="Consolas" w:cs="Consolas"/>
                <w:color w:val="000000"/>
                <w:sz w:val="20"/>
                <w:szCs w:val="20"/>
                <w:highlight w:val="blue"/>
              </w:rPr>
            </w:rPrChange>
          </w:rPr>
          <w:t xml:space="preserve">, file = </w:t>
        </w:r>
        <w:r w:rsidRPr="001603E0">
          <w:rPr>
            <w:rFonts w:ascii="Consolas" w:hAnsi="Consolas" w:cs="Consolas"/>
            <w:i/>
            <w:iCs/>
            <w:color w:val="00AA00"/>
            <w:sz w:val="20"/>
            <w:szCs w:val="20"/>
            <w:rPrChange w:id="3172" w:author="Bryan Harter" w:date="2017-05-13T21:09:00Z">
              <w:rPr>
                <w:rFonts w:ascii="Consolas" w:hAnsi="Consolas" w:cs="Consolas"/>
                <w:i/>
                <w:iCs/>
                <w:color w:val="00AA00"/>
                <w:sz w:val="20"/>
                <w:szCs w:val="20"/>
                <w:highlight w:val="blue"/>
              </w:rPr>
            </w:rPrChange>
          </w:rPr>
          <w:t>'</w:t>
        </w:r>
      </w:ins>
      <w:ins w:id="3173" w:author="Bryan Harter" w:date="2017-05-13T20:39:00Z">
        <w:r w:rsidRPr="001603E0">
          <w:rPr>
            <w:rFonts w:ascii="Consolas" w:hAnsi="Consolas" w:cs="Consolas"/>
            <w:i/>
            <w:iCs/>
            <w:color w:val="00AA00"/>
            <w:sz w:val="20"/>
            <w:szCs w:val="20"/>
            <w:rPrChange w:id="3174" w:author="Bryan Harter" w:date="2017-05-13T21:09:00Z">
              <w:rPr>
                <w:rFonts w:ascii="Consolas" w:hAnsi="Consolas" w:cs="Consolas"/>
                <w:i/>
                <w:iCs/>
                <w:color w:val="00AA00"/>
                <w:sz w:val="20"/>
                <w:szCs w:val="20"/>
                <w:highlight w:val="blue"/>
              </w:rPr>
            </w:rPrChange>
          </w:rPr>
          <w:t>/path/to/file</w:t>
        </w:r>
      </w:ins>
      <w:ins w:id="3175" w:author="Bryan Harter" w:date="2017-05-13T20:38:00Z">
        <w:r w:rsidRPr="001603E0">
          <w:rPr>
            <w:rFonts w:ascii="Consolas" w:hAnsi="Consolas" w:cs="Consolas"/>
            <w:i/>
            <w:iCs/>
            <w:color w:val="00AA00"/>
            <w:sz w:val="20"/>
            <w:szCs w:val="20"/>
            <w:rPrChange w:id="3176" w:author="Bryan Harter" w:date="2017-05-13T21:09:00Z">
              <w:rPr>
                <w:rFonts w:ascii="Consolas" w:hAnsi="Consolas" w:cs="Consolas"/>
                <w:i/>
                <w:iCs/>
                <w:color w:val="00AA00"/>
                <w:sz w:val="20"/>
                <w:szCs w:val="20"/>
                <w:highlight w:val="blue"/>
              </w:rPr>
            </w:rPrChange>
          </w:rPr>
          <w:t>/MGITM_LS090_F070_150812.nc'</w:t>
        </w:r>
        <w:r w:rsidRPr="001603E0">
          <w:rPr>
            <w:rFonts w:ascii="Consolas" w:hAnsi="Consolas" w:cs="Consolas"/>
            <w:color w:val="000000"/>
            <w:sz w:val="20"/>
            <w:szCs w:val="20"/>
            <w:rPrChange w:id="3177" w:author="Bryan Harter" w:date="2017-05-13T21:09:00Z">
              <w:rPr>
                <w:rFonts w:ascii="Consolas" w:hAnsi="Consolas" w:cs="Consolas"/>
                <w:color w:val="000000"/>
                <w:sz w:val="20"/>
                <w:szCs w:val="20"/>
                <w:highlight w:val="blue"/>
              </w:rPr>
            </w:rPrChange>
          </w:rPr>
          <w:t>)</w:t>
        </w:r>
      </w:ins>
    </w:p>
    <w:p w14:paraId="669585B6" w14:textId="77777777" w:rsidR="004161D4" w:rsidRPr="001603E0" w:rsidRDefault="004161D4" w:rsidP="004161D4">
      <w:pPr>
        <w:pStyle w:val="Heading4"/>
        <w:rPr>
          <w:ins w:id="3178" w:author="Bryan Harter" w:date="2017-05-13T20:37:00Z"/>
          <w:rPrChange w:id="3179" w:author="Bryan Harter" w:date="2017-05-13T21:09:00Z">
            <w:rPr>
              <w:ins w:id="3180" w:author="Bryan Harter" w:date="2017-05-13T20:37:00Z"/>
            </w:rPr>
          </w:rPrChange>
        </w:rPr>
      </w:pPr>
      <w:ins w:id="3181" w:author="Bryan Harter" w:date="2017-05-13T20:37:00Z">
        <w:r w:rsidRPr="001603E0">
          <w:rPr>
            <w:rPrChange w:id="3182" w:author="Bryan Harter" w:date="2017-05-13T21:09:00Z">
              <w:rPr/>
            </w:rPrChange>
          </w:rPr>
          <w:t>Required Arguments</w:t>
        </w:r>
      </w:ins>
    </w:p>
    <w:p w14:paraId="11379201" w14:textId="225F3EDE" w:rsidR="004161D4" w:rsidRPr="001603E0" w:rsidRDefault="004161D4" w:rsidP="004161D4">
      <w:pPr>
        <w:pStyle w:val="ListParagraph"/>
        <w:ind w:left="1080"/>
        <w:rPr>
          <w:ins w:id="3183" w:author="Bryan Harter" w:date="2017-05-13T20:37:00Z"/>
          <w:rPrChange w:id="3184" w:author="Bryan Harter" w:date="2017-05-13T21:09:00Z">
            <w:rPr>
              <w:ins w:id="3185" w:author="Bryan Harter" w:date="2017-05-13T20:37:00Z"/>
            </w:rPr>
          </w:rPrChange>
        </w:rPr>
      </w:pPr>
      <w:ins w:id="3186" w:author="Bryan Harter" w:date="2017-05-13T20:39:00Z">
        <w:r w:rsidRPr="001603E0">
          <w:rPr>
            <w:rFonts w:ascii="Monaco" w:hAnsi="Monaco"/>
            <w:b/>
            <w:color w:val="FF0000"/>
            <w:sz w:val="22"/>
            <w:szCs w:val="22"/>
            <w:rPrChange w:id="3187" w:author="Bryan Harter" w:date="2017-05-13T21:09:00Z">
              <w:rPr>
                <w:rFonts w:ascii="Monaco" w:hAnsi="Monaco"/>
                <w:b/>
                <w:color w:val="FF0000"/>
                <w:sz w:val="22"/>
                <w:szCs w:val="22"/>
              </w:rPr>
            </w:rPrChange>
          </w:rPr>
          <w:t>altitude</w:t>
        </w:r>
      </w:ins>
      <w:ins w:id="3188" w:author="Bryan Harter" w:date="2017-05-13T20:37:00Z">
        <w:r w:rsidRPr="001603E0">
          <w:rPr>
            <w:rPrChange w:id="3189" w:author="Bryan Harter" w:date="2017-05-13T21:09:00Z">
              <w:rPr/>
            </w:rPrChange>
          </w:rPr>
          <w:t>:</w:t>
        </w:r>
      </w:ins>
    </w:p>
    <w:p w14:paraId="1BE8DFA5" w14:textId="7826E151" w:rsidR="004161D4" w:rsidRPr="001603E0" w:rsidRDefault="004161D4" w:rsidP="004161D4">
      <w:pPr>
        <w:pStyle w:val="ListParagraph"/>
        <w:ind w:left="1080"/>
        <w:rPr>
          <w:ins w:id="3190" w:author="Bryan Harter" w:date="2017-05-13T20:37:00Z"/>
          <w:rPrChange w:id="3191" w:author="Bryan Harter" w:date="2017-05-13T21:09:00Z">
            <w:rPr>
              <w:ins w:id="3192" w:author="Bryan Harter" w:date="2017-05-13T20:37:00Z"/>
            </w:rPr>
          </w:rPrChange>
        </w:rPr>
      </w:pPr>
      <w:ins w:id="3193" w:author="Bryan Harter" w:date="2017-05-13T20:37:00Z">
        <w:r w:rsidRPr="001603E0">
          <w:rPr>
            <w:rPrChange w:id="3194" w:author="Bryan Harter" w:date="2017-05-13T21:09:00Z">
              <w:rPr/>
            </w:rPrChange>
          </w:rPr>
          <w:t xml:space="preserve">The </w:t>
        </w:r>
      </w:ins>
      <w:ins w:id="3195" w:author="Bryan Harter" w:date="2017-05-13T20:39:00Z">
        <w:r w:rsidRPr="001603E0">
          <w:rPr>
            <w:rPrChange w:id="3196" w:author="Bryan Harter" w:date="2017-05-13T21:09:00Z">
              <w:rPr/>
            </w:rPrChange>
          </w:rPr>
          <w:t>altitude of output map</w:t>
        </w:r>
      </w:ins>
    </w:p>
    <w:p w14:paraId="3852B590" w14:textId="77777777" w:rsidR="004161D4" w:rsidRPr="001603E0" w:rsidRDefault="004161D4" w:rsidP="004161D4">
      <w:pPr>
        <w:rPr>
          <w:ins w:id="3197" w:author="Bryan Harter" w:date="2017-05-13T20:37:00Z"/>
          <w:rPrChange w:id="3198" w:author="Bryan Harter" w:date="2017-05-13T21:09:00Z">
            <w:rPr>
              <w:ins w:id="3199" w:author="Bryan Harter" w:date="2017-05-13T20:37:00Z"/>
            </w:rPr>
          </w:rPrChange>
        </w:rPr>
        <w:pPrChange w:id="3200" w:author="Bryan Harter" w:date="2017-05-13T20:42:00Z">
          <w:pPr>
            <w:pStyle w:val="ListParagraph"/>
            <w:ind w:left="1080"/>
          </w:pPr>
        </w:pPrChange>
      </w:pPr>
    </w:p>
    <w:p w14:paraId="580C245C" w14:textId="77777777" w:rsidR="004161D4" w:rsidRPr="001603E0" w:rsidRDefault="004161D4" w:rsidP="004161D4">
      <w:pPr>
        <w:pStyle w:val="ListParagraph"/>
        <w:ind w:left="1080"/>
        <w:rPr>
          <w:ins w:id="3201" w:author="Bryan Harter" w:date="2017-05-13T20:37:00Z"/>
          <w:rPrChange w:id="3202" w:author="Bryan Harter" w:date="2017-05-13T21:09:00Z">
            <w:rPr>
              <w:ins w:id="3203" w:author="Bryan Harter" w:date="2017-05-13T20:37:00Z"/>
            </w:rPr>
          </w:rPrChange>
        </w:rPr>
      </w:pPr>
      <w:ins w:id="3204" w:author="Bryan Harter" w:date="2017-05-13T20:37:00Z">
        <w:r w:rsidRPr="001603E0">
          <w:rPr>
            <w:rFonts w:ascii="Monaco" w:hAnsi="Monaco"/>
            <w:b/>
            <w:color w:val="FF0000"/>
            <w:sz w:val="22"/>
            <w:szCs w:val="22"/>
            <w:rPrChange w:id="3205" w:author="Bryan Harter" w:date="2017-05-13T21:09:00Z">
              <w:rPr>
                <w:rFonts w:ascii="Monaco" w:hAnsi="Monaco"/>
                <w:b/>
                <w:color w:val="FF0000"/>
                <w:sz w:val="22"/>
                <w:szCs w:val="22"/>
              </w:rPr>
            </w:rPrChange>
          </w:rPr>
          <w:t>file</w:t>
        </w:r>
        <w:r w:rsidRPr="001603E0">
          <w:rPr>
            <w:rPrChange w:id="3206" w:author="Bryan Harter" w:date="2017-05-13T21:09:00Z">
              <w:rPr/>
            </w:rPrChange>
          </w:rPr>
          <w:t>:</w:t>
        </w:r>
      </w:ins>
    </w:p>
    <w:p w14:paraId="64DBCF76" w14:textId="77777777" w:rsidR="004161D4" w:rsidRPr="001603E0" w:rsidRDefault="004161D4" w:rsidP="004161D4">
      <w:pPr>
        <w:pStyle w:val="ListParagraph"/>
        <w:ind w:left="1080"/>
        <w:rPr>
          <w:ins w:id="3207" w:author="Bryan Harter" w:date="2017-05-13T20:37:00Z"/>
          <w:rPrChange w:id="3208" w:author="Bryan Harter" w:date="2017-05-13T21:09:00Z">
            <w:rPr>
              <w:ins w:id="3209" w:author="Bryan Harter" w:date="2017-05-13T20:37:00Z"/>
            </w:rPr>
          </w:rPrChange>
        </w:rPr>
      </w:pPr>
      <w:ins w:id="3210" w:author="Bryan Harter" w:date="2017-05-13T20:37:00Z">
        <w:r w:rsidRPr="001603E0">
          <w:rPr>
            <w:rPrChange w:id="3211" w:author="Bryan Harter" w:date="2017-05-13T21:09:00Z">
              <w:rPr/>
            </w:rPrChange>
          </w:rPr>
          <w:t xml:space="preserve">If “model” is not provided, you can provide the full path to a model and the script will read in the model file.  </w:t>
        </w:r>
      </w:ins>
    </w:p>
    <w:p w14:paraId="5FB2CD3D" w14:textId="77777777" w:rsidR="004161D4" w:rsidRPr="001603E0" w:rsidRDefault="004161D4" w:rsidP="004161D4">
      <w:pPr>
        <w:pStyle w:val="Heading4"/>
        <w:rPr>
          <w:ins w:id="3212" w:author="Bryan Harter" w:date="2017-05-13T20:37:00Z"/>
          <w:rPrChange w:id="3213" w:author="Bryan Harter" w:date="2017-05-13T21:09:00Z">
            <w:rPr>
              <w:ins w:id="3214" w:author="Bryan Harter" w:date="2017-05-13T20:37:00Z"/>
            </w:rPr>
          </w:rPrChange>
        </w:rPr>
      </w:pPr>
      <w:ins w:id="3215" w:author="Bryan Harter" w:date="2017-05-13T20:37:00Z">
        <w:r w:rsidRPr="001603E0">
          <w:rPr>
            <w:rPrChange w:id="3216" w:author="Bryan Harter" w:date="2017-05-13T21:09:00Z">
              <w:rPr/>
            </w:rPrChange>
          </w:rPr>
          <w:t>Returns</w:t>
        </w:r>
      </w:ins>
    </w:p>
    <w:p w14:paraId="4F265967" w14:textId="38BF9689" w:rsidR="004161D4" w:rsidRPr="001603E0" w:rsidRDefault="004161D4" w:rsidP="004161D4">
      <w:pPr>
        <w:pStyle w:val="ListParagraph"/>
        <w:ind w:left="1080"/>
        <w:rPr>
          <w:ins w:id="3217" w:author="Bryan Harter" w:date="2017-05-13T20:37:00Z"/>
          <w:rPrChange w:id="3218" w:author="Bryan Harter" w:date="2017-05-13T21:09:00Z">
            <w:rPr>
              <w:ins w:id="3219" w:author="Bryan Harter" w:date="2017-05-13T20:37:00Z"/>
            </w:rPr>
          </w:rPrChange>
        </w:rPr>
      </w:pPr>
      <w:ins w:id="3220" w:author="Bryan Harter" w:date="2017-05-13T20:40:00Z">
        <w:r w:rsidRPr="001603E0">
          <w:rPr>
            <w:rPrChange w:id="3221" w:author="Bryan Harter" w:date="2017-05-13T21:09:00Z">
              <w:rPr/>
            </w:rPrChange>
          </w:rPr>
          <w:t xml:space="preserve">A png file will be created in the same directory as the model file provided to the function.  </w:t>
        </w:r>
      </w:ins>
    </w:p>
    <w:p w14:paraId="0D409D96" w14:textId="77777777" w:rsidR="004161D4" w:rsidRPr="001603E0" w:rsidRDefault="004161D4" w:rsidP="004161D4">
      <w:pPr>
        <w:pStyle w:val="Heading4"/>
        <w:rPr>
          <w:ins w:id="3222" w:author="Bryan Harter" w:date="2017-05-13T20:37:00Z"/>
          <w:rPrChange w:id="3223" w:author="Bryan Harter" w:date="2017-05-13T21:09:00Z">
            <w:rPr>
              <w:ins w:id="3224" w:author="Bryan Harter" w:date="2017-05-13T20:37:00Z"/>
            </w:rPr>
          </w:rPrChange>
        </w:rPr>
      </w:pPr>
      <w:ins w:id="3225" w:author="Bryan Harter" w:date="2017-05-13T20:37:00Z">
        <w:r w:rsidRPr="001603E0">
          <w:rPr>
            <w:rPrChange w:id="3226" w:author="Bryan Harter" w:date="2017-05-13T21:09:00Z">
              <w:rPr/>
            </w:rPrChange>
          </w:rPr>
          <w:t>List of all accepted Arguments</w:t>
        </w:r>
      </w:ins>
    </w:p>
    <w:p w14:paraId="02EA3CD1" w14:textId="6012D6BB" w:rsidR="004161D4" w:rsidRPr="001603E0" w:rsidRDefault="004161D4" w:rsidP="004161D4">
      <w:pPr>
        <w:pStyle w:val="ListParagraph"/>
        <w:numPr>
          <w:ilvl w:val="0"/>
          <w:numId w:val="26"/>
        </w:numPr>
        <w:rPr>
          <w:ins w:id="3227" w:author="Bryan Harter" w:date="2017-05-13T21:07:00Z"/>
          <w:rPrChange w:id="3228" w:author="Bryan Harter" w:date="2017-05-13T21:09:00Z">
            <w:rPr>
              <w:ins w:id="3229" w:author="Bryan Harter" w:date="2017-05-13T21:07:00Z"/>
            </w:rPr>
          </w:rPrChange>
        </w:rPr>
      </w:pPr>
      <w:ins w:id="3230" w:author="Bryan Harter" w:date="2017-05-13T20:37:00Z">
        <w:r w:rsidRPr="001603E0">
          <w:rPr>
            <w:rFonts w:ascii="Monaco" w:hAnsi="Monaco"/>
            <w:b/>
            <w:color w:val="FF0000"/>
            <w:sz w:val="22"/>
            <w:szCs w:val="22"/>
            <w:rPrChange w:id="3231" w:author="Bryan Harter" w:date="2017-05-13T21:09:00Z">
              <w:rPr>
                <w:rFonts w:ascii="Monaco" w:hAnsi="Monaco"/>
                <w:b/>
                <w:color w:val="FF0000"/>
                <w:sz w:val="22"/>
                <w:szCs w:val="22"/>
              </w:rPr>
            </w:rPrChange>
          </w:rPr>
          <w:t>nearest</w:t>
        </w:r>
        <w:r w:rsidRPr="001603E0">
          <w:rPr>
            <w:rPrChange w:id="3232" w:author="Bryan Harter" w:date="2017-05-13T21:09:00Z">
              <w:rPr/>
            </w:rPrChange>
          </w:rPr>
          <w:t>: Boolean variable.  If set to True, instead of interpolating the nearby values, it will just return the val</w:t>
        </w:r>
        <w:r w:rsidR="001603E0" w:rsidRPr="001603E0">
          <w:rPr>
            <w:rPrChange w:id="3233" w:author="Bryan Harter" w:date="2017-05-13T21:09:00Z">
              <w:rPr/>
            </w:rPrChange>
          </w:rPr>
          <w:t>ue of the nearest neighbor altitude</w:t>
        </w:r>
      </w:ins>
      <w:ins w:id="3234" w:author="Bryan Harter" w:date="2017-05-13T21:07:00Z">
        <w:r w:rsidR="001603E0" w:rsidRPr="001603E0">
          <w:rPr>
            <w:rPrChange w:id="3235" w:author="Bryan Harter" w:date="2017-05-13T21:09:00Z">
              <w:rPr/>
            </w:rPrChange>
          </w:rPr>
          <w:t>.</w:t>
        </w:r>
      </w:ins>
    </w:p>
    <w:p w14:paraId="71EAF8D8" w14:textId="2907F7C9" w:rsidR="001603E0" w:rsidRPr="001603E0" w:rsidRDefault="001603E0" w:rsidP="004161D4">
      <w:pPr>
        <w:pStyle w:val="ListParagraph"/>
        <w:numPr>
          <w:ilvl w:val="0"/>
          <w:numId w:val="26"/>
        </w:numPr>
        <w:rPr>
          <w:ins w:id="3236" w:author="Bryan Harter" w:date="2017-05-13T21:08:00Z"/>
          <w:rPrChange w:id="3237" w:author="Bryan Harter" w:date="2017-05-13T21:09:00Z">
            <w:rPr>
              <w:ins w:id="3238" w:author="Bryan Harter" w:date="2017-05-13T21:08:00Z"/>
            </w:rPr>
          </w:rPrChange>
        </w:rPr>
      </w:pPr>
      <w:ins w:id="3239" w:author="Bryan Harter" w:date="2017-05-13T21:07:00Z">
        <w:r w:rsidRPr="001603E0">
          <w:rPr>
            <w:rFonts w:ascii="Monaco" w:hAnsi="Monaco"/>
            <w:b/>
            <w:color w:val="FF0000"/>
            <w:sz w:val="22"/>
            <w:szCs w:val="22"/>
            <w:rPrChange w:id="3240" w:author="Bryan Harter" w:date="2017-05-13T21:09:00Z">
              <w:rPr>
                <w:rFonts w:ascii="Monaco" w:hAnsi="Monaco"/>
                <w:b/>
                <w:color w:val="FF0000"/>
                <w:sz w:val="22"/>
                <w:szCs w:val="22"/>
              </w:rPr>
            </w:rPrChange>
          </w:rPr>
          <w:t>linear</w:t>
        </w:r>
        <w:r w:rsidRPr="001603E0">
          <w:rPr>
            <w:rPrChange w:id="3241" w:author="Bryan Harter" w:date="2017-05-13T21:09:00Z">
              <w:rPr>
                <w:rFonts w:ascii="Monaco" w:hAnsi="Monaco"/>
                <w:b/>
                <w:color w:val="FF0000"/>
                <w:sz w:val="22"/>
                <w:szCs w:val="22"/>
              </w:rPr>
            </w:rPrChange>
          </w:rPr>
          <w:t>:</w:t>
        </w:r>
        <w:r w:rsidRPr="001603E0">
          <w:rPr>
            <w:rPrChange w:id="3242" w:author="Bryan Harter" w:date="2017-05-13T21:09:00Z">
              <w:rPr/>
            </w:rPrChange>
          </w:rPr>
          <w:t xml:space="preserve"> Boolean variable.  If set to True, will perform a simple linear interpolation between two altitude layers.  Default is True.</w:t>
        </w:r>
      </w:ins>
    </w:p>
    <w:p w14:paraId="4DC4A018" w14:textId="12813F7A" w:rsidR="001603E0" w:rsidRPr="001603E0" w:rsidRDefault="001603E0" w:rsidP="004161D4">
      <w:pPr>
        <w:pStyle w:val="ListParagraph"/>
        <w:numPr>
          <w:ilvl w:val="0"/>
          <w:numId w:val="26"/>
        </w:numPr>
        <w:rPr>
          <w:ins w:id="3243" w:author="Bryan Harter" w:date="2017-05-13T21:08:00Z"/>
          <w:rPrChange w:id="3244" w:author="Bryan Harter" w:date="2017-05-13T21:09:00Z">
            <w:rPr>
              <w:ins w:id="3245" w:author="Bryan Harter" w:date="2017-05-13T21:08:00Z"/>
            </w:rPr>
          </w:rPrChange>
        </w:rPr>
      </w:pPr>
      <w:ins w:id="3246" w:author="Bryan Harter" w:date="2017-05-13T21:08:00Z">
        <w:r w:rsidRPr="001603E0">
          <w:rPr>
            <w:rFonts w:ascii="Monaco" w:hAnsi="Monaco"/>
            <w:b/>
            <w:color w:val="FF0000"/>
            <w:sz w:val="22"/>
            <w:szCs w:val="22"/>
            <w:rPrChange w:id="3247" w:author="Bryan Harter" w:date="2017-05-13T21:09:00Z">
              <w:rPr>
                <w:rFonts w:ascii="Monaco" w:hAnsi="Monaco"/>
                <w:b/>
                <w:color w:val="FF0000"/>
                <w:sz w:val="22"/>
                <w:szCs w:val="22"/>
              </w:rPr>
            </w:rPrChange>
          </w:rPr>
          <w:t>transparency</w:t>
        </w:r>
        <w:r w:rsidRPr="001603E0">
          <w:rPr>
            <w:rPrChange w:id="3248" w:author="Bryan Harter" w:date="2017-05-13T21:09:00Z">
              <w:rPr>
                <w:rFonts w:ascii="Monaco" w:hAnsi="Monaco"/>
                <w:b/>
                <w:color w:val="FF0000"/>
                <w:sz w:val="22"/>
                <w:szCs w:val="22"/>
              </w:rPr>
            </w:rPrChange>
          </w:rPr>
          <w:t>:</w:t>
        </w:r>
        <w:r w:rsidRPr="001603E0">
          <w:rPr>
            <w:rPrChange w:id="3249" w:author="Bryan Harter" w:date="2017-05-13T21:09:00Z">
              <w:rPr/>
            </w:rPrChange>
          </w:rPr>
          <w:t xml:space="preserve"> Numerical value between zero and one.  Zero is a completely transparent map.  </w:t>
        </w:r>
      </w:ins>
    </w:p>
    <w:p w14:paraId="328DDBDC" w14:textId="29CA2A52" w:rsidR="001603E0" w:rsidRPr="001603E0" w:rsidRDefault="001603E0" w:rsidP="004161D4">
      <w:pPr>
        <w:pStyle w:val="ListParagraph"/>
        <w:numPr>
          <w:ilvl w:val="0"/>
          <w:numId w:val="26"/>
        </w:numPr>
        <w:rPr>
          <w:ins w:id="3250" w:author="Bryan Harter" w:date="2017-05-13T21:10:00Z"/>
          <w:rPrChange w:id="3251" w:author="Bryan Harter" w:date="2017-05-13T21:10:00Z">
            <w:rPr>
              <w:ins w:id="3252" w:author="Bryan Harter" w:date="2017-05-13T21:10:00Z"/>
              <w:rFonts w:ascii="Consolas" w:hAnsi="Consolas" w:cs="Consolas"/>
              <w:sz w:val="20"/>
              <w:szCs w:val="20"/>
            </w:rPr>
          </w:rPrChange>
        </w:rPr>
      </w:pPr>
      <w:ins w:id="3253" w:author="Bryan Harter" w:date="2017-05-13T21:08:00Z">
        <w:r w:rsidRPr="001603E0">
          <w:rPr>
            <w:rFonts w:ascii="Monaco" w:hAnsi="Monaco"/>
            <w:b/>
            <w:color w:val="FF0000"/>
            <w:sz w:val="22"/>
            <w:szCs w:val="22"/>
            <w:rPrChange w:id="3254" w:author="Bryan Harter" w:date="2017-05-13T21:09:00Z">
              <w:rPr>
                <w:rFonts w:ascii="Monaco" w:hAnsi="Monaco"/>
                <w:b/>
                <w:color w:val="FF0000"/>
                <w:sz w:val="22"/>
                <w:szCs w:val="22"/>
              </w:rPr>
            </w:rPrChange>
          </w:rPr>
          <w:t>ct</w:t>
        </w:r>
        <w:r w:rsidRPr="001603E0">
          <w:rPr>
            <w:rPrChange w:id="3255" w:author="Bryan Harter" w:date="2017-05-13T21:09:00Z">
              <w:rPr>
                <w:rFonts w:ascii="Monaco" w:hAnsi="Monaco"/>
                <w:b/>
                <w:color w:val="FF0000"/>
                <w:sz w:val="22"/>
                <w:szCs w:val="22"/>
              </w:rPr>
            </w:rPrChange>
          </w:rPr>
          <w:t>:</w:t>
        </w:r>
        <w:r w:rsidRPr="001603E0">
          <w:rPr>
            <w:rPrChange w:id="3256" w:author="Bryan Harter" w:date="2017-05-13T21:09:00Z">
              <w:rPr/>
            </w:rPrChange>
          </w:rPr>
          <w:t xml:space="preserve"> </w:t>
        </w:r>
      </w:ins>
      <w:ins w:id="3257" w:author="Bryan Harter" w:date="2017-05-13T21:09:00Z">
        <w:r w:rsidRPr="001603E0">
          <w:rPr>
            <w:rPrChange w:id="3258" w:author="Bryan Harter" w:date="2017-05-13T21:09:00Z">
              <w:rPr/>
            </w:rPrChange>
          </w:rPr>
          <w:t>A string variable that s</w:t>
        </w:r>
      </w:ins>
      <w:ins w:id="3259" w:author="Bryan Harter" w:date="2017-05-13T21:08:00Z">
        <w:r w:rsidRPr="001603E0">
          <w:rPr>
            <w:rPrChange w:id="3260" w:author="Bryan Harter" w:date="2017-05-13T21:09:00Z">
              <w:rPr/>
            </w:rPrChange>
          </w:rPr>
          <w:t>et</w:t>
        </w:r>
      </w:ins>
      <w:ins w:id="3261" w:author="Bryan Harter" w:date="2017-05-13T21:09:00Z">
        <w:r w:rsidRPr="001603E0">
          <w:rPr>
            <w:rPrChange w:id="3262" w:author="Bryan Harter" w:date="2017-05-13T21:09:00Z">
              <w:rPr/>
            </w:rPrChange>
          </w:rPr>
          <w:t>s</w:t>
        </w:r>
      </w:ins>
      <w:ins w:id="3263" w:author="Bryan Harter" w:date="2017-05-13T21:08:00Z">
        <w:r w:rsidRPr="001603E0">
          <w:rPr>
            <w:rPrChange w:id="3264" w:author="Bryan Harter" w:date="2017-05-13T21:09:00Z">
              <w:rPr/>
            </w:rPrChange>
          </w:rPr>
          <w:t xml:space="preserve"> the color table</w:t>
        </w:r>
      </w:ins>
      <w:ins w:id="3265" w:author="Bryan Harter" w:date="2017-05-13T21:09:00Z">
        <w:r w:rsidRPr="001603E0">
          <w:rPr>
            <w:rPrChange w:id="3266" w:author="Bryan Harter" w:date="2017-05-13T21:09:00Z">
              <w:rPr/>
            </w:rPrChange>
          </w:rPr>
          <w:t>s</w:t>
        </w:r>
      </w:ins>
      <w:ins w:id="3267" w:author="Bryan Harter" w:date="2017-05-13T21:08:00Z">
        <w:r w:rsidRPr="001603E0">
          <w:rPr>
            <w:rPrChange w:id="3268" w:author="Bryan Harter" w:date="2017-05-13T21:09:00Z">
              <w:rPr/>
            </w:rPrChange>
          </w:rPr>
          <w:t xml:space="preserve"> to use.  A list of allowed colortables can </w:t>
        </w:r>
      </w:ins>
      <w:ins w:id="3269" w:author="Bryan Harter" w:date="2017-05-13T21:09:00Z">
        <w:r w:rsidRPr="001603E0">
          <w:rPr>
            <w:rPrChange w:id="3270" w:author="Bryan Harter" w:date="2017-05-13T21:09:00Z">
              <w:rPr/>
            </w:rPrChange>
          </w:rPr>
          <w:t xml:space="preserve">be found here: </w:t>
        </w:r>
      </w:ins>
      <w:ins w:id="3271" w:author="Bryan Harter" w:date="2017-05-13T21:10:00Z">
        <w:r>
          <w:rPr>
            <w:rFonts w:ascii="Consolas" w:hAnsi="Consolas" w:cs="Consolas"/>
            <w:sz w:val="20"/>
            <w:szCs w:val="20"/>
          </w:rPr>
          <w:fldChar w:fldCharType="begin"/>
        </w:r>
        <w:r>
          <w:rPr>
            <w:rFonts w:ascii="Consolas" w:hAnsi="Consolas" w:cs="Consolas"/>
            <w:sz w:val="20"/>
            <w:szCs w:val="20"/>
          </w:rPr>
          <w:instrText xml:space="preserve"> HYPERLINK "</w:instrText>
        </w:r>
      </w:ins>
      <w:ins w:id="3272" w:author="Bryan Harter" w:date="2017-05-13T21:09:00Z">
        <w:r w:rsidRPr="001603E0">
          <w:rPr>
            <w:rFonts w:ascii="Consolas" w:hAnsi="Consolas" w:cs="Consolas"/>
            <w:sz w:val="20"/>
            <w:szCs w:val="20"/>
            <w:rPrChange w:id="3273" w:author="Bryan Harter" w:date="2017-05-13T21:10:00Z">
              <w:rPr>
                <w:rFonts w:ascii="Consolas" w:hAnsi="Consolas" w:cs="Consolas"/>
                <w:color w:val="C0C0C0"/>
                <w:sz w:val="20"/>
                <w:szCs w:val="20"/>
                <w:highlight w:val="blue"/>
              </w:rPr>
            </w:rPrChange>
          </w:rPr>
          <w:instrText>https://matplotlib.org/examples/color/colormaps_reference.html</w:instrText>
        </w:r>
      </w:ins>
      <w:ins w:id="3274" w:author="Bryan Harter" w:date="2017-05-13T21:10:00Z">
        <w:r>
          <w:rPr>
            <w:rFonts w:ascii="Consolas" w:hAnsi="Consolas" w:cs="Consolas"/>
            <w:sz w:val="20"/>
            <w:szCs w:val="20"/>
          </w:rPr>
          <w:instrText xml:space="preserve">" </w:instrText>
        </w:r>
        <w:r>
          <w:rPr>
            <w:rFonts w:ascii="Consolas" w:hAnsi="Consolas" w:cs="Consolas"/>
            <w:sz w:val="20"/>
            <w:szCs w:val="20"/>
          </w:rPr>
          <w:fldChar w:fldCharType="separate"/>
        </w:r>
      </w:ins>
      <w:ins w:id="3275" w:author="Bryan Harter" w:date="2017-05-13T21:09:00Z">
        <w:r w:rsidRPr="00244C57">
          <w:rPr>
            <w:rStyle w:val="Hyperlink"/>
            <w:rFonts w:ascii="Consolas" w:hAnsi="Consolas" w:cs="Consolas"/>
            <w:sz w:val="20"/>
            <w:szCs w:val="20"/>
            <w:rPrChange w:id="3276" w:author="Bryan Harter" w:date="2017-05-13T21:10:00Z">
              <w:rPr>
                <w:rFonts w:ascii="Consolas" w:hAnsi="Consolas" w:cs="Consolas"/>
                <w:color w:val="C0C0C0"/>
                <w:sz w:val="20"/>
                <w:szCs w:val="20"/>
                <w:highlight w:val="blue"/>
              </w:rPr>
            </w:rPrChange>
          </w:rPr>
          <w:t>https://matplotlib.org/examples/color/colormaps_reference.html</w:t>
        </w:r>
      </w:ins>
      <w:ins w:id="3277" w:author="Bryan Harter" w:date="2017-05-13T21:10:00Z">
        <w:r>
          <w:rPr>
            <w:rFonts w:ascii="Consolas" w:hAnsi="Consolas" w:cs="Consolas"/>
            <w:sz w:val="20"/>
            <w:szCs w:val="20"/>
          </w:rPr>
          <w:fldChar w:fldCharType="end"/>
        </w:r>
      </w:ins>
    </w:p>
    <w:p w14:paraId="332CA78F" w14:textId="1D15D14E" w:rsidR="001603E0" w:rsidRDefault="001603E0" w:rsidP="004161D4">
      <w:pPr>
        <w:pStyle w:val="ListParagraph"/>
        <w:numPr>
          <w:ilvl w:val="0"/>
          <w:numId w:val="26"/>
        </w:numPr>
        <w:rPr>
          <w:ins w:id="3278" w:author="Bryan Harter" w:date="2017-05-13T21:10:00Z"/>
        </w:rPr>
      </w:pPr>
      <w:ins w:id="3279" w:author="Bryan Harter" w:date="2017-05-13T21:10:00Z">
        <w:r>
          <w:rPr>
            <w:rFonts w:ascii="Monaco" w:hAnsi="Monaco"/>
            <w:b/>
            <w:color w:val="FF0000"/>
            <w:sz w:val="22"/>
            <w:szCs w:val="22"/>
          </w:rPr>
          <w:t>fill:</w:t>
        </w:r>
        <w:r>
          <w:t xml:space="preserve"> Boolean variable.  If set to True, fills in the contour levels rather than generate lines.  </w:t>
        </w:r>
      </w:ins>
    </w:p>
    <w:p w14:paraId="1119927F" w14:textId="72DD2516" w:rsidR="001603E0" w:rsidRPr="001603E0" w:rsidRDefault="001603E0" w:rsidP="004161D4">
      <w:pPr>
        <w:pStyle w:val="ListParagraph"/>
        <w:numPr>
          <w:ilvl w:val="0"/>
          <w:numId w:val="26"/>
        </w:numPr>
        <w:rPr>
          <w:ins w:id="3280" w:author="Bryan Harter" w:date="2017-05-13T20:37:00Z"/>
          <w:rPrChange w:id="3281" w:author="Bryan Harter" w:date="2017-05-13T21:09:00Z">
            <w:rPr>
              <w:ins w:id="3282" w:author="Bryan Harter" w:date="2017-05-13T20:37:00Z"/>
            </w:rPr>
          </w:rPrChange>
        </w:rPr>
      </w:pPr>
      <w:ins w:id="3283" w:author="Bryan Harter" w:date="2017-05-13T21:10:00Z">
        <w:r>
          <w:rPr>
            <w:rFonts w:ascii="Monaco" w:hAnsi="Monaco"/>
            <w:b/>
            <w:color w:val="FF0000"/>
            <w:sz w:val="22"/>
            <w:szCs w:val="22"/>
          </w:rPr>
          <w:t>numContour:</w:t>
        </w:r>
        <w:r>
          <w:t xml:space="preserve"> Specify the number of contour lines.  The default is 25.  </w:t>
        </w:r>
      </w:ins>
    </w:p>
    <w:p w14:paraId="7179380A" w14:textId="77777777" w:rsidR="004161D4" w:rsidRDefault="004161D4" w:rsidP="001603E0">
      <w:pPr>
        <w:ind w:left="720"/>
        <w:rPr>
          <w:ins w:id="3284" w:author="Bryan Harter" w:date="2017-05-13T20:36:00Z"/>
        </w:rPr>
        <w:pPrChange w:id="3285" w:author="Bryan Harter" w:date="2017-05-13T21:10:00Z">
          <w:pPr>
            <w:pStyle w:val="ListParagraph"/>
            <w:numPr>
              <w:numId w:val="26"/>
            </w:numPr>
            <w:ind w:left="1447" w:hanging="360"/>
          </w:pPr>
        </w:pPrChange>
      </w:pPr>
    </w:p>
    <w:p w14:paraId="5F19288E" w14:textId="77777777" w:rsidR="004161D4" w:rsidRDefault="004161D4" w:rsidP="004161D4">
      <w:pPr>
        <w:pPrChange w:id="3286" w:author="Bryan Harter" w:date="2017-05-13T20:36:00Z">
          <w:pPr>
            <w:pStyle w:val="ListParagraph"/>
            <w:numPr>
              <w:numId w:val="26"/>
            </w:numPr>
            <w:ind w:left="1447" w:hanging="360"/>
          </w:pPr>
        </w:pPrChange>
      </w:pPr>
    </w:p>
    <w:p w14:paraId="3A8C85C2" w14:textId="77777777" w:rsidR="00F207AF" w:rsidDel="004161D4" w:rsidRDefault="00F207AF" w:rsidP="00F207AF">
      <w:pPr>
        <w:pStyle w:val="ListParagraph"/>
        <w:numPr>
          <w:ilvl w:val="0"/>
          <w:numId w:val="26"/>
        </w:numPr>
        <w:rPr>
          <w:del w:id="3287" w:author="Bryan Harter" w:date="2017-05-13T20:36:00Z"/>
        </w:rPr>
      </w:pPr>
      <w:del w:id="3288" w:author="Bryan Harter" w:date="2017-05-13T20:36:00Z">
        <w:r w:rsidRPr="00EB50AD" w:rsidDel="004161D4">
          <w:rPr>
            <w:rFonts w:ascii="Monaco" w:hAnsi="Monaco"/>
            <w:b/>
            <w:color w:val="FF0000"/>
            <w:sz w:val="22"/>
            <w:szCs w:val="22"/>
          </w:rPr>
          <w:delText>/help</w:delText>
        </w:r>
        <w:r w:rsidDel="004161D4">
          <w:delText>: Invoke this list.</w:delText>
        </w:r>
        <w:bookmarkStart w:id="3289" w:name="_Toc482474451"/>
        <w:bookmarkStart w:id="3290" w:name="_Toc482474936"/>
        <w:bookmarkEnd w:id="3289"/>
        <w:bookmarkEnd w:id="3290"/>
      </w:del>
    </w:p>
    <w:p w14:paraId="3BF42EA1" w14:textId="2BDBB3B4" w:rsidR="00F207AF" w:rsidRPr="005D08DC" w:rsidDel="006C39E2" w:rsidRDefault="00F207AF" w:rsidP="00F207AF">
      <w:pPr>
        <w:pStyle w:val="Heading2"/>
        <w:rPr>
          <w:del w:id="3291" w:author="Bryan Harter" w:date="2017-05-13T17:23:00Z"/>
        </w:rPr>
      </w:pPr>
      <w:del w:id="3292" w:author="Bryan Harter" w:date="2017-05-13T17:23:00Z">
        <w:r w:rsidRPr="005D08DC" w:rsidDel="006C39E2">
          <w:delText>Adding User-supplied Data</w:delText>
        </w:r>
        <w:bookmarkStart w:id="3293" w:name="_Toc482474452"/>
        <w:bookmarkStart w:id="3294" w:name="_Toc482474937"/>
        <w:bookmarkEnd w:id="3293"/>
        <w:bookmarkEnd w:id="3294"/>
      </w:del>
    </w:p>
    <w:p w14:paraId="21ADB773" w14:textId="243E510D" w:rsidR="00F207AF" w:rsidRPr="005D08DC" w:rsidDel="006C39E2" w:rsidRDefault="00F207AF" w:rsidP="00F207AF">
      <w:pPr>
        <w:pStyle w:val="Heading3"/>
        <w:rPr>
          <w:del w:id="3295" w:author="Bryan Harter" w:date="2017-05-13T17:23:00Z"/>
        </w:rPr>
      </w:pPr>
      <w:bookmarkStart w:id="3296" w:name="_mvn_kp_add_data"/>
      <w:bookmarkStart w:id="3297" w:name="_mvn_kp_add_data_1"/>
      <w:bookmarkEnd w:id="3296"/>
      <w:bookmarkEnd w:id="3297"/>
      <w:del w:id="3298" w:author="Bryan Harter" w:date="2017-05-13T17:23:00Z">
        <w:r w:rsidRPr="005D08DC" w:rsidDel="006C39E2">
          <w:delText>mvn_kp_add_data</w:delText>
        </w:r>
        <w:bookmarkStart w:id="3299" w:name="_Toc482474453"/>
        <w:bookmarkStart w:id="3300" w:name="_Toc482474938"/>
        <w:bookmarkEnd w:id="3299"/>
        <w:bookmarkEnd w:id="3300"/>
      </w:del>
    </w:p>
    <w:p w14:paraId="20636BE7" w14:textId="6E52BA66" w:rsidR="00F207AF" w:rsidRPr="005D08DC" w:rsidDel="006C39E2" w:rsidRDefault="00F207AF" w:rsidP="00F207AF">
      <w:pPr>
        <w:pStyle w:val="Heading4"/>
        <w:rPr>
          <w:del w:id="3301" w:author="Bryan Harter" w:date="2017-05-13T17:23:00Z"/>
        </w:rPr>
      </w:pPr>
      <w:del w:id="3302" w:author="Bryan Harter" w:date="2017-05-13T17:23:00Z">
        <w:r w:rsidRPr="005D08DC" w:rsidDel="006C39E2">
          <w:delText>Description</w:delText>
        </w:r>
        <w:bookmarkStart w:id="3303" w:name="_Toc482474454"/>
        <w:bookmarkStart w:id="3304" w:name="_Toc482474939"/>
        <w:bookmarkEnd w:id="3303"/>
        <w:bookmarkEnd w:id="3304"/>
      </w:del>
    </w:p>
    <w:p w14:paraId="212F4E71" w14:textId="2D9B361E" w:rsidR="00F207AF" w:rsidRPr="005A7C78" w:rsidDel="006C39E2" w:rsidRDefault="00F207AF" w:rsidP="00F207AF">
      <w:pPr>
        <w:pStyle w:val="ListParagraph"/>
        <w:ind w:left="1080"/>
        <w:rPr>
          <w:del w:id="3305" w:author="Bryan Harter" w:date="2017-05-13T17:23:00Z"/>
          <w:rFonts w:cs="Monaco"/>
        </w:rPr>
      </w:pPr>
      <w:del w:id="3306" w:author="Bryan Harter" w:date="2017-05-13T17:23:00Z">
        <w:r w:rsidRPr="005A7C78" w:rsidDel="006C39E2">
          <w:rPr>
            <w:rFonts w:cs="Monaco"/>
          </w:rPr>
          <w:delText>A simple routine for adding user defined data arrays</w:delText>
        </w:r>
        <w:r w:rsidDel="006C39E2">
          <w:rPr>
            <w:rFonts w:cs="Monaco"/>
          </w:rPr>
          <w:delText xml:space="preserve"> </w:delText>
        </w:r>
        <w:r w:rsidRPr="005A7C78" w:rsidDel="006C39E2">
          <w:rPr>
            <w:rFonts w:cs="Monaco"/>
          </w:rPr>
          <w:delText>to the in</w:delText>
        </w:r>
        <w:r w:rsidDel="006C39E2">
          <w:rPr>
            <w:rFonts w:cs="Monaco"/>
          </w:rPr>
          <w:delText xml:space="preserve">-situ KP data structure.  Arrays may either be added individually, or as part of a structure.  If multiple arrays are passed individually, each must be assigned a unique keyword (see example below), but there is no limit on how many arrays may be added at a time.  N.B., The new data arrays added </w:delText>
        </w:r>
        <w:r w:rsidRPr="005A7C78" w:rsidDel="006C39E2">
          <w:rPr>
            <w:rFonts w:cs="Monaco"/>
            <w:b/>
          </w:rPr>
          <w:delText>must</w:delText>
        </w:r>
        <w:r w:rsidDel="006C39E2">
          <w:rPr>
            <w:rFonts w:cs="Monaco"/>
          </w:rPr>
          <w:delText xml:space="preserve"> be the same length and cadence as the input structure.  If this is not the case, then use </w:delText>
        </w:r>
      </w:del>
      <w:ins w:id="3307" w:author="Kevin McGouldrick" w:date="2015-11-17T13:41:00Z">
        <w:del w:id="3308" w:author="Bryan Harter" w:date="2017-05-13T17:23:00Z">
          <w:r w:rsidR="0068227E" w:rsidDel="006C39E2">
            <w:rPr>
              <w:rFonts w:ascii="Monaco" w:hAnsi="Monaco" w:cs="Monaco"/>
              <w:b/>
              <w:color w:val="007F7F"/>
              <w:sz w:val="22"/>
              <w:szCs w:val="22"/>
            </w:rPr>
            <w:fldChar w:fldCharType="begin"/>
          </w:r>
          <w:r w:rsidR="0068227E" w:rsidDel="006C39E2">
            <w:rPr>
              <w:rFonts w:ascii="Monaco" w:hAnsi="Monaco" w:cs="Monaco"/>
              <w:b/>
              <w:color w:val="007F7F"/>
              <w:sz w:val="22"/>
              <w:szCs w:val="22"/>
            </w:rPr>
            <w:delInstrText xml:space="preserve"> HYPERLINK  \l "_mvn_kp_resample" </w:delInstrText>
          </w:r>
          <w:r w:rsidR="0068227E" w:rsidDel="006C39E2">
            <w:rPr>
              <w:rFonts w:ascii="Monaco" w:hAnsi="Monaco" w:cs="Monaco"/>
              <w:b/>
              <w:color w:val="007F7F"/>
              <w:sz w:val="22"/>
              <w:szCs w:val="22"/>
            </w:rPr>
            <w:fldChar w:fldCharType="separate"/>
          </w:r>
          <w:r w:rsidRPr="0068227E" w:rsidDel="006C39E2">
            <w:rPr>
              <w:rStyle w:val="Hyperlink"/>
              <w:rFonts w:ascii="Monaco" w:hAnsi="Monaco" w:cs="Monaco"/>
              <w:b/>
              <w:sz w:val="22"/>
              <w:szCs w:val="22"/>
            </w:rPr>
            <w:delText>mvn_kp_resample</w:delText>
          </w:r>
          <w:r w:rsidR="0068227E" w:rsidDel="006C39E2">
            <w:rPr>
              <w:rFonts w:ascii="Monaco" w:hAnsi="Monaco" w:cs="Monaco"/>
              <w:b/>
              <w:color w:val="007F7F"/>
              <w:sz w:val="22"/>
              <w:szCs w:val="22"/>
            </w:rPr>
            <w:fldChar w:fldCharType="end"/>
          </w:r>
        </w:del>
      </w:ins>
      <w:del w:id="3309" w:author="Bryan Harter" w:date="2017-05-13T17:23:00Z">
        <w:r w:rsidDel="006C39E2">
          <w:rPr>
            <w:rFonts w:cs="Monaco"/>
          </w:rPr>
          <w:delText xml:space="preserve"> to first build a new data structure that matches the length and cadence of the field to be added (or resample or bin the data you wish to add to be consistent with the KP data cadence).  All new data fields will be added to a </w:delText>
        </w:r>
        <w:r w:rsidRPr="00E43FAD" w:rsidDel="006C39E2">
          <w:rPr>
            <w:rFonts w:ascii="Monaco" w:hAnsi="Monaco" w:cs="Monaco"/>
            <w:b/>
            <w:sz w:val="22"/>
            <w:szCs w:val="22"/>
          </w:rPr>
          <w:delText>user</w:delText>
        </w:r>
        <w:r w:rsidDel="006C39E2">
          <w:rPr>
            <w:rFonts w:cs="Monaco"/>
          </w:rPr>
          <w:delText xml:space="preserve"> substructure (e.g., </w:delText>
        </w:r>
        <w:r w:rsidRPr="005A7C78" w:rsidDel="006C39E2">
          <w:rPr>
            <w:rFonts w:ascii="Monaco" w:hAnsi="Monaco" w:cs="Monaco"/>
            <w:sz w:val="22"/>
            <w:szCs w:val="22"/>
          </w:rPr>
          <w:delText>insitu.user.cool_data</w:delText>
        </w:r>
        <w:r w:rsidDel="006C39E2">
          <w:rPr>
            <w:rFonts w:cs="Monaco"/>
          </w:rPr>
          <w:delText>).  This name is required for later use by the 3D visualization routine.</w:delText>
        </w:r>
        <w:bookmarkStart w:id="3310" w:name="_Toc482474455"/>
        <w:bookmarkStart w:id="3311" w:name="_Toc482474940"/>
        <w:bookmarkEnd w:id="3310"/>
        <w:bookmarkEnd w:id="3311"/>
      </w:del>
    </w:p>
    <w:p w14:paraId="2EE11081" w14:textId="3677F191" w:rsidR="00F207AF" w:rsidRPr="00C36ABE" w:rsidDel="006C39E2" w:rsidRDefault="00F207AF" w:rsidP="00F207AF">
      <w:pPr>
        <w:pStyle w:val="Heading4"/>
        <w:rPr>
          <w:del w:id="3312" w:author="Bryan Harter" w:date="2017-05-13T17:23:00Z"/>
        </w:rPr>
      </w:pPr>
      <w:del w:id="3313" w:author="Bryan Harter" w:date="2017-05-13T17:23:00Z">
        <w:r w:rsidRPr="00C36ABE" w:rsidDel="006C39E2">
          <w:delText>Example Usage</w:delText>
        </w:r>
        <w:bookmarkStart w:id="3314" w:name="_Toc482474456"/>
        <w:bookmarkStart w:id="3315" w:name="_Toc482474941"/>
        <w:bookmarkEnd w:id="3314"/>
        <w:bookmarkEnd w:id="3315"/>
      </w:del>
    </w:p>
    <w:p w14:paraId="0B42FB56" w14:textId="0150BD8B" w:rsidR="00F207AF" w:rsidRPr="00C36ABE" w:rsidDel="006C39E2" w:rsidRDefault="00F207AF" w:rsidP="00F207AF">
      <w:pPr>
        <w:pStyle w:val="ListParagraph"/>
        <w:numPr>
          <w:ilvl w:val="0"/>
          <w:numId w:val="25"/>
        </w:numPr>
        <w:ind w:left="990" w:hanging="270"/>
        <w:rPr>
          <w:del w:id="3316" w:author="Bryan Harter" w:date="2017-05-13T17:23:00Z"/>
        </w:rPr>
      </w:pPr>
      <w:del w:id="3317" w:author="Bryan Harter" w:date="2017-05-13T17:23:00Z">
        <w:r w:rsidRPr="00C36ABE" w:rsidDel="006C39E2">
          <w:delText xml:space="preserve">Add the altitude above the mean Mars radius (rather than the ‘true’ altitude) </w:delText>
        </w:r>
        <w:r w:rsidDel="006C39E2">
          <w:delText xml:space="preserve">as a single vector </w:delText>
        </w:r>
        <w:r w:rsidRPr="00C36ABE" w:rsidDel="006C39E2">
          <w:delText>to the in-situ data structure.</w:delText>
        </w:r>
        <w:bookmarkStart w:id="3318" w:name="_Toc482474457"/>
        <w:bookmarkStart w:id="3319" w:name="_Toc482474942"/>
        <w:bookmarkEnd w:id="3318"/>
        <w:bookmarkEnd w:id="3319"/>
      </w:del>
    </w:p>
    <w:p w14:paraId="23B0B6E2" w14:textId="11842596" w:rsidR="00F207AF" w:rsidRPr="00C36ABE" w:rsidDel="006C39E2" w:rsidRDefault="00F207AF" w:rsidP="00F207AF">
      <w:pPr>
        <w:pStyle w:val="ListParagraph"/>
        <w:ind w:left="990"/>
        <w:rPr>
          <w:del w:id="3320" w:author="Bryan Harter" w:date="2017-05-13T17:23:00Z"/>
        </w:rPr>
      </w:pPr>
      <w:bookmarkStart w:id="3321" w:name="_Toc482474458"/>
      <w:bookmarkStart w:id="3322" w:name="_Toc482474943"/>
      <w:bookmarkEnd w:id="3321"/>
      <w:bookmarkEnd w:id="3322"/>
    </w:p>
    <w:p w14:paraId="4D64CF1F" w14:textId="1BBF0180" w:rsidR="00F207AF" w:rsidRPr="00C36ABE" w:rsidDel="006C39E2" w:rsidRDefault="00F207AF" w:rsidP="00F207AF">
      <w:pPr>
        <w:ind w:left="990"/>
        <w:rPr>
          <w:del w:id="3323" w:author="Bryan Harter" w:date="2017-05-13T17:23:00Z"/>
          <w:rFonts w:ascii="Monaco" w:hAnsi="Monaco"/>
          <w:sz w:val="22"/>
          <w:szCs w:val="22"/>
        </w:rPr>
      </w:pPr>
      <w:del w:id="3324" w:author="Bryan Harter" w:date="2017-05-13T16:55:00Z">
        <w:r w:rsidRPr="00C36ABE" w:rsidDel="009F3D8A">
          <w:rPr>
            <w:rFonts w:ascii="Monaco" w:hAnsi="Monaco"/>
            <w:sz w:val="22"/>
            <w:szCs w:val="22"/>
          </w:rPr>
          <w:delText>IDL&gt;</w:delText>
        </w:r>
      </w:del>
      <w:del w:id="3325" w:author="Bryan Harter" w:date="2017-05-13T17:23:00Z">
        <w:r w:rsidRPr="00C36ABE" w:rsidDel="006C39E2">
          <w:rPr>
            <w:rFonts w:ascii="Monaco" w:hAnsi="Monaco"/>
            <w:sz w:val="22"/>
            <w:szCs w:val="22"/>
          </w:rPr>
          <w:delText xml:space="preserve"> mso_x = insitu.spacecraft.mso_x</w:delText>
        </w:r>
        <w:bookmarkStart w:id="3326" w:name="_Toc482474459"/>
        <w:bookmarkStart w:id="3327" w:name="_Toc482474944"/>
        <w:bookmarkEnd w:id="3326"/>
        <w:bookmarkEnd w:id="3327"/>
      </w:del>
    </w:p>
    <w:p w14:paraId="2F6ABBFE" w14:textId="404D171D" w:rsidR="00F207AF" w:rsidRPr="00C36ABE" w:rsidDel="006C39E2" w:rsidRDefault="00F207AF" w:rsidP="00F207AF">
      <w:pPr>
        <w:ind w:left="990"/>
        <w:rPr>
          <w:del w:id="3328" w:author="Bryan Harter" w:date="2017-05-13T17:23:00Z"/>
          <w:rFonts w:ascii="Monaco" w:hAnsi="Monaco"/>
          <w:sz w:val="22"/>
          <w:szCs w:val="22"/>
        </w:rPr>
      </w:pPr>
      <w:del w:id="3329" w:author="Bryan Harter" w:date="2017-05-13T16:55:00Z">
        <w:r w:rsidRPr="00C36ABE" w:rsidDel="009F3D8A">
          <w:rPr>
            <w:rFonts w:ascii="Monaco" w:hAnsi="Monaco"/>
            <w:sz w:val="22"/>
            <w:szCs w:val="22"/>
          </w:rPr>
          <w:delText>IDL&gt;</w:delText>
        </w:r>
      </w:del>
      <w:del w:id="3330" w:author="Bryan Harter" w:date="2017-05-13T17:23:00Z">
        <w:r w:rsidRPr="00C36ABE" w:rsidDel="006C39E2">
          <w:rPr>
            <w:rFonts w:ascii="Monaco" w:hAnsi="Monaco"/>
            <w:sz w:val="22"/>
            <w:szCs w:val="22"/>
          </w:rPr>
          <w:delText xml:space="preserve"> mso_y = insitu.spacecraft.mso_y</w:delText>
        </w:r>
        <w:bookmarkStart w:id="3331" w:name="_Toc482474460"/>
        <w:bookmarkStart w:id="3332" w:name="_Toc482474945"/>
        <w:bookmarkEnd w:id="3331"/>
        <w:bookmarkEnd w:id="3332"/>
      </w:del>
    </w:p>
    <w:p w14:paraId="2CBAD00C" w14:textId="0C022C31" w:rsidR="00F207AF" w:rsidRPr="00C36ABE" w:rsidDel="006C39E2" w:rsidRDefault="00F207AF" w:rsidP="00F207AF">
      <w:pPr>
        <w:ind w:left="990"/>
        <w:rPr>
          <w:del w:id="3333" w:author="Bryan Harter" w:date="2017-05-13T17:23:00Z"/>
          <w:rFonts w:ascii="Monaco" w:hAnsi="Monaco"/>
          <w:sz w:val="22"/>
          <w:szCs w:val="22"/>
        </w:rPr>
      </w:pPr>
      <w:del w:id="3334" w:author="Bryan Harter" w:date="2017-05-13T16:55:00Z">
        <w:r w:rsidRPr="00C36ABE" w:rsidDel="009F3D8A">
          <w:rPr>
            <w:rFonts w:ascii="Monaco" w:hAnsi="Monaco"/>
            <w:sz w:val="22"/>
            <w:szCs w:val="22"/>
          </w:rPr>
          <w:delText>IDL&gt;</w:delText>
        </w:r>
      </w:del>
      <w:del w:id="3335" w:author="Bryan Harter" w:date="2017-05-13T17:23:00Z">
        <w:r w:rsidRPr="00C36ABE" w:rsidDel="006C39E2">
          <w:rPr>
            <w:rFonts w:ascii="Monaco" w:hAnsi="Monaco"/>
            <w:sz w:val="22"/>
            <w:szCs w:val="22"/>
          </w:rPr>
          <w:delText xml:space="preserve"> mso_z = insitu.spacecraft.mso_z</w:delText>
        </w:r>
        <w:bookmarkStart w:id="3336" w:name="_Toc482474461"/>
        <w:bookmarkStart w:id="3337" w:name="_Toc482474946"/>
        <w:bookmarkEnd w:id="3336"/>
        <w:bookmarkEnd w:id="3337"/>
      </w:del>
    </w:p>
    <w:p w14:paraId="15CC2EDC" w14:textId="7005BF2B" w:rsidR="00F207AF" w:rsidRPr="00C36ABE" w:rsidDel="006C39E2" w:rsidRDefault="00F207AF" w:rsidP="00F207AF">
      <w:pPr>
        <w:ind w:left="990"/>
        <w:rPr>
          <w:del w:id="3338" w:author="Bryan Harter" w:date="2017-05-13T17:23:00Z"/>
          <w:rFonts w:ascii="Monaco" w:hAnsi="Monaco"/>
          <w:sz w:val="22"/>
          <w:szCs w:val="22"/>
        </w:rPr>
      </w:pPr>
      <w:del w:id="3339" w:author="Bryan Harter" w:date="2017-05-13T16:55:00Z">
        <w:r w:rsidRPr="00C36ABE" w:rsidDel="009F3D8A">
          <w:rPr>
            <w:rFonts w:ascii="Monaco" w:hAnsi="Monaco"/>
            <w:sz w:val="22"/>
            <w:szCs w:val="22"/>
          </w:rPr>
          <w:delText>IDL&gt;</w:delText>
        </w:r>
      </w:del>
      <w:del w:id="3340" w:author="Bryan Harter" w:date="2017-05-13T17:23:00Z">
        <w:r w:rsidRPr="00C36ABE" w:rsidDel="006C39E2">
          <w:rPr>
            <w:rFonts w:ascii="Monaco" w:hAnsi="Monaco"/>
            <w:sz w:val="22"/>
            <w:szCs w:val="22"/>
          </w:rPr>
          <w:delText xml:space="preserve"> altitude = </w:delText>
        </w:r>
        <w:r w:rsidRPr="00D37343" w:rsidDel="006C39E2">
          <w:rPr>
            <w:rFonts w:ascii="Monaco" w:hAnsi="Monaco"/>
            <w:b/>
            <w:color w:val="0000FF"/>
            <w:sz w:val="22"/>
            <w:szCs w:val="22"/>
          </w:rPr>
          <w:delText>sqrt</w:delText>
        </w:r>
        <w:r w:rsidRPr="00C36ABE" w:rsidDel="006C39E2">
          <w:rPr>
            <w:rFonts w:ascii="Monaco" w:hAnsi="Monaco"/>
            <w:sz w:val="22"/>
            <w:szCs w:val="22"/>
          </w:rPr>
          <w:delText>( mso_x^</w:delText>
        </w:r>
        <w:r w:rsidRPr="00D37343" w:rsidDel="006C39E2">
          <w:rPr>
            <w:rFonts w:ascii="Monaco" w:hAnsi="Monaco"/>
            <w:b/>
            <w:color w:val="008000"/>
            <w:sz w:val="22"/>
            <w:szCs w:val="22"/>
          </w:rPr>
          <w:delText>2</w:delText>
        </w:r>
        <w:r w:rsidRPr="00C36ABE" w:rsidDel="006C39E2">
          <w:rPr>
            <w:rFonts w:ascii="Monaco" w:hAnsi="Monaco"/>
            <w:sz w:val="22"/>
            <w:szCs w:val="22"/>
          </w:rPr>
          <w:delText xml:space="preserve"> + mso_y^</w:delText>
        </w:r>
        <w:r w:rsidRPr="00D37343" w:rsidDel="006C39E2">
          <w:rPr>
            <w:rFonts w:ascii="Monaco" w:hAnsi="Monaco"/>
            <w:b/>
            <w:color w:val="008000"/>
            <w:sz w:val="22"/>
            <w:szCs w:val="22"/>
          </w:rPr>
          <w:delText>2</w:delText>
        </w:r>
        <w:r w:rsidRPr="00C36ABE" w:rsidDel="006C39E2">
          <w:rPr>
            <w:rFonts w:ascii="Monaco" w:hAnsi="Monaco"/>
            <w:sz w:val="22"/>
            <w:szCs w:val="22"/>
          </w:rPr>
          <w:delText xml:space="preserve"> + mso_z^</w:delText>
        </w:r>
        <w:r w:rsidRPr="00D37343" w:rsidDel="006C39E2">
          <w:rPr>
            <w:rFonts w:ascii="Monaco" w:hAnsi="Monaco"/>
            <w:b/>
            <w:color w:val="008000"/>
            <w:sz w:val="22"/>
            <w:szCs w:val="22"/>
          </w:rPr>
          <w:delText>2</w:delText>
        </w:r>
        <w:r w:rsidRPr="00C36ABE" w:rsidDel="006C39E2">
          <w:rPr>
            <w:rFonts w:ascii="Monaco" w:hAnsi="Monaco"/>
            <w:sz w:val="22"/>
            <w:szCs w:val="22"/>
          </w:rPr>
          <w:delText xml:space="preserve"> )</w:delText>
        </w:r>
        <w:r w:rsidDel="006C39E2">
          <w:rPr>
            <w:rFonts w:ascii="Monaco" w:hAnsi="Monaco"/>
            <w:sz w:val="22"/>
            <w:szCs w:val="22"/>
          </w:rPr>
          <w:delText xml:space="preserve"> – </w:delText>
        </w:r>
        <w:r w:rsidRPr="00D37343" w:rsidDel="006C39E2">
          <w:rPr>
            <w:rFonts w:ascii="Monaco" w:hAnsi="Monaco"/>
            <w:b/>
            <w:color w:val="008000"/>
            <w:sz w:val="22"/>
            <w:szCs w:val="22"/>
          </w:rPr>
          <w:delText>3390.</w:delText>
        </w:r>
        <w:bookmarkStart w:id="3341" w:name="_Toc482474462"/>
        <w:bookmarkStart w:id="3342" w:name="_Toc482474947"/>
        <w:bookmarkEnd w:id="3341"/>
        <w:bookmarkEnd w:id="3342"/>
      </w:del>
    </w:p>
    <w:p w14:paraId="552E60DF" w14:textId="77C45AD0" w:rsidR="00F207AF" w:rsidRPr="00C36ABE" w:rsidDel="006C39E2" w:rsidRDefault="00F207AF" w:rsidP="00F207AF">
      <w:pPr>
        <w:ind w:left="990"/>
        <w:rPr>
          <w:del w:id="3343" w:author="Bryan Harter" w:date="2017-05-13T17:23:00Z"/>
          <w:rFonts w:ascii="Monaco" w:hAnsi="Monaco"/>
          <w:color w:val="FF0000"/>
          <w:sz w:val="22"/>
          <w:szCs w:val="22"/>
        </w:rPr>
      </w:pPr>
      <w:del w:id="3344" w:author="Bryan Harter" w:date="2017-05-13T16:55:00Z">
        <w:r w:rsidRPr="00C36ABE" w:rsidDel="009F3D8A">
          <w:rPr>
            <w:rFonts w:ascii="Monaco" w:hAnsi="Monaco"/>
            <w:sz w:val="22"/>
            <w:szCs w:val="22"/>
          </w:rPr>
          <w:delText>IDL&gt;</w:delText>
        </w:r>
      </w:del>
      <w:del w:id="3345" w:author="Bryan Harter" w:date="2017-05-13T17:23:00Z">
        <w:r w:rsidRPr="00C36ABE" w:rsidDel="006C39E2">
          <w:rPr>
            <w:rFonts w:ascii="Monaco" w:hAnsi="Monaco"/>
            <w:sz w:val="22"/>
            <w:szCs w:val="22"/>
          </w:rPr>
          <w:delText xml:space="preserve"> </w:delText>
        </w:r>
        <w:r w:rsidRPr="00C36ABE" w:rsidDel="006C39E2">
          <w:rPr>
            <w:rFonts w:ascii="Monaco" w:hAnsi="Monaco"/>
            <w:b/>
            <w:color w:val="007F7F"/>
            <w:sz w:val="22"/>
            <w:szCs w:val="22"/>
          </w:rPr>
          <w:delText>mvn_kp_add_data</w:delText>
        </w:r>
        <w:r w:rsidRPr="00C36ABE" w:rsidDel="006C39E2">
          <w:rPr>
            <w:rFonts w:ascii="Monaco" w:hAnsi="Monaco"/>
            <w:sz w:val="22"/>
            <w:szCs w:val="22"/>
          </w:rPr>
          <w:delText xml:space="preserve">, insitu, </w:delText>
        </w:r>
        <w:r w:rsidRPr="007265C9" w:rsidDel="006C39E2">
          <w:rPr>
            <w:rFonts w:ascii="Monaco" w:hAnsi="Monaco"/>
            <w:color w:val="FF0000"/>
            <w:sz w:val="22"/>
            <w:szCs w:val="22"/>
          </w:rPr>
          <w:delText>‘altitude’</w:delText>
        </w:r>
        <w:r w:rsidRPr="00C36ABE" w:rsidDel="006C39E2">
          <w:rPr>
            <w:rFonts w:ascii="Monaco" w:hAnsi="Monaco"/>
            <w:sz w:val="22"/>
            <w:szCs w:val="22"/>
          </w:rPr>
          <w:delText xml:space="preserve">, output, </w:delText>
        </w:r>
        <w:r w:rsidDel="006C39E2">
          <w:rPr>
            <w:rFonts w:ascii="Monaco" w:hAnsi="Monaco"/>
            <w:sz w:val="22"/>
            <w:szCs w:val="22"/>
          </w:rPr>
          <w:delText>data=</w:delText>
        </w:r>
        <w:r w:rsidRPr="00C36ABE" w:rsidDel="006C39E2">
          <w:rPr>
            <w:rFonts w:ascii="Monaco" w:hAnsi="Monaco"/>
            <w:sz w:val="22"/>
            <w:szCs w:val="22"/>
          </w:rPr>
          <w:delText>altitude</w:delText>
        </w:r>
        <w:bookmarkStart w:id="3346" w:name="_Toc482474463"/>
        <w:bookmarkStart w:id="3347" w:name="_Toc482474948"/>
        <w:bookmarkEnd w:id="3346"/>
        <w:bookmarkEnd w:id="3347"/>
      </w:del>
    </w:p>
    <w:p w14:paraId="6F4738A1" w14:textId="42DCC7D0" w:rsidR="00F207AF" w:rsidRPr="00C36ABE" w:rsidDel="006C39E2" w:rsidRDefault="00F207AF" w:rsidP="00F207AF">
      <w:pPr>
        <w:rPr>
          <w:del w:id="3348" w:author="Bryan Harter" w:date="2017-05-13T17:23:00Z"/>
        </w:rPr>
      </w:pPr>
      <w:bookmarkStart w:id="3349" w:name="_Toc482474464"/>
      <w:bookmarkStart w:id="3350" w:name="_Toc482474949"/>
      <w:bookmarkEnd w:id="3349"/>
      <w:bookmarkEnd w:id="3350"/>
    </w:p>
    <w:p w14:paraId="1A546EBA" w14:textId="56DD91F1" w:rsidR="00F207AF" w:rsidRPr="00C36ABE" w:rsidDel="006C39E2" w:rsidRDefault="00F207AF" w:rsidP="00F207AF">
      <w:pPr>
        <w:pStyle w:val="ListParagraph"/>
        <w:numPr>
          <w:ilvl w:val="0"/>
          <w:numId w:val="25"/>
        </w:numPr>
        <w:ind w:left="990" w:hanging="270"/>
        <w:rPr>
          <w:del w:id="3351" w:author="Bryan Harter" w:date="2017-05-13T17:23:00Z"/>
        </w:rPr>
      </w:pPr>
      <w:del w:id="3352" w:author="Bryan Harter" w:date="2017-05-13T17:23:00Z">
        <w:r w:rsidDel="006C39E2">
          <w:delText>Suppose you have created simulated data from an external model of the Martian atmosphere that contains O</w:delText>
        </w:r>
        <w:r w:rsidRPr="002D5D5E" w:rsidDel="006C39E2">
          <w:rPr>
            <w:vertAlign w:val="subscript"/>
          </w:rPr>
          <w:delText>2</w:delText>
        </w:r>
        <w:r w:rsidRPr="002D5D5E" w:rsidDel="006C39E2">
          <w:rPr>
            <w:vertAlign w:val="superscript"/>
          </w:rPr>
          <w:delText>+</w:delText>
        </w:r>
        <w:r w:rsidDel="006C39E2">
          <w:delText xml:space="preserve"> density, O</w:delText>
        </w:r>
        <w:r w:rsidRPr="002D5D5E" w:rsidDel="006C39E2">
          <w:rPr>
            <w:vertAlign w:val="subscript"/>
          </w:rPr>
          <w:delText>2</w:delText>
        </w:r>
        <w:r w:rsidDel="006C39E2">
          <w:delText xml:space="preserve"> neutral density, CO</w:delText>
        </w:r>
        <w:r w:rsidRPr="002D5D5E" w:rsidDel="006C39E2">
          <w:rPr>
            <w:vertAlign w:val="subscript"/>
          </w:rPr>
          <w:delText>2</w:delText>
        </w:r>
        <w:r w:rsidRPr="002D5D5E" w:rsidDel="006C39E2">
          <w:rPr>
            <w:vertAlign w:val="superscript"/>
          </w:rPr>
          <w:delText>+</w:delText>
        </w:r>
        <w:r w:rsidDel="006C39E2">
          <w:delText xml:space="preserve"> density, and CO</w:delText>
        </w:r>
        <w:r w:rsidRPr="002D5D5E" w:rsidDel="006C39E2">
          <w:rPr>
            <w:vertAlign w:val="subscript"/>
          </w:rPr>
          <w:delText>2</w:delText>
        </w:r>
        <w:r w:rsidDel="006C39E2">
          <w:delText xml:space="preserve"> density as four series within a 2D variable called </w:delText>
        </w:r>
        <w:r w:rsidRPr="002D5D5E" w:rsidDel="006C39E2">
          <w:rPr>
            <w:rFonts w:ascii="Monaco" w:hAnsi="Monaco"/>
            <w:sz w:val="22"/>
            <w:szCs w:val="22"/>
          </w:rPr>
          <w:delText>sim</w:delText>
        </w:r>
        <w:r w:rsidDel="006C39E2">
          <w:delText>.  Add them to the KP data structure as follows:</w:delText>
        </w:r>
        <w:bookmarkStart w:id="3353" w:name="_Toc482474465"/>
        <w:bookmarkStart w:id="3354" w:name="_Toc482474950"/>
        <w:bookmarkEnd w:id="3353"/>
        <w:bookmarkEnd w:id="3354"/>
      </w:del>
    </w:p>
    <w:p w14:paraId="3428A153" w14:textId="0D34A4FE" w:rsidR="00F207AF" w:rsidRPr="00C36ABE" w:rsidDel="006C39E2" w:rsidRDefault="00F207AF" w:rsidP="00F207AF">
      <w:pPr>
        <w:pStyle w:val="ListParagraph"/>
        <w:ind w:left="990"/>
        <w:rPr>
          <w:del w:id="3355" w:author="Bryan Harter" w:date="2017-05-13T17:23:00Z"/>
        </w:rPr>
      </w:pPr>
      <w:bookmarkStart w:id="3356" w:name="_Toc482474466"/>
      <w:bookmarkStart w:id="3357" w:name="_Toc482474951"/>
      <w:bookmarkEnd w:id="3356"/>
      <w:bookmarkEnd w:id="3357"/>
    </w:p>
    <w:p w14:paraId="15C1B922" w14:textId="70CA1923" w:rsidR="00F207AF" w:rsidDel="006C39E2" w:rsidRDefault="00F207AF" w:rsidP="00F207AF">
      <w:pPr>
        <w:ind w:left="990"/>
        <w:rPr>
          <w:del w:id="3358" w:author="Bryan Harter" w:date="2017-05-13T17:23:00Z"/>
          <w:rFonts w:ascii="Monaco" w:hAnsi="Monaco"/>
          <w:sz w:val="22"/>
          <w:szCs w:val="22"/>
        </w:rPr>
      </w:pPr>
      <w:del w:id="3359" w:author="Bryan Harter" w:date="2017-05-13T16:55:00Z">
        <w:r w:rsidRPr="00C36ABE" w:rsidDel="009F3D8A">
          <w:rPr>
            <w:rFonts w:ascii="Monaco" w:hAnsi="Monaco"/>
            <w:sz w:val="22"/>
            <w:szCs w:val="22"/>
          </w:rPr>
          <w:delText>IDL&gt;</w:delText>
        </w:r>
      </w:del>
      <w:del w:id="3360" w:author="Bryan Harter" w:date="2017-05-13T17:23:00Z">
        <w:r w:rsidRPr="00C36ABE" w:rsidDel="006C39E2">
          <w:rPr>
            <w:rFonts w:ascii="Monaco" w:hAnsi="Monaco"/>
            <w:sz w:val="22"/>
            <w:szCs w:val="22"/>
          </w:rPr>
          <w:delText xml:space="preserve"> </w:delText>
        </w:r>
        <w:r w:rsidDel="006C39E2">
          <w:rPr>
            <w:rFonts w:ascii="Monaco" w:hAnsi="Monaco"/>
            <w:b/>
            <w:color w:val="007F7F"/>
            <w:sz w:val="22"/>
            <w:szCs w:val="22"/>
          </w:rPr>
          <w:delText>mvn_kp_add_data</w:delText>
        </w:r>
        <w:r w:rsidRPr="00C36ABE" w:rsidDel="006C39E2">
          <w:rPr>
            <w:rFonts w:ascii="Monaco" w:hAnsi="Monaco"/>
            <w:sz w:val="22"/>
            <w:szCs w:val="22"/>
          </w:rPr>
          <w:delText xml:space="preserve">, insitu, </w:delText>
        </w:r>
        <w:r w:rsidDel="006C39E2">
          <w:rPr>
            <w:rFonts w:ascii="Monaco" w:hAnsi="Monaco"/>
            <w:sz w:val="22"/>
            <w:szCs w:val="22"/>
          </w:rPr>
          <w:delText>[</w:delText>
        </w:r>
        <w:r w:rsidRPr="007265C9" w:rsidDel="006C39E2">
          <w:rPr>
            <w:rFonts w:ascii="Monaco" w:hAnsi="Monaco"/>
            <w:color w:val="FF0000"/>
            <w:sz w:val="22"/>
            <w:szCs w:val="22"/>
          </w:rPr>
          <w:delText>‘o2p’,</w:delText>
        </w:r>
      </w:del>
      <w:ins w:id="3361" w:author="Kevin McGouldrick" w:date="2015-11-17T13:43:00Z">
        <w:del w:id="3362" w:author="Bryan Harter" w:date="2017-05-13T17:23:00Z">
          <w:r w:rsidR="00B67EB3" w:rsidDel="006C39E2">
            <w:rPr>
              <w:rFonts w:ascii="Monaco" w:hAnsi="Monaco"/>
              <w:color w:val="FF0000"/>
              <w:sz w:val="22"/>
              <w:szCs w:val="22"/>
            </w:rPr>
            <w:delText>‘</w:delText>
          </w:r>
        </w:del>
      </w:ins>
      <w:del w:id="3363" w:author="Bryan Harter" w:date="2017-05-13T17:23:00Z">
        <w:r w:rsidRPr="007265C9" w:rsidDel="006C39E2">
          <w:rPr>
            <w:rFonts w:ascii="Monaco" w:hAnsi="Monaco"/>
            <w:color w:val="FF0000"/>
            <w:sz w:val="22"/>
            <w:szCs w:val="22"/>
          </w:rPr>
          <w:delText>o2’,</w:delText>
        </w:r>
      </w:del>
      <w:ins w:id="3364" w:author="Kevin McGouldrick" w:date="2015-11-17T13:43:00Z">
        <w:del w:id="3365" w:author="Bryan Harter" w:date="2017-05-13T17:23:00Z">
          <w:r w:rsidR="00B67EB3" w:rsidDel="006C39E2">
            <w:rPr>
              <w:rFonts w:ascii="Monaco" w:hAnsi="Monaco"/>
              <w:color w:val="FF0000"/>
              <w:sz w:val="22"/>
              <w:szCs w:val="22"/>
            </w:rPr>
            <w:delText>‘</w:delText>
          </w:r>
        </w:del>
      </w:ins>
      <w:del w:id="3366" w:author="Bryan Harter" w:date="2017-05-13T17:23:00Z">
        <w:r w:rsidRPr="007265C9" w:rsidDel="006C39E2">
          <w:rPr>
            <w:rFonts w:ascii="Monaco" w:hAnsi="Monaco"/>
            <w:color w:val="FF0000"/>
            <w:sz w:val="22"/>
            <w:szCs w:val="22"/>
          </w:rPr>
          <w:delText>co2p’,</w:delText>
        </w:r>
      </w:del>
      <w:ins w:id="3367" w:author="Kevin McGouldrick" w:date="2015-11-17T13:43:00Z">
        <w:del w:id="3368" w:author="Bryan Harter" w:date="2017-05-13T17:23:00Z">
          <w:r w:rsidR="00B67EB3" w:rsidDel="006C39E2">
            <w:rPr>
              <w:rFonts w:ascii="Monaco" w:hAnsi="Monaco"/>
              <w:color w:val="FF0000"/>
              <w:sz w:val="22"/>
              <w:szCs w:val="22"/>
            </w:rPr>
            <w:delText>‘</w:delText>
          </w:r>
        </w:del>
      </w:ins>
      <w:del w:id="3369" w:author="Bryan Harter" w:date="2017-05-13T17:23:00Z">
        <w:r w:rsidRPr="007265C9" w:rsidDel="006C39E2">
          <w:rPr>
            <w:rFonts w:ascii="Monaco" w:hAnsi="Monaco"/>
            <w:color w:val="FF0000"/>
            <w:sz w:val="22"/>
            <w:szCs w:val="22"/>
          </w:rPr>
          <w:delText>co2’</w:delText>
        </w:r>
        <w:r w:rsidDel="006C39E2">
          <w:rPr>
            <w:rFonts w:ascii="Monaco" w:hAnsi="Monaco"/>
            <w:sz w:val="22"/>
            <w:szCs w:val="22"/>
          </w:rPr>
          <w:delText>], output, data1=sim[</w:delText>
        </w:r>
        <w:r w:rsidRPr="007265C9" w:rsidDel="006C39E2">
          <w:rPr>
            <w:rFonts w:ascii="Monaco" w:hAnsi="Monaco"/>
            <w:b/>
            <w:color w:val="008000"/>
            <w:sz w:val="22"/>
            <w:szCs w:val="22"/>
          </w:rPr>
          <w:delText>0</w:delText>
        </w:r>
        <w:r w:rsidDel="006C39E2">
          <w:rPr>
            <w:rFonts w:ascii="Monaco" w:hAnsi="Monaco"/>
            <w:sz w:val="22"/>
            <w:szCs w:val="22"/>
          </w:rPr>
          <w:delText>,*], data2=sim[</w:delText>
        </w:r>
        <w:r w:rsidRPr="007265C9" w:rsidDel="006C39E2">
          <w:rPr>
            <w:rFonts w:ascii="Monaco" w:hAnsi="Monaco"/>
            <w:b/>
            <w:color w:val="008000"/>
            <w:sz w:val="22"/>
            <w:szCs w:val="22"/>
          </w:rPr>
          <w:delText>1</w:delText>
        </w:r>
        <w:r w:rsidDel="006C39E2">
          <w:rPr>
            <w:rFonts w:ascii="Monaco" w:hAnsi="Monaco"/>
            <w:sz w:val="22"/>
            <w:szCs w:val="22"/>
          </w:rPr>
          <w:delText>,*], data3=sim[</w:delText>
        </w:r>
        <w:r w:rsidRPr="007265C9" w:rsidDel="006C39E2">
          <w:rPr>
            <w:rFonts w:ascii="Monaco" w:hAnsi="Monaco"/>
            <w:b/>
            <w:color w:val="008000"/>
            <w:sz w:val="22"/>
            <w:szCs w:val="22"/>
          </w:rPr>
          <w:delText>2</w:delText>
        </w:r>
        <w:r w:rsidDel="006C39E2">
          <w:rPr>
            <w:rFonts w:ascii="Monaco" w:hAnsi="Monaco"/>
            <w:sz w:val="22"/>
            <w:szCs w:val="22"/>
          </w:rPr>
          <w:delText>,*], data4=sim[</w:delText>
        </w:r>
        <w:r w:rsidRPr="007265C9" w:rsidDel="006C39E2">
          <w:rPr>
            <w:rFonts w:ascii="Monaco" w:hAnsi="Monaco"/>
            <w:b/>
            <w:color w:val="008000"/>
            <w:sz w:val="22"/>
            <w:szCs w:val="22"/>
          </w:rPr>
          <w:delText>3</w:delText>
        </w:r>
        <w:r w:rsidDel="006C39E2">
          <w:rPr>
            <w:rFonts w:ascii="Monaco" w:hAnsi="Monaco"/>
            <w:sz w:val="22"/>
            <w:szCs w:val="22"/>
          </w:rPr>
          <w:delText>,*]</w:delText>
        </w:r>
        <w:bookmarkStart w:id="3370" w:name="_Toc482474467"/>
        <w:bookmarkStart w:id="3371" w:name="_Toc482474952"/>
        <w:bookmarkEnd w:id="3370"/>
        <w:bookmarkEnd w:id="3371"/>
      </w:del>
    </w:p>
    <w:p w14:paraId="43E807DF" w14:textId="143334FA" w:rsidR="00F207AF" w:rsidDel="006C39E2" w:rsidRDefault="00F207AF" w:rsidP="00F207AF">
      <w:pPr>
        <w:ind w:left="990"/>
        <w:rPr>
          <w:del w:id="3372" w:author="Bryan Harter" w:date="2017-05-13T17:23:00Z"/>
          <w:rFonts w:ascii="Monaco" w:hAnsi="Monaco"/>
          <w:sz w:val="22"/>
          <w:szCs w:val="22"/>
        </w:rPr>
      </w:pPr>
      <w:bookmarkStart w:id="3373" w:name="_Toc482474468"/>
      <w:bookmarkStart w:id="3374" w:name="_Toc482474953"/>
      <w:bookmarkEnd w:id="3373"/>
      <w:bookmarkEnd w:id="3374"/>
    </w:p>
    <w:p w14:paraId="3782CA88" w14:textId="3782F7F1" w:rsidR="00F207AF" w:rsidRPr="00C36ABE" w:rsidDel="006C39E2" w:rsidRDefault="00F207AF" w:rsidP="00F207AF">
      <w:pPr>
        <w:pStyle w:val="ListParagraph"/>
        <w:numPr>
          <w:ilvl w:val="0"/>
          <w:numId w:val="25"/>
        </w:numPr>
        <w:ind w:left="990" w:hanging="270"/>
        <w:rPr>
          <w:del w:id="3375" w:author="Bryan Harter" w:date="2017-05-13T17:23:00Z"/>
        </w:rPr>
      </w:pPr>
      <w:del w:id="3376" w:author="Bryan Harter" w:date="2017-05-13T17:23:00Z">
        <w:r w:rsidDel="006C39E2">
          <w:delText xml:space="preserve">Suppose you have created simulated data from an external model of the Martian atmosphere that you have stored in a data structure called </w:delText>
        </w:r>
        <w:r w:rsidRPr="002D5D5E" w:rsidDel="006C39E2">
          <w:rPr>
            <w:rFonts w:ascii="Monaco" w:hAnsi="Monaco"/>
            <w:sz w:val="22"/>
            <w:szCs w:val="22"/>
          </w:rPr>
          <w:delText>model_out</w:delText>
        </w:r>
        <w:r w:rsidDel="006C39E2">
          <w:delText xml:space="preserve"> that you wish to add to the in-situ data structure:</w:delText>
        </w:r>
        <w:bookmarkStart w:id="3377" w:name="_Toc482474469"/>
        <w:bookmarkStart w:id="3378" w:name="_Toc482474954"/>
        <w:bookmarkEnd w:id="3377"/>
        <w:bookmarkEnd w:id="3378"/>
      </w:del>
    </w:p>
    <w:p w14:paraId="2FA0990D" w14:textId="366EB038" w:rsidR="00F207AF" w:rsidRPr="00C36ABE" w:rsidDel="006C39E2" w:rsidRDefault="00F207AF" w:rsidP="00F207AF">
      <w:pPr>
        <w:pStyle w:val="ListParagraph"/>
        <w:ind w:left="990"/>
        <w:rPr>
          <w:del w:id="3379" w:author="Bryan Harter" w:date="2017-05-13T17:23:00Z"/>
        </w:rPr>
      </w:pPr>
      <w:bookmarkStart w:id="3380" w:name="_Toc482474470"/>
      <w:bookmarkStart w:id="3381" w:name="_Toc482474955"/>
      <w:bookmarkEnd w:id="3380"/>
      <w:bookmarkEnd w:id="3381"/>
    </w:p>
    <w:p w14:paraId="3F1C52CD" w14:textId="32E3FA32" w:rsidR="00F207AF" w:rsidRPr="002D5D5E" w:rsidDel="006C39E2" w:rsidRDefault="00F207AF" w:rsidP="00F207AF">
      <w:pPr>
        <w:ind w:left="990"/>
        <w:rPr>
          <w:del w:id="3382" w:author="Bryan Harter" w:date="2017-05-13T17:23:00Z"/>
          <w:rFonts w:ascii="Monaco" w:hAnsi="Monaco"/>
          <w:sz w:val="22"/>
          <w:szCs w:val="22"/>
        </w:rPr>
      </w:pPr>
      <w:del w:id="3383" w:author="Bryan Harter" w:date="2017-05-13T16:55:00Z">
        <w:r w:rsidRPr="00C36ABE" w:rsidDel="009F3D8A">
          <w:rPr>
            <w:rFonts w:ascii="Monaco" w:hAnsi="Monaco"/>
            <w:sz w:val="22"/>
            <w:szCs w:val="22"/>
          </w:rPr>
          <w:lastRenderedPageBreak/>
          <w:delText>IDL&gt;</w:delText>
        </w:r>
      </w:del>
      <w:del w:id="3384" w:author="Bryan Harter" w:date="2017-05-13T17:23:00Z">
        <w:r w:rsidRPr="00C36ABE" w:rsidDel="006C39E2">
          <w:rPr>
            <w:rFonts w:ascii="Monaco" w:hAnsi="Monaco"/>
            <w:sz w:val="22"/>
            <w:szCs w:val="22"/>
          </w:rPr>
          <w:delText xml:space="preserve"> </w:delText>
        </w:r>
        <w:r w:rsidRPr="002D5D5E" w:rsidDel="006C39E2">
          <w:rPr>
            <w:rFonts w:ascii="Monaco" w:hAnsi="Monaco"/>
            <w:b/>
            <w:color w:val="007F7F"/>
            <w:sz w:val="22"/>
            <w:szCs w:val="22"/>
          </w:rPr>
          <w:delText>mvn_kp_add_data</w:delText>
        </w:r>
        <w:r w:rsidRPr="002D5D5E" w:rsidDel="006C39E2">
          <w:rPr>
            <w:rFonts w:ascii="Monaco" w:hAnsi="Monaco"/>
            <w:sz w:val="22"/>
            <w:szCs w:val="22"/>
          </w:rPr>
          <w:delText>,</w:delText>
        </w:r>
        <w:r w:rsidDel="006C39E2">
          <w:rPr>
            <w:rFonts w:ascii="Monaco" w:hAnsi="Monaco"/>
            <w:sz w:val="22"/>
            <w:szCs w:val="22"/>
          </w:rPr>
          <w:delText xml:space="preserve"> </w:delText>
        </w:r>
        <w:r w:rsidRPr="002D5D5E" w:rsidDel="006C39E2">
          <w:rPr>
            <w:rFonts w:ascii="Monaco" w:hAnsi="Monaco"/>
            <w:sz w:val="22"/>
            <w:szCs w:val="22"/>
          </w:rPr>
          <w:delText>insitu,</w:delText>
        </w:r>
        <w:r w:rsidDel="006C39E2">
          <w:rPr>
            <w:rFonts w:ascii="Monaco" w:hAnsi="Monaco"/>
            <w:sz w:val="22"/>
            <w:szCs w:val="22"/>
          </w:rPr>
          <w:delText xml:space="preserve"> </w:delText>
        </w:r>
        <w:r w:rsidRPr="002D5D5E" w:rsidDel="006C39E2">
          <w:rPr>
            <w:rFonts w:ascii="Monaco" w:hAnsi="Monaco"/>
            <w:color w:val="0000FF"/>
            <w:sz w:val="22"/>
            <w:szCs w:val="22"/>
          </w:rPr>
          <w:delText>tag_names</w:delText>
        </w:r>
        <w:r w:rsidRPr="002D5D5E" w:rsidDel="006C39E2">
          <w:rPr>
            <w:rFonts w:ascii="Monaco" w:hAnsi="Monaco"/>
            <w:sz w:val="22"/>
            <w:szCs w:val="22"/>
          </w:rPr>
          <w:delText>(model_out),</w:delText>
        </w:r>
        <w:r w:rsidDel="006C39E2">
          <w:rPr>
            <w:rFonts w:ascii="Monaco" w:hAnsi="Monaco"/>
            <w:sz w:val="22"/>
            <w:szCs w:val="22"/>
          </w:rPr>
          <w:delText xml:space="preserve"> </w:delText>
        </w:r>
        <w:r w:rsidRPr="002D5D5E" w:rsidDel="006C39E2">
          <w:rPr>
            <w:rFonts w:ascii="Monaco" w:hAnsi="Monaco"/>
            <w:sz w:val="22"/>
            <w:szCs w:val="22"/>
          </w:rPr>
          <w:delText>output,</w:delText>
        </w:r>
        <w:r w:rsidDel="006C39E2">
          <w:rPr>
            <w:rFonts w:ascii="Monaco" w:hAnsi="Monaco"/>
            <w:sz w:val="22"/>
            <w:szCs w:val="22"/>
          </w:rPr>
          <w:delText xml:space="preserve"> </w:delText>
        </w:r>
        <w:r w:rsidRPr="002D5D5E" w:rsidDel="006C39E2">
          <w:rPr>
            <w:rFonts w:ascii="Monaco" w:hAnsi="Monaco"/>
            <w:sz w:val="22"/>
            <w:szCs w:val="22"/>
          </w:rPr>
          <w:delText>data=model_out</w:delText>
        </w:r>
        <w:bookmarkStart w:id="3385" w:name="_Toc482474471"/>
        <w:bookmarkStart w:id="3386" w:name="_Toc482474956"/>
        <w:bookmarkEnd w:id="3385"/>
        <w:bookmarkEnd w:id="3386"/>
      </w:del>
    </w:p>
    <w:p w14:paraId="3CA15C76" w14:textId="6F02122C" w:rsidR="00F207AF" w:rsidRPr="005A7C78" w:rsidDel="006C39E2" w:rsidRDefault="00F207AF" w:rsidP="00F207AF">
      <w:pPr>
        <w:pStyle w:val="Heading4"/>
        <w:rPr>
          <w:del w:id="3387" w:author="Bryan Harter" w:date="2017-05-13T17:23:00Z"/>
        </w:rPr>
      </w:pPr>
      <w:del w:id="3388" w:author="Bryan Harter" w:date="2017-05-13T17:23:00Z">
        <w:r w:rsidRPr="005A7C78" w:rsidDel="006C39E2">
          <w:delText>Required Arguments</w:delText>
        </w:r>
        <w:bookmarkStart w:id="3389" w:name="_Toc482474472"/>
        <w:bookmarkStart w:id="3390" w:name="_Toc482474957"/>
        <w:bookmarkEnd w:id="3389"/>
        <w:bookmarkEnd w:id="3390"/>
      </w:del>
    </w:p>
    <w:p w14:paraId="1564FA7B" w14:textId="77D1BB6D" w:rsidR="00F207AF" w:rsidDel="006C39E2" w:rsidRDefault="00F207AF" w:rsidP="00F207AF">
      <w:pPr>
        <w:pStyle w:val="ListParagraph"/>
        <w:ind w:left="1080"/>
        <w:rPr>
          <w:del w:id="3391" w:author="Bryan Harter" w:date="2017-05-13T17:23:00Z"/>
        </w:rPr>
      </w:pPr>
      <w:del w:id="3392" w:author="Bryan Harter" w:date="2017-05-13T17:23:00Z">
        <w:r w:rsidRPr="005A7C78" w:rsidDel="006C39E2">
          <w:rPr>
            <w:rFonts w:ascii="Monaco" w:hAnsi="Monaco"/>
            <w:b/>
            <w:color w:val="FF0000"/>
            <w:sz w:val="22"/>
            <w:szCs w:val="22"/>
          </w:rPr>
          <w:delText>kp_data</w:delText>
        </w:r>
        <w:r w:rsidDel="006C39E2">
          <w:delText>: In-situ Key Parameter data structure</w:delText>
        </w:r>
        <w:bookmarkStart w:id="3393" w:name="_Toc482474473"/>
        <w:bookmarkStart w:id="3394" w:name="_Toc482474958"/>
        <w:bookmarkEnd w:id="3393"/>
        <w:bookmarkEnd w:id="3394"/>
      </w:del>
    </w:p>
    <w:p w14:paraId="5DE9EB77" w14:textId="66DFBF73" w:rsidR="00F207AF" w:rsidDel="006C39E2" w:rsidRDefault="00F207AF" w:rsidP="00F207AF">
      <w:pPr>
        <w:pStyle w:val="ListParagraph"/>
        <w:ind w:left="1080"/>
        <w:rPr>
          <w:del w:id="3395" w:author="Bryan Harter" w:date="2017-05-13T17:23:00Z"/>
        </w:rPr>
      </w:pPr>
      <w:del w:id="3396" w:author="Bryan Harter" w:date="2017-05-13T17:23:00Z">
        <w:r w:rsidRPr="005A7C78" w:rsidDel="006C39E2">
          <w:rPr>
            <w:rFonts w:ascii="Monaco" w:hAnsi="Monaco"/>
            <w:b/>
            <w:color w:val="FF0000"/>
            <w:sz w:val="22"/>
            <w:szCs w:val="22"/>
          </w:rPr>
          <w:delText>data_name</w:delText>
        </w:r>
        <w:r w:rsidDel="006C39E2">
          <w:delText xml:space="preserve">: the name(s) given to the new data to be added onto the </w:delText>
        </w:r>
        <w:r w:rsidRPr="005A7C78" w:rsidDel="006C39E2">
          <w:rPr>
            <w:rFonts w:ascii="Monaco" w:hAnsi="Monaco"/>
            <w:color w:val="000000" w:themeColor="text1"/>
            <w:sz w:val="22"/>
            <w:szCs w:val="22"/>
          </w:rPr>
          <w:delText>user</w:delText>
        </w:r>
        <w:r w:rsidDel="006C39E2">
          <w:delText xml:space="preserve"> substructure.  The number of elements of </w:delText>
        </w:r>
        <w:r w:rsidRPr="007265C9" w:rsidDel="006C39E2">
          <w:rPr>
            <w:rFonts w:ascii="Monaco" w:hAnsi="Monaco"/>
            <w:color w:val="FF0000"/>
            <w:sz w:val="22"/>
            <w:szCs w:val="22"/>
          </w:rPr>
          <w:delText>data_name</w:delText>
        </w:r>
        <w:r w:rsidDel="006C39E2">
          <w:delText xml:space="preserve"> </w:delText>
        </w:r>
        <w:r w:rsidRPr="007265C9" w:rsidDel="006C39E2">
          <w:rPr>
            <w:b/>
          </w:rPr>
          <w:delText>MUST</w:delText>
        </w:r>
        <w:r w:rsidDel="006C39E2">
          <w:delText xml:space="preserve"> equal the number of variables to be added to the structure.</w:delText>
        </w:r>
        <w:bookmarkStart w:id="3397" w:name="_Toc482474474"/>
        <w:bookmarkStart w:id="3398" w:name="_Toc482474959"/>
        <w:bookmarkEnd w:id="3397"/>
        <w:bookmarkEnd w:id="3398"/>
      </w:del>
    </w:p>
    <w:p w14:paraId="71FB2991" w14:textId="64220895" w:rsidR="00F207AF" w:rsidDel="006C39E2" w:rsidRDefault="00F207AF" w:rsidP="00F207AF">
      <w:pPr>
        <w:pStyle w:val="ListParagraph"/>
        <w:ind w:left="1080"/>
        <w:rPr>
          <w:del w:id="3399" w:author="Bryan Harter" w:date="2017-05-13T17:23:00Z"/>
        </w:rPr>
      </w:pPr>
      <w:del w:id="3400" w:author="Bryan Harter" w:date="2017-05-13T17:23:00Z">
        <w:r w:rsidRPr="005A7C78" w:rsidDel="006C39E2">
          <w:rPr>
            <w:rFonts w:ascii="Monaco" w:hAnsi="Monaco"/>
            <w:b/>
            <w:color w:val="FF0000"/>
            <w:sz w:val="22"/>
            <w:szCs w:val="22"/>
          </w:rPr>
          <w:delText>output</w:delText>
        </w:r>
        <w:r w:rsidDel="006C39E2">
          <w:delText>: the name of the newly created data structure</w:delText>
        </w:r>
        <w:bookmarkStart w:id="3401" w:name="_Toc482474475"/>
        <w:bookmarkStart w:id="3402" w:name="_Toc482474960"/>
        <w:bookmarkEnd w:id="3401"/>
        <w:bookmarkEnd w:id="3402"/>
      </w:del>
    </w:p>
    <w:p w14:paraId="4B768ABF" w14:textId="771C9304" w:rsidR="00F207AF" w:rsidRPr="00FD45E1" w:rsidDel="006C39E2" w:rsidRDefault="00F207AF" w:rsidP="00F207AF">
      <w:pPr>
        <w:pStyle w:val="ListParagraph"/>
        <w:ind w:left="1080"/>
        <w:rPr>
          <w:del w:id="3403" w:author="Bryan Harter" w:date="2017-05-13T17:23:00Z"/>
          <w:highlight w:val="yellow"/>
        </w:rPr>
      </w:pPr>
      <w:del w:id="3404" w:author="Bryan Harter" w:date="2017-05-13T17:23:00Z">
        <w:r w:rsidRPr="005A7C78" w:rsidDel="006C39E2">
          <w:rPr>
            <w:rFonts w:ascii="Monaco" w:hAnsi="Monaco"/>
            <w:b/>
            <w:color w:val="FF0000"/>
            <w:sz w:val="22"/>
            <w:szCs w:val="22"/>
          </w:rPr>
          <w:delText>data</w:delText>
        </w:r>
        <w:r w:rsidDel="006C39E2">
          <w:delText>: The data array(s) to be added to the KP data structure.</w:delText>
        </w:r>
        <w:bookmarkStart w:id="3405" w:name="_Toc482474476"/>
        <w:bookmarkStart w:id="3406" w:name="_Toc482474961"/>
        <w:bookmarkEnd w:id="3405"/>
        <w:bookmarkEnd w:id="3406"/>
      </w:del>
    </w:p>
    <w:p w14:paraId="1DB5B0F5" w14:textId="3BCC20EC" w:rsidR="00F207AF" w:rsidRPr="005D08DC" w:rsidDel="006C39E2" w:rsidRDefault="00F207AF" w:rsidP="00F207AF">
      <w:pPr>
        <w:pStyle w:val="Heading4"/>
        <w:rPr>
          <w:del w:id="3407" w:author="Bryan Harter" w:date="2017-05-13T17:23:00Z"/>
        </w:rPr>
      </w:pPr>
      <w:del w:id="3408" w:author="Bryan Harter" w:date="2017-05-13T17:23:00Z">
        <w:r w:rsidRPr="005D08DC" w:rsidDel="006C39E2">
          <w:delText>List of all accepted Arguments</w:delText>
        </w:r>
        <w:bookmarkStart w:id="3409" w:name="_Toc482474477"/>
        <w:bookmarkStart w:id="3410" w:name="_Toc482474962"/>
        <w:bookmarkEnd w:id="3409"/>
        <w:bookmarkEnd w:id="3410"/>
      </w:del>
    </w:p>
    <w:p w14:paraId="5E526C3C" w14:textId="2801333E" w:rsidR="00F207AF" w:rsidRPr="005D08DC" w:rsidDel="006C39E2" w:rsidRDefault="00F207AF" w:rsidP="00F207AF">
      <w:pPr>
        <w:pStyle w:val="ListParagraph"/>
        <w:numPr>
          <w:ilvl w:val="0"/>
          <w:numId w:val="26"/>
        </w:numPr>
        <w:rPr>
          <w:del w:id="3411" w:author="Bryan Harter" w:date="2017-05-13T17:23:00Z"/>
        </w:rPr>
      </w:pPr>
      <w:del w:id="3412" w:author="Bryan Harter" w:date="2017-05-13T17:23:00Z">
        <w:r w:rsidRPr="005D08DC" w:rsidDel="006C39E2">
          <w:rPr>
            <w:rFonts w:ascii="Monaco" w:hAnsi="Monaco"/>
            <w:b/>
            <w:color w:val="FF0000"/>
            <w:sz w:val="22"/>
            <w:szCs w:val="22"/>
          </w:rPr>
          <w:delText>/debug</w:delText>
        </w:r>
        <w:r w:rsidRPr="005D08DC" w:rsidDel="006C39E2">
          <w:delText>: On error, “stop immediately at the offending statement and print the current program stack.”  I.e., a less graceful but more informative exit from the procedure upon the occasion of an error.</w:delText>
        </w:r>
        <w:bookmarkStart w:id="3413" w:name="_Toc482474478"/>
        <w:bookmarkStart w:id="3414" w:name="_Toc482474963"/>
        <w:bookmarkEnd w:id="3413"/>
        <w:bookmarkEnd w:id="3414"/>
      </w:del>
    </w:p>
    <w:p w14:paraId="50A0EB9C" w14:textId="02FCB2C9" w:rsidR="00F207AF" w:rsidRPr="005C20E7" w:rsidDel="006C39E2" w:rsidRDefault="00F207AF" w:rsidP="00F207AF">
      <w:pPr>
        <w:pStyle w:val="ListParagraph"/>
        <w:numPr>
          <w:ilvl w:val="0"/>
          <w:numId w:val="26"/>
        </w:numPr>
        <w:rPr>
          <w:del w:id="3415" w:author="Bryan Harter" w:date="2017-05-13T17:23:00Z"/>
        </w:rPr>
      </w:pPr>
      <w:del w:id="3416" w:author="Bryan Harter" w:date="2017-05-13T17:23:00Z">
        <w:r w:rsidRPr="005D08DC" w:rsidDel="006C39E2">
          <w:rPr>
            <w:rFonts w:ascii="Monaco" w:hAnsi="Monaco"/>
            <w:b/>
            <w:color w:val="FF0000"/>
            <w:sz w:val="22"/>
            <w:szCs w:val="22"/>
          </w:rPr>
          <w:delText>/help</w:delText>
        </w:r>
        <w:r w:rsidRPr="005D08DC" w:rsidDel="006C39E2">
          <w:delText>: Invoke this list.</w:delText>
        </w:r>
        <w:bookmarkStart w:id="3417" w:name="_Toc482474479"/>
        <w:bookmarkStart w:id="3418" w:name="_Toc482474964"/>
        <w:bookmarkEnd w:id="3417"/>
        <w:bookmarkEnd w:id="3418"/>
      </w:del>
    </w:p>
    <w:p w14:paraId="73886F5C" w14:textId="120398A8" w:rsidR="005C20E7" w:rsidRDefault="005C20E7" w:rsidP="005C20E7">
      <w:pPr>
        <w:pStyle w:val="Heading2"/>
      </w:pPr>
      <w:bookmarkStart w:id="3419" w:name="_Toc482474965"/>
      <w:r>
        <w:t>Plotting of Key parameter data in 2D</w:t>
      </w:r>
      <w:bookmarkEnd w:id="3419"/>
    </w:p>
    <w:p w14:paraId="062EF32E" w14:textId="6FEF57F4" w:rsidR="005C20E7" w:rsidRPr="00E55334" w:rsidRDefault="005C20E7" w:rsidP="005C20E7">
      <w:pPr>
        <w:pStyle w:val="Heading3"/>
      </w:pPr>
      <w:bookmarkStart w:id="3420" w:name="_Toc482474966"/>
      <w:r w:rsidRPr="00E55334">
        <w:t>mvn_kp_</w:t>
      </w:r>
      <w:r w:rsidR="00AC008E" w:rsidRPr="00E55334">
        <w:t>map2d</w:t>
      </w:r>
      <w:bookmarkEnd w:id="3420"/>
    </w:p>
    <w:p w14:paraId="5233E481" w14:textId="77777777" w:rsidR="005C20E7" w:rsidRPr="00A954D6" w:rsidRDefault="005C20E7" w:rsidP="005C20E7">
      <w:pPr>
        <w:pStyle w:val="Heading4"/>
      </w:pPr>
      <w:r w:rsidRPr="00A954D6">
        <w:t>Description</w:t>
      </w:r>
    </w:p>
    <w:p w14:paraId="2BD21CEE" w14:textId="7AB8FCAB" w:rsidR="005C20E7" w:rsidRPr="00A82352" w:rsidRDefault="00A954D6" w:rsidP="00A82352">
      <w:pPr>
        <w:pStyle w:val="ListParagraph"/>
        <w:ind w:left="1080"/>
      </w:pPr>
      <w:r>
        <w:t>This routine will produce a 2d map of Mars, either in planetocentric or the MSO coordinate system, with the MAVEN orbital projection and a variety of basemaps</w:t>
      </w:r>
      <w:ins w:id="3421" w:author="Bryan Harter" w:date="2017-05-13T21:12:00Z">
        <w:r w:rsidR="001603E0">
          <w:t xml:space="preserve">.  </w:t>
        </w:r>
      </w:ins>
      <w:del w:id="3422" w:author="Bryan Harter" w:date="2017-05-13T21:11:00Z">
        <w:r w:rsidDel="001603E0">
          <w:delText xml:space="preserve"> (including IUVS Apoapse images when available).  </w:delText>
        </w:r>
      </w:del>
      <w:r>
        <w:t xml:space="preserve">The spacecraft orbital path may be colored by a given in-situ Key Parameter data value.  </w:t>
      </w:r>
      <w:del w:id="3423" w:author="Bryan Harter" w:date="2017-05-13T21:12:00Z">
        <w:r w:rsidDel="001603E0">
          <w:delText>Additionally, IUVS single point observations may be displayed.</w:delText>
        </w:r>
      </w:del>
    </w:p>
    <w:p w14:paraId="36AC97CD" w14:textId="77777777" w:rsidR="005C20E7" w:rsidRPr="00A82352" w:rsidRDefault="005C20E7" w:rsidP="005C20E7">
      <w:pPr>
        <w:pStyle w:val="Heading4"/>
      </w:pPr>
      <w:r w:rsidRPr="00A82352">
        <w:t>Example Usage</w:t>
      </w:r>
    </w:p>
    <w:p w14:paraId="1D22459A" w14:textId="25C2364A" w:rsidR="001E11A2" w:rsidRPr="00077AD5" w:rsidRDefault="001E11A2" w:rsidP="001E11A2">
      <w:pPr>
        <w:pStyle w:val="ListParagraph"/>
        <w:numPr>
          <w:ilvl w:val="0"/>
          <w:numId w:val="25"/>
        </w:numPr>
        <w:ind w:left="990" w:hanging="270"/>
        <w:rPr>
          <w:rPrChange w:id="3424" w:author="Bryan Harter" w:date="2017-05-13T21:17:00Z">
            <w:rPr/>
          </w:rPrChange>
        </w:rPr>
      </w:pPr>
      <w:r w:rsidRPr="00077AD5">
        <w:rPr>
          <w:rPrChange w:id="3425" w:author="Bryan Harter" w:date="2017-05-13T21:17:00Z">
            <w:rPr/>
          </w:rPrChange>
        </w:rPr>
        <w:t xml:space="preserve">Plot the </w:t>
      </w:r>
      <w:r w:rsidR="00767028" w:rsidRPr="00077AD5">
        <w:rPr>
          <w:rPrChange w:id="3426" w:author="Bryan Harter" w:date="2017-05-13T21:17:00Z">
            <w:rPr/>
          </w:rPrChange>
        </w:rPr>
        <w:t>spacecraft altitude along the MAVE</w:t>
      </w:r>
      <w:ins w:id="3427" w:author="Bryan Harter" w:date="2017-05-13T21:12:00Z">
        <w:r w:rsidR="001603E0" w:rsidRPr="00077AD5">
          <w:rPr>
            <w:rPrChange w:id="3428" w:author="Bryan Harter" w:date="2017-05-13T21:17:00Z">
              <w:rPr/>
            </w:rPrChange>
          </w:rPr>
          <w:t>N</w:t>
        </w:r>
      </w:ins>
      <w:del w:id="3429" w:author="Bryan Harter" w:date="2017-05-13T21:12:00Z">
        <w:r w:rsidR="00767028" w:rsidRPr="00077AD5" w:rsidDel="001603E0">
          <w:rPr>
            <w:rPrChange w:id="3430" w:author="Bryan Harter" w:date="2017-05-13T21:17:00Z">
              <w:rPr/>
            </w:rPrChange>
          </w:rPr>
          <w:delText>n</w:delText>
        </w:r>
      </w:del>
      <w:r w:rsidR="00767028" w:rsidRPr="00077AD5">
        <w:rPr>
          <w:rPrChange w:id="3431" w:author="Bryan Harter" w:date="2017-05-13T21:17:00Z">
            <w:rPr/>
          </w:rPrChange>
        </w:rPr>
        <w:t xml:space="preserve"> orbital track along the surface</w:t>
      </w:r>
      <w:r w:rsidRPr="00077AD5">
        <w:rPr>
          <w:rPrChange w:id="3432" w:author="Bryan Harter" w:date="2017-05-13T21:17:00Z">
            <w:rPr/>
          </w:rPrChange>
        </w:rPr>
        <w:t>.</w:t>
      </w:r>
    </w:p>
    <w:p w14:paraId="46D4F7D1" w14:textId="77777777" w:rsidR="001E11A2" w:rsidRPr="00077AD5" w:rsidRDefault="001E11A2" w:rsidP="001E11A2">
      <w:pPr>
        <w:pStyle w:val="ListParagraph"/>
        <w:ind w:left="990"/>
        <w:rPr>
          <w:rPrChange w:id="3433" w:author="Bryan Harter" w:date="2017-05-13T21:17:00Z">
            <w:rPr>
              <w:highlight w:val="yellow"/>
            </w:rPr>
          </w:rPrChange>
        </w:rPr>
      </w:pPr>
    </w:p>
    <w:p w14:paraId="1256C5B5" w14:textId="77777777" w:rsidR="001603E0" w:rsidRPr="00077AD5" w:rsidRDefault="001E11A2" w:rsidP="001603E0">
      <w:pPr>
        <w:ind w:left="990"/>
        <w:rPr>
          <w:ins w:id="3434" w:author="Bryan Harter" w:date="2017-05-13T21:13:00Z"/>
          <w:rFonts w:ascii="Consolas" w:hAnsi="Consolas" w:cs="Consolas"/>
          <w:color w:val="000000"/>
          <w:sz w:val="20"/>
          <w:szCs w:val="20"/>
          <w:rPrChange w:id="3435" w:author="Bryan Harter" w:date="2017-05-13T21:17:00Z">
            <w:rPr>
              <w:ins w:id="3436" w:author="Bryan Harter" w:date="2017-05-13T21:13:00Z"/>
              <w:rFonts w:ascii="Consolas" w:hAnsi="Consolas" w:cs="Consolas"/>
              <w:color w:val="000000"/>
              <w:sz w:val="20"/>
              <w:szCs w:val="20"/>
            </w:rPr>
          </w:rPrChange>
        </w:rPr>
      </w:pPr>
      <w:del w:id="3437" w:author="Bryan Harter" w:date="2017-05-13T16:55:00Z">
        <w:r w:rsidRPr="00077AD5" w:rsidDel="009F3D8A">
          <w:rPr>
            <w:rFonts w:ascii="Monaco" w:hAnsi="Monaco"/>
            <w:sz w:val="22"/>
            <w:szCs w:val="22"/>
            <w:rPrChange w:id="3438" w:author="Bryan Harter" w:date="2017-05-13T21:17:00Z">
              <w:rPr>
                <w:rFonts w:ascii="Monaco" w:hAnsi="Monaco"/>
                <w:sz w:val="22"/>
                <w:szCs w:val="22"/>
              </w:rPr>
            </w:rPrChange>
          </w:rPr>
          <w:delText>IDL&gt;</w:delText>
        </w:r>
      </w:del>
      <w:ins w:id="3439" w:author="Bryan Harter" w:date="2017-05-13T16:55:00Z">
        <w:r w:rsidR="009F3D8A" w:rsidRPr="00077AD5">
          <w:rPr>
            <w:rFonts w:ascii="Monaco" w:hAnsi="Monaco"/>
            <w:sz w:val="22"/>
            <w:szCs w:val="22"/>
            <w:rPrChange w:id="3440" w:author="Bryan Harter" w:date="2017-05-13T21:17:00Z">
              <w:rPr>
                <w:rFonts w:ascii="Monaco" w:hAnsi="Monaco"/>
                <w:sz w:val="22"/>
                <w:szCs w:val="22"/>
              </w:rPr>
            </w:rPrChange>
          </w:rPr>
          <w:t>&gt;&gt;</w:t>
        </w:r>
      </w:ins>
      <w:r w:rsidR="00767028" w:rsidRPr="00077AD5">
        <w:rPr>
          <w:rFonts w:ascii="Monaco" w:hAnsi="Monaco"/>
          <w:sz w:val="22"/>
          <w:szCs w:val="22"/>
          <w:rPrChange w:id="3441" w:author="Bryan Harter" w:date="2017-05-13T21:17:00Z">
            <w:rPr>
              <w:rFonts w:ascii="Monaco" w:hAnsi="Monaco"/>
              <w:sz w:val="22"/>
              <w:szCs w:val="22"/>
            </w:rPr>
          </w:rPrChange>
        </w:rPr>
        <w:t xml:space="preserve"> </w:t>
      </w:r>
      <w:ins w:id="3442" w:author="Bryan Harter" w:date="2017-05-13T21:13:00Z">
        <w:r w:rsidR="001603E0" w:rsidRPr="00077AD5">
          <w:rPr>
            <w:rFonts w:ascii="Consolas" w:hAnsi="Consolas" w:cs="Consolas"/>
            <w:color w:val="000000"/>
            <w:sz w:val="20"/>
            <w:szCs w:val="20"/>
            <w:u w:val="single"/>
            <w:rPrChange w:id="3443" w:author="Bryan Harter" w:date="2017-05-13T21:17:00Z">
              <w:rPr>
                <w:rFonts w:ascii="Consolas" w:hAnsi="Consolas" w:cs="Consolas"/>
                <w:color w:val="000000"/>
                <w:sz w:val="20"/>
                <w:szCs w:val="20"/>
                <w:highlight w:val="blue"/>
                <w:u w:val="single"/>
              </w:rPr>
            </w:rPrChange>
          </w:rPr>
          <w:t>pydivide.mvn_kp_map2d</w:t>
        </w:r>
        <w:r w:rsidR="001603E0" w:rsidRPr="00077AD5">
          <w:rPr>
            <w:rFonts w:ascii="Consolas" w:hAnsi="Consolas" w:cs="Consolas"/>
            <w:color w:val="000000"/>
            <w:sz w:val="20"/>
            <w:szCs w:val="20"/>
            <w:rPrChange w:id="3444" w:author="Bryan Harter" w:date="2017-05-13T21:17:00Z">
              <w:rPr>
                <w:rFonts w:ascii="Consolas" w:hAnsi="Consolas" w:cs="Consolas"/>
                <w:color w:val="000000"/>
                <w:sz w:val="20"/>
                <w:szCs w:val="20"/>
                <w:highlight w:val="blue"/>
              </w:rPr>
            </w:rPrChange>
          </w:rPr>
          <w:t xml:space="preserve">(insitu, </w:t>
        </w:r>
        <w:r w:rsidR="001603E0" w:rsidRPr="00077AD5">
          <w:rPr>
            <w:rFonts w:ascii="Consolas" w:hAnsi="Consolas" w:cs="Consolas"/>
            <w:i/>
            <w:iCs/>
            <w:color w:val="00AA00"/>
            <w:sz w:val="20"/>
            <w:szCs w:val="20"/>
            <w:rPrChange w:id="3445" w:author="Bryan Harter" w:date="2017-05-13T21:17:00Z">
              <w:rPr>
                <w:rFonts w:ascii="Consolas" w:hAnsi="Consolas" w:cs="Consolas"/>
                <w:i/>
                <w:iCs/>
                <w:color w:val="00AA00"/>
                <w:sz w:val="20"/>
                <w:szCs w:val="20"/>
                <w:highlight w:val="blue"/>
              </w:rPr>
            </w:rPrChange>
          </w:rPr>
          <w:t>'spacecraft.altitude'</w:t>
        </w:r>
        <w:r w:rsidR="001603E0" w:rsidRPr="00077AD5">
          <w:rPr>
            <w:rFonts w:ascii="Consolas" w:hAnsi="Consolas" w:cs="Consolas"/>
            <w:color w:val="000000"/>
            <w:sz w:val="20"/>
            <w:szCs w:val="20"/>
            <w:rPrChange w:id="3446" w:author="Bryan Harter" w:date="2017-05-13T21:17:00Z">
              <w:rPr>
                <w:rFonts w:ascii="Consolas" w:hAnsi="Consolas" w:cs="Consolas"/>
                <w:color w:val="000000"/>
                <w:sz w:val="20"/>
                <w:szCs w:val="20"/>
                <w:highlight w:val="blue"/>
              </w:rPr>
            </w:rPrChange>
          </w:rPr>
          <w:t>)</w:t>
        </w:r>
      </w:ins>
    </w:p>
    <w:p w14:paraId="7333E2B7" w14:textId="25EB6EB9" w:rsidR="001E11A2" w:rsidRPr="00077AD5" w:rsidDel="001603E0" w:rsidRDefault="0003614F" w:rsidP="001E11A2">
      <w:pPr>
        <w:ind w:left="990"/>
        <w:rPr>
          <w:del w:id="3447" w:author="Bryan Harter" w:date="2017-05-13T21:13:00Z"/>
          <w:rFonts w:ascii="Monaco" w:hAnsi="Monaco"/>
          <w:color w:val="FF0000"/>
          <w:sz w:val="22"/>
          <w:szCs w:val="22"/>
          <w:rPrChange w:id="3448" w:author="Bryan Harter" w:date="2017-05-13T21:17:00Z">
            <w:rPr>
              <w:del w:id="3449" w:author="Bryan Harter" w:date="2017-05-13T21:13:00Z"/>
              <w:rFonts w:ascii="Monaco" w:hAnsi="Monaco"/>
              <w:color w:val="FF0000"/>
              <w:sz w:val="22"/>
              <w:szCs w:val="22"/>
              <w:highlight w:val="yellow"/>
            </w:rPr>
          </w:rPrChange>
        </w:rPr>
      </w:pPr>
      <w:del w:id="3450" w:author="Bryan Harter" w:date="2017-05-13T21:13:00Z">
        <w:r w:rsidRPr="00077AD5" w:rsidDel="001603E0">
          <w:rPr>
            <w:rFonts w:ascii="Monaco" w:hAnsi="Monaco"/>
            <w:b/>
            <w:color w:val="007F7F"/>
            <w:sz w:val="22"/>
            <w:szCs w:val="22"/>
            <w:rPrChange w:id="3451" w:author="Bryan Harter" w:date="2017-05-13T21:17:00Z">
              <w:rPr>
                <w:rFonts w:ascii="Monaco" w:hAnsi="Monaco"/>
                <w:b/>
                <w:color w:val="007F7F"/>
                <w:sz w:val="22"/>
                <w:szCs w:val="22"/>
              </w:rPr>
            </w:rPrChange>
          </w:rPr>
          <w:delText>mvn_kp_map2d</w:delText>
        </w:r>
        <w:r w:rsidRPr="00077AD5" w:rsidDel="001603E0">
          <w:rPr>
            <w:rFonts w:ascii="Monaco" w:hAnsi="Monaco"/>
            <w:sz w:val="22"/>
            <w:szCs w:val="22"/>
            <w:rPrChange w:id="3452" w:author="Bryan Harter" w:date="2017-05-13T21:17:00Z">
              <w:rPr>
                <w:rFonts w:ascii="Monaco" w:hAnsi="Monaco"/>
                <w:sz w:val="22"/>
                <w:szCs w:val="22"/>
              </w:rPr>
            </w:rPrChange>
          </w:rPr>
          <w:delText>,</w:delText>
        </w:r>
        <w:r w:rsidR="00767028" w:rsidRPr="00077AD5" w:rsidDel="001603E0">
          <w:rPr>
            <w:rFonts w:ascii="Monaco" w:hAnsi="Monaco"/>
            <w:sz w:val="22"/>
            <w:szCs w:val="22"/>
            <w:rPrChange w:id="3453" w:author="Bryan Harter" w:date="2017-05-13T21:17:00Z">
              <w:rPr>
                <w:rFonts w:ascii="Monaco" w:hAnsi="Monaco"/>
                <w:sz w:val="22"/>
                <w:szCs w:val="22"/>
              </w:rPr>
            </w:rPrChange>
          </w:rPr>
          <w:delText xml:space="preserve"> insitu_data</w:delText>
        </w:r>
      </w:del>
    </w:p>
    <w:p w14:paraId="288D85DC" w14:textId="77777777" w:rsidR="001E11A2" w:rsidRPr="00077AD5" w:rsidRDefault="001E11A2" w:rsidP="001603E0">
      <w:pPr>
        <w:ind w:left="990"/>
        <w:rPr>
          <w:rPrChange w:id="3454" w:author="Bryan Harter" w:date="2017-05-13T21:17:00Z">
            <w:rPr>
              <w:highlight w:val="yellow"/>
            </w:rPr>
          </w:rPrChange>
        </w:rPr>
      </w:pPr>
    </w:p>
    <w:p w14:paraId="4FB41A5B" w14:textId="222CB6E5" w:rsidR="00767028" w:rsidRPr="00077AD5" w:rsidRDefault="00767028" w:rsidP="00767028">
      <w:pPr>
        <w:pStyle w:val="ListParagraph"/>
        <w:numPr>
          <w:ilvl w:val="0"/>
          <w:numId w:val="25"/>
        </w:numPr>
        <w:ind w:left="990" w:hanging="270"/>
        <w:rPr>
          <w:rPrChange w:id="3455" w:author="Bryan Harter" w:date="2017-05-13T21:17:00Z">
            <w:rPr/>
          </w:rPrChange>
        </w:rPr>
      </w:pPr>
      <w:r w:rsidRPr="00077AD5">
        <w:rPr>
          <w:rPrChange w:id="3456" w:author="Bryan Harter" w:date="2017-05-13T21:17:00Z">
            <w:rPr/>
          </w:rPrChange>
        </w:rPr>
        <w:t>Plot the spacecraft altitude along the MAVE</w:t>
      </w:r>
      <w:del w:id="3457" w:author="Bryan Harter" w:date="2017-05-13T21:13:00Z">
        <w:r w:rsidRPr="00077AD5" w:rsidDel="001603E0">
          <w:rPr>
            <w:rPrChange w:id="3458" w:author="Bryan Harter" w:date="2017-05-13T21:17:00Z">
              <w:rPr/>
            </w:rPrChange>
          </w:rPr>
          <w:delText>n</w:delText>
        </w:r>
      </w:del>
      <w:ins w:id="3459" w:author="Bryan Harter" w:date="2017-05-13T21:13:00Z">
        <w:r w:rsidR="001603E0" w:rsidRPr="00077AD5">
          <w:rPr>
            <w:rPrChange w:id="3460" w:author="Bryan Harter" w:date="2017-05-13T21:17:00Z">
              <w:rPr/>
            </w:rPrChange>
          </w:rPr>
          <w:t>N</w:t>
        </w:r>
      </w:ins>
      <w:r w:rsidRPr="00077AD5">
        <w:rPr>
          <w:rPrChange w:id="3461" w:author="Bryan Harter" w:date="2017-05-13T21:17:00Z">
            <w:rPr/>
          </w:rPrChange>
        </w:rPr>
        <w:t xml:space="preserve"> orbital track along the surface, using the MOLA altimetry basemap, and also plot the path of the subsolar point.</w:t>
      </w:r>
    </w:p>
    <w:p w14:paraId="4B6403A7" w14:textId="77777777" w:rsidR="00767028" w:rsidRPr="00077AD5" w:rsidRDefault="00767028" w:rsidP="00767028">
      <w:pPr>
        <w:pStyle w:val="ListParagraph"/>
        <w:ind w:left="990"/>
        <w:rPr>
          <w:rPrChange w:id="3462" w:author="Bryan Harter" w:date="2017-05-13T21:17:00Z">
            <w:rPr>
              <w:highlight w:val="yellow"/>
            </w:rPr>
          </w:rPrChange>
        </w:rPr>
      </w:pPr>
    </w:p>
    <w:p w14:paraId="56ECFB67" w14:textId="38DE794C" w:rsidR="00767028" w:rsidRPr="00077AD5" w:rsidRDefault="00767028" w:rsidP="00767028">
      <w:pPr>
        <w:ind w:left="990"/>
        <w:rPr>
          <w:rFonts w:ascii="Monaco" w:hAnsi="Monaco"/>
          <w:color w:val="FF0000"/>
          <w:sz w:val="22"/>
          <w:szCs w:val="22"/>
          <w:rPrChange w:id="3463" w:author="Bryan Harter" w:date="2017-05-13T21:17:00Z">
            <w:rPr>
              <w:rFonts w:ascii="Monaco" w:hAnsi="Monaco"/>
              <w:color w:val="FF0000"/>
              <w:sz w:val="22"/>
              <w:szCs w:val="22"/>
              <w:highlight w:val="yellow"/>
            </w:rPr>
          </w:rPrChange>
        </w:rPr>
      </w:pPr>
      <w:del w:id="3464" w:author="Bryan Harter" w:date="2017-05-13T16:55:00Z">
        <w:r w:rsidRPr="00077AD5" w:rsidDel="009F3D8A">
          <w:rPr>
            <w:rFonts w:ascii="Monaco" w:hAnsi="Monaco"/>
            <w:sz w:val="22"/>
            <w:szCs w:val="22"/>
            <w:rPrChange w:id="3465" w:author="Bryan Harter" w:date="2017-05-13T21:17:00Z">
              <w:rPr>
                <w:rFonts w:ascii="Monaco" w:hAnsi="Monaco"/>
                <w:sz w:val="22"/>
                <w:szCs w:val="22"/>
              </w:rPr>
            </w:rPrChange>
          </w:rPr>
          <w:delText>IDL&gt;</w:delText>
        </w:r>
      </w:del>
      <w:ins w:id="3466" w:author="Bryan Harter" w:date="2017-05-13T16:55:00Z">
        <w:r w:rsidR="009F3D8A" w:rsidRPr="00077AD5">
          <w:rPr>
            <w:rFonts w:ascii="Monaco" w:hAnsi="Monaco"/>
            <w:sz w:val="22"/>
            <w:szCs w:val="22"/>
            <w:rPrChange w:id="3467" w:author="Bryan Harter" w:date="2017-05-13T21:17:00Z">
              <w:rPr>
                <w:rFonts w:ascii="Monaco" w:hAnsi="Monaco"/>
                <w:sz w:val="22"/>
                <w:szCs w:val="22"/>
              </w:rPr>
            </w:rPrChange>
          </w:rPr>
          <w:t>&gt;&gt;</w:t>
        </w:r>
      </w:ins>
      <w:r w:rsidRPr="00077AD5">
        <w:rPr>
          <w:rFonts w:ascii="Monaco" w:hAnsi="Monaco"/>
          <w:sz w:val="22"/>
          <w:szCs w:val="22"/>
          <w:rPrChange w:id="3468" w:author="Bryan Harter" w:date="2017-05-13T21:17:00Z">
            <w:rPr>
              <w:rFonts w:ascii="Monaco" w:hAnsi="Monaco"/>
              <w:sz w:val="22"/>
              <w:szCs w:val="22"/>
            </w:rPr>
          </w:rPrChange>
        </w:rPr>
        <w:t xml:space="preserve"> </w:t>
      </w:r>
      <w:ins w:id="3469" w:author="Bryan Harter" w:date="2017-05-13T21:14:00Z">
        <w:r w:rsidR="001603E0" w:rsidRPr="00077AD5">
          <w:rPr>
            <w:rFonts w:ascii="Consolas" w:hAnsi="Consolas" w:cs="Consolas"/>
            <w:color w:val="000000"/>
            <w:sz w:val="20"/>
            <w:szCs w:val="20"/>
            <w:u w:val="single"/>
            <w:rPrChange w:id="3470" w:author="Bryan Harter" w:date="2017-05-13T21:17:00Z">
              <w:rPr>
                <w:rFonts w:ascii="Consolas" w:hAnsi="Consolas" w:cs="Consolas"/>
                <w:color w:val="000000"/>
                <w:sz w:val="20"/>
                <w:szCs w:val="20"/>
                <w:highlight w:val="blue"/>
                <w:u w:val="single"/>
              </w:rPr>
            </w:rPrChange>
          </w:rPr>
          <w:t>pydivide.mvn_kp_map2d</w:t>
        </w:r>
        <w:r w:rsidR="001603E0" w:rsidRPr="00077AD5">
          <w:rPr>
            <w:rFonts w:ascii="Consolas" w:hAnsi="Consolas" w:cs="Consolas"/>
            <w:color w:val="000000"/>
            <w:sz w:val="20"/>
            <w:szCs w:val="20"/>
            <w:rPrChange w:id="3471" w:author="Bryan Harter" w:date="2017-05-13T21:17:00Z">
              <w:rPr>
                <w:rFonts w:ascii="Consolas" w:hAnsi="Consolas" w:cs="Consolas"/>
                <w:color w:val="000000"/>
                <w:sz w:val="20"/>
                <w:szCs w:val="20"/>
                <w:highlight w:val="blue"/>
              </w:rPr>
            </w:rPrChange>
          </w:rPr>
          <w:t xml:space="preserve">(insitu, </w:t>
        </w:r>
        <w:r w:rsidR="001603E0" w:rsidRPr="00077AD5">
          <w:rPr>
            <w:rFonts w:ascii="Consolas" w:hAnsi="Consolas" w:cs="Consolas"/>
            <w:i/>
            <w:iCs/>
            <w:color w:val="00AA00"/>
            <w:sz w:val="20"/>
            <w:szCs w:val="20"/>
            <w:rPrChange w:id="3472" w:author="Bryan Harter" w:date="2017-05-13T21:17:00Z">
              <w:rPr>
                <w:rFonts w:ascii="Consolas" w:hAnsi="Consolas" w:cs="Consolas"/>
                <w:i/>
                <w:iCs/>
                <w:color w:val="00AA00"/>
                <w:sz w:val="20"/>
                <w:szCs w:val="20"/>
                <w:highlight w:val="blue"/>
              </w:rPr>
            </w:rPrChange>
          </w:rPr>
          <w:t>'spacecraft.altitude'</w:t>
        </w:r>
        <w:r w:rsidR="001603E0" w:rsidRPr="00077AD5">
          <w:rPr>
            <w:rFonts w:ascii="Consolas" w:hAnsi="Consolas" w:cs="Consolas"/>
            <w:color w:val="000000"/>
            <w:sz w:val="20"/>
            <w:szCs w:val="20"/>
            <w:rPrChange w:id="3473" w:author="Bryan Harter" w:date="2017-05-13T21:17:00Z">
              <w:rPr>
                <w:rFonts w:ascii="Consolas" w:hAnsi="Consolas" w:cs="Consolas"/>
                <w:color w:val="000000"/>
                <w:sz w:val="20"/>
                <w:szCs w:val="20"/>
                <w:highlight w:val="blue"/>
              </w:rPr>
            </w:rPrChange>
          </w:rPr>
          <w:t>, basemap=</w:t>
        </w:r>
        <w:r w:rsidR="001603E0" w:rsidRPr="00077AD5">
          <w:rPr>
            <w:rFonts w:ascii="Consolas" w:hAnsi="Consolas" w:cs="Consolas"/>
            <w:i/>
            <w:iCs/>
            <w:color w:val="00AA00"/>
            <w:sz w:val="20"/>
            <w:szCs w:val="20"/>
            <w:rPrChange w:id="3474" w:author="Bryan Harter" w:date="2017-05-13T21:17:00Z">
              <w:rPr>
                <w:rFonts w:ascii="Consolas" w:hAnsi="Consolas" w:cs="Consolas"/>
                <w:i/>
                <w:iCs/>
                <w:color w:val="00AA00"/>
                <w:sz w:val="20"/>
                <w:szCs w:val="20"/>
                <w:highlight w:val="blue"/>
              </w:rPr>
            </w:rPrChange>
          </w:rPr>
          <w:t>'mola'</w:t>
        </w:r>
        <w:r w:rsidR="001603E0" w:rsidRPr="00077AD5">
          <w:rPr>
            <w:rFonts w:ascii="Consolas" w:hAnsi="Consolas" w:cs="Consolas"/>
            <w:color w:val="000000"/>
            <w:sz w:val="20"/>
            <w:szCs w:val="20"/>
            <w:rPrChange w:id="3475" w:author="Bryan Harter" w:date="2017-05-13T21:17:00Z">
              <w:rPr>
                <w:rFonts w:ascii="Consolas" w:hAnsi="Consolas" w:cs="Consolas"/>
                <w:color w:val="000000"/>
                <w:sz w:val="20"/>
                <w:szCs w:val="20"/>
                <w:highlight w:val="blue"/>
              </w:rPr>
            </w:rPrChange>
          </w:rPr>
          <w:t>, subsolar=</w:t>
        </w:r>
        <w:r w:rsidR="001603E0" w:rsidRPr="00077AD5">
          <w:rPr>
            <w:rFonts w:ascii="Consolas" w:hAnsi="Consolas" w:cs="Consolas"/>
            <w:color w:val="0000FF"/>
            <w:sz w:val="20"/>
            <w:szCs w:val="20"/>
            <w:rPrChange w:id="3476" w:author="Bryan Harter" w:date="2017-05-13T21:17:00Z">
              <w:rPr>
                <w:rFonts w:ascii="Consolas" w:hAnsi="Consolas" w:cs="Consolas"/>
                <w:color w:val="0000FF"/>
                <w:sz w:val="20"/>
                <w:szCs w:val="20"/>
                <w:highlight w:val="blue"/>
              </w:rPr>
            </w:rPrChange>
          </w:rPr>
          <w:t>True</w:t>
        </w:r>
        <w:r w:rsidR="001603E0" w:rsidRPr="00077AD5">
          <w:rPr>
            <w:rFonts w:ascii="Consolas" w:hAnsi="Consolas" w:cs="Consolas"/>
            <w:color w:val="000000"/>
            <w:sz w:val="20"/>
            <w:szCs w:val="20"/>
            <w:rPrChange w:id="3477" w:author="Bryan Harter" w:date="2017-05-13T21:17:00Z">
              <w:rPr>
                <w:rFonts w:ascii="Consolas" w:hAnsi="Consolas" w:cs="Consolas"/>
                <w:color w:val="000000"/>
                <w:sz w:val="20"/>
                <w:szCs w:val="20"/>
                <w:highlight w:val="blue"/>
              </w:rPr>
            </w:rPrChange>
          </w:rPr>
          <w:t>)</w:t>
        </w:r>
      </w:ins>
      <w:del w:id="3478" w:author="Bryan Harter" w:date="2017-05-13T21:14:00Z">
        <w:r w:rsidRPr="00077AD5" w:rsidDel="001603E0">
          <w:rPr>
            <w:rFonts w:ascii="Monaco" w:hAnsi="Monaco"/>
            <w:b/>
            <w:color w:val="007F7F"/>
            <w:sz w:val="22"/>
            <w:szCs w:val="22"/>
            <w:rPrChange w:id="3479" w:author="Bryan Harter" w:date="2017-05-13T21:17:00Z">
              <w:rPr>
                <w:rFonts w:ascii="Monaco" w:hAnsi="Monaco"/>
                <w:b/>
                <w:color w:val="007F7F"/>
                <w:sz w:val="22"/>
                <w:szCs w:val="22"/>
              </w:rPr>
            </w:rPrChange>
          </w:rPr>
          <w:delText>mvn_kp_map2d</w:delText>
        </w:r>
        <w:r w:rsidRPr="00077AD5" w:rsidDel="001603E0">
          <w:rPr>
            <w:rFonts w:ascii="Monaco" w:hAnsi="Monaco"/>
            <w:sz w:val="22"/>
            <w:szCs w:val="22"/>
            <w:rPrChange w:id="3480" w:author="Bryan Harter" w:date="2017-05-13T21:17:00Z">
              <w:rPr>
                <w:rFonts w:ascii="Monaco" w:hAnsi="Monaco"/>
                <w:sz w:val="22"/>
                <w:szCs w:val="22"/>
              </w:rPr>
            </w:rPrChange>
          </w:rPr>
          <w:delText>, insitu_data, basemap=</w:delText>
        </w:r>
      </w:del>
      <w:ins w:id="3481" w:author="Kevin McGouldrick" w:date="2015-11-17T13:44:00Z">
        <w:del w:id="3482" w:author="Bryan Harter" w:date="2017-05-13T21:14:00Z">
          <w:r w:rsidR="00B67EB3" w:rsidRPr="00077AD5" w:rsidDel="001603E0">
            <w:rPr>
              <w:rFonts w:ascii="Monaco" w:hAnsi="Monaco"/>
              <w:sz w:val="22"/>
              <w:szCs w:val="22"/>
              <w:rPrChange w:id="3483" w:author="Bryan Harter" w:date="2017-05-13T21:17:00Z">
                <w:rPr>
                  <w:rFonts w:ascii="Monaco" w:hAnsi="Monaco"/>
                  <w:sz w:val="22"/>
                  <w:szCs w:val="22"/>
                </w:rPr>
              </w:rPrChange>
            </w:rPr>
            <w:delText>‘</w:delText>
          </w:r>
        </w:del>
      </w:ins>
      <w:del w:id="3484" w:author="Bryan Harter" w:date="2017-05-13T21:14:00Z">
        <w:r w:rsidRPr="00077AD5" w:rsidDel="001603E0">
          <w:rPr>
            <w:rFonts w:ascii="Monaco" w:hAnsi="Monaco"/>
            <w:color w:val="FF0000"/>
            <w:sz w:val="22"/>
            <w:szCs w:val="22"/>
            <w:rPrChange w:id="3485" w:author="Bryan Harter" w:date="2017-05-13T21:17:00Z">
              <w:rPr>
                <w:rFonts w:ascii="Monaco" w:hAnsi="Monaco"/>
                <w:color w:val="FF0000"/>
                <w:sz w:val="22"/>
                <w:szCs w:val="22"/>
              </w:rPr>
            </w:rPrChange>
          </w:rPr>
          <w:delText>mola</w:delText>
        </w:r>
        <w:r w:rsidRPr="00077AD5" w:rsidDel="001603E0">
          <w:rPr>
            <w:rFonts w:ascii="Monaco" w:hAnsi="Monaco"/>
            <w:sz w:val="22"/>
            <w:szCs w:val="22"/>
            <w:rPrChange w:id="3486" w:author="Bryan Harter" w:date="2017-05-13T21:17:00Z">
              <w:rPr>
                <w:rFonts w:ascii="Monaco" w:hAnsi="Monaco"/>
                <w:sz w:val="22"/>
                <w:szCs w:val="22"/>
              </w:rPr>
            </w:rPrChange>
          </w:rPr>
          <w:delText xml:space="preserve">’, </w:delText>
        </w:r>
        <w:r w:rsidRPr="00077AD5" w:rsidDel="001603E0">
          <w:rPr>
            <w:rFonts w:ascii="Monaco" w:hAnsi="Monaco"/>
            <w:color w:val="FF0000"/>
            <w:sz w:val="22"/>
            <w:szCs w:val="22"/>
            <w:rPrChange w:id="3487" w:author="Bryan Harter" w:date="2017-05-13T21:17:00Z">
              <w:rPr>
                <w:rFonts w:ascii="Monaco" w:hAnsi="Monaco"/>
                <w:color w:val="FF0000"/>
                <w:sz w:val="22"/>
                <w:szCs w:val="22"/>
              </w:rPr>
            </w:rPrChange>
          </w:rPr>
          <w:delText>/subsolar</w:delText>
        </w:r>
      </w:del>
    </w:p>
    <w:p w14:paraId="5C75812C" w14:textId="77777777" w:rsidR="00767028" w:rsidRPr="00077AD5" w:rsidDel="001603E0" w:rsidRDefault="00767028" w:rsidP="00767028">
      <w:pPr>
        <w:rPr>
          <w:del w:id="3488" w:author="Bryan Harter" w:date="2017-05-13T21:14:00Z"/>
          <w:rPrChange w:id="3489" w:author="Bryan Harter" w:date="2017-05-13T21:17:00Z">
            <w:rPr>
              <w:del w:id="3490" w:author="Bryan Harter" w:date="2017-05-13T21:14:00Z"/>
              <w:highlight w:val="yellow"/>
            </w:rPr>
          </w:rPrChange>
        </w:rPr>
      </w:pPr>
    </w:p>
    <w:p w14:paraId="33C99610" w14:textId="3DAC6DC8" w:rsidR="00767028" w:rsidRPr="00077AD5" w:rsidDel="001603E0" w:rsidRDefault="00767028" w:rsidP="00767028">
      <w:pPr>
        <w:pStyle w:val="ListParagraph"/>
        <w:numPr>
          <w:ilvl w:val="0"/>
          <w:numId w:val="25"/>
        </w:numPr>
        <w:ind w:left="990" w:hanging="270"/>
        <w:rPr>
          <w:del w:id="3491" w:author="Bryan Harter" w:date="2017-05-13T21:14:00Z"/>
          <w:rPrChange w:id="3492" w:author="Bryan Harter" w:date="2017-05-13T21:17:00Z">
            <w:rPr>
              <w:del w:id="3493" w:author="Bryan Harter" w:date="2017-05-13T21:14:00Z"/>
            </w:rPr>
          </w:rPrChange>
        </w:rPr>
      </w:pPr>
      <w:del w:id="3494" w:author="Bryan Harter" w:date="2017-05-13T21:14:00Z">
        <w:r w:rsidRPr="00077AD5" w:rsidDel="001603E0">
          <w:rPr>
            <w:rPrChange w:id="3495" w:author="Bryan Harter" w:date="2017-05-13T21:17:00Z">
              <w:rPr/>
            </w:rPrChange>
          </w:rPr>
          <w:delText>Plot the CO</w:delText>
        </w:r>
        <w:r w:rsidRPr="00077AD5" w:rsidDel="001603E0">
          <w:rPr>
            <w:vertAlign w:val="subscript"/>
            <w:rPrChange w:id="3496" w:author="Bryan Harter" w:date="2017-05-13T21:17:00Z">
              <w:rPr>
                <w:vertAlign w:val="subscript"/>
              </w:rPr>
            </w:rPrChange>
          </w:rPr>
          <w:delText>2</w:delText>
        </w:r>
        <w:r w:rsidRPr="00077AD5" w:rsidDel="001603E0">
          <w:rPr>
            <w:vertAlign w:val="superscript"/>
            <w:rPrChange w:id="3497" w:author="Bryan Harter" w:date="2017-05-13T21:17:00Z">
              <w:rPr>
                <w:vertAlign w:val="superscript"/>
              </w:rPr>
            </w:rPrChange>
          </w:rPr>
          <w:delText>+</w:delText>
        </w:r>
        <w:r w:rsidRPr="00077AD5" w:rsidDel="001603E0">
          <w:rPr>
            <w:rPrChange w:id="3498" w:author="Bryan Harter" w:date="2017-05-13T21:17:00Z">
              <w:rPr/>
            </w:rPrChange>
          </w:rPr>
          <w:delText xml:space="preserve"> density from NGIMS along the MAVEn orbital track along the surface, identifying the parameter by name.</w:delText>
        </w:r>
      </w:del>
    </w:p>
    <w:p w14:paraId="578EB748" w14:textId="1AFC6D99" w:rsidR="00767028" w:rsidRPr="00077AD5" w:rsidDel="001603E0" w:rsidRDefault="00767028" w:rsidP="00767028">
      <w:pPr>
        <w:pStyle w:val="ListParagraph"/>
        <w:ind w:left="990"/>
        <w:rPr>
          <w:del w:id="3499" w:author="Bryan Harter" w:date="2017-05-13T21:14:00Z"/>
          <w:rPrChange w:id="3500" w:author="Bryan Harter" w:date="2017-05-13T21:17:00Z">
            <w:rPr>
              <w:del w:id="3501" w:author="Bryan Harter" w:date="2017-05-13T21:14:00Z"/>
              <w:highlight w:val="yellow"/>
            </w:rPr>
          </w:rPrChange>
        </w:rPr>
      </w:pPr>
    </w:p>
    <w:p w14:paraId="191A2C56" w14:textId="64192D7B" w:rsidR="00767028" w:rsidRPr="00077AD5" w:rsidDel="001603E0" w:rsidRDefault="00767028" w:rsidP="00767028">
      <w:pPr>
        <w:ind w:left="990"/>
        <w:rPr>
          <w:del w:id="3502" w:author="Bryan Harter" w:date="2017-05-13T21:14:00Z"/>
          <w:rFonts w:ascii="Monaco" w:hAnsi="Monaco"/>
          <w:color w:val="FF0000"/>
          <w:sz w:val="22"/>
          <w:szCs w:val="22"/>
          <w:rPrChange w:id="3503" w:author="Bryan Harter" w:date="2017-05-13T21:17:00Z">
            <w:rPr>
              <w:del w:id="3504" w:author="Bryan Harter" w:date="2017-05-13T21:14:00Z"/>
              <w:rFonts w:ascii="Monaco" w:hAnsi="Monaco"/>
              <w:color w:val="FF0000"/>
              <w:sz w:val="22"/>
              <w:szCs w:val="22"/>
              <w:highlight w:val="yellow"/>
            </w:rPr>
          </w:rPrChange>
        </w:rPr>
      </w:pPr>
      <w:del w:id="3505" w:author="Bryan Harter" w:date="2017-05-13T16:55:00Z">
        <w:r w:rsidRPr="00077AD5" w:rsidDel="009F3D8A">
          <w:rPr>
            <w:rFonts w:ascii="Monaco" w:hAnsi="Monaco"/>
            <w:sz w:val="22"/>
            <w:szCs w:val="22"/>
            <w:rPrChange w:id="3506" w:author="Bryan Harter" w:date="2017-05-13T21:17:00Z">
              <w:rPr>
                <w:rFonts w:ascii="Monaco" w:hAnsi="Monaco"/>
                <w:sz w:val="22"/>
                <w:szCs w:val="22"/>
              </w:rPr>
            </w:rPrChange>
          </w:rPr>
          <w:delText>IDL&gt;</w:delText>
        </w:r>
      </w:del>
      <w:del w:id="3507" w:author="Bryan Harter" w:date="2017-05-13T21:14:00Z">
        <w:r w:rsidRPr="00077AD5" w:rsidDel="001603E0">
          <w:rPr>
            <w:rFonts w:ascii="Monaco" w:hAnsi="Monaco"/>
            <w:sz w:val="22"/>
            <w:szCs w:val="22"/>
            <w:rPrChange w:id="3508" w:author="Bryan Harter" w:date="2017-05-13T21:17:00Z">
              <w:rPr>
                <w:rFonts w:ascii="Monaco" w:hAnsi="Monaco"/>
                <w:sz w:val="22"/>
                <w:szCs w:val="22"/>
              </w:rPr>
            </w:rPrChange>
          </w:rPr>
          <w:delText xml:space="preserve"> </w:delText>
        </w:r>
        <w:r w:rsidRPr="00077AD5" w:rsidDel="001603E0">
          <w:rPr>
            <w:rFonts w:ascii="Monaco" w:hAnsi="Monaco"/>
            <w:b/>
            <w:color w:val="007F7F"/>
            <w:sz w:val="22"/>
            <w:szCs w:val="22"/>
            <w:rPrChange w:id="3509" w:author="Bryan Harter" w:date="2017-05-13T21:17:00Z">
              <w:rPr>
                <w:rFonts w:ascii="Monaco" w:hAnsi="Monaco"/>
                <w:b/>
                <w:color w:val="007F7F"/>
                <w:sz w:val="22"/>
                <w:szCs w:val="22"/>
              </w:rPr>
            </w:rPrChange>
          </w:rPr>
          <w:delText>mvn_kp_map2d</w:delText>
        </w:r>
        <w:r w:rsidRPr="00077AD5" w:rsidDel="001603E0">
          <w:rPr>
            <w:rFonts w:ascii="Monaco" w:hAnsi="Monaco"/>
            <w:sz w:val="22"/>
            <w:szCs w:val="22"/>
            <w:rPrChange w:id="3510" w:author="Bryan Harter" w:date="2017-05-13T21:17:00Z">
              <w:rPr>
                <w:rFonts w:ascii="Monaco" w:hAnsi="Monaco"/>
                <w:sz w:val="22"/>
                <w:szCs w:val="22"/>
              </w:rPr>
            </w:rPrChange>
          </w:rPr>
          <w:delText>, insitu_data, parameter=</w:delText>
        </w:r>
      </w:del>
      <w:ins w:id="3511" w:author="Kevin McGouldrick" w:date="2015-11-17T13:44:00Z">
        <w:del w:id="3512" w:author="Bryan Harter" w:date="2017-05-13T21:14:00Z">
          <w:r w:rsidR="00B67EB3" w:rsidRPr="00077AD5" w:rsidDel="001603E0">
            <w:rPr>
              <w:rFonts w:ascii="Monaco" w:hAnsi="Monaco"/>
              <w:sz w:val="22"/>
              <w:szCs w:val="22"/>
              <w:rPrChange w:id="3513" w:author="Bryan Harter" w:date="2017-05-13T21:17:00Z">
                <w:rPr>
                  <w:rFonts w:ascii="Monaco" w:hAnsi="Monaco"/>
                  <w:sz w:val="22"/>
                  <w:szCs w:val="22"/>
                </w:rPr>
              </w:rPrChange>
            </w:rPr>
            <w:delText>‘</w:delText>
          </w:r>
        </w:del>
      </w:ins>
      <w:del w:id="3514" w:author="Bryan Harter" w:date="2017-05-13T21:14:00Z">
        <w:r w:rsidRPr="00077AD5" w:rsidDel="001603E0">
          <w:rPr>
            <w:rFonts w:ascii="Monaco" w:hAnsi="Monaco"/>
            <w:color w:val="FF0000"/>
            <w:sz w:val="22"/>
            <w:szCs w:val="22"/>
            <w:rPrChange w:id="3515" w:author="Bryan Harter" w:date="2017-05-13T21:17:00Z">
              <w:rPr>
                <w:rFonts w:ascii="Monaco" w:hAnsi="Monaco"/>
                <w:color w:val="FF0000"/>
                <w:sz w:val="22"/>
                <w:szCs w:val="22"/>
              </w:rPr>
            </w:rPrChange>
          </w:rPr>
          <w:delText>ngims.co2plus_density</w:delText>
        </w:r>
        <w:r w:rsidR="00A82352" w:rsidRPr="00077AD5" w:rsidDel="001603E0">
          <w:rPr>
            <w:rFonts w:ascii="Monaco" w:hAnsi="Monaco"/>
            <w:sz w:val="22"/>
            <w:szCs w:val="22"/>
            <w:rPrChange w:id="3516" w:author="Bryan Harter" w:date="2017-05-13T21:17:00Z">
              <w:rPr>
                <w:rFonts w:ascii="Monaco" w:hAnsi="Monaco"/>
                <w:sz w:val="22"/>
                <w:szCs w:val="22"/>
              </w:rPr>
            </w:rPrChange>
          </w:rPr>
          <w:delText>’</w:delText>
        </w:r>
      </w:del>
    </w:p>
    <w:p w14:paraId="1C23974B" w14:textId="77777777" w:rsidR="00767028" w:rsidRPr="00077AD5" w:rsidDel="001603E0" w:rsidRDefault="00767028" w:rsidP="00767028">
      <w:pPr>
        <w:rPr>
          <w:del w:id="3517" w:author="Bryan Harter" w:date="2017-05-13T21:15:00Z"/>
          <w:rPrChange w:id="3518" w:author="Bryan Harter" w:date="2017-05-13T21:17:00Z">
            <w:rPr>
              <w:del w:id="3519" w:author="Bryan Harter" w:date="2017-05-13T21:15:00Z"/>
              <w:highlight w:val="yellow"/>
            </w:rPr>
          </w:rPrChange>
        </w:rPr>
      </w:pPr>
    </w:p>
    <w:p w14:paraId="1C6FC6A1" w14:textId="01297D1F" w:rsidR="00767028" w:rsidRPr="00077AD5" w:rsidDel="001603E0" w:rsidRDefault="00767028" w:rsidP="00767028">
      <w:pPr>
        <w:pStyle w:val="ListParagraph"/>
        <w:numPr>
          <w:ilvl w:val="0"/>
          <w:numId w:val="25"/>
        </w:numPr>
        <w:ind w:left="990" w:hanging="270"/>
        <w:rPr>
          <w:del w:id="3520" w:author="Bryan Harter" w:date="2017-05-13T21:15:00Z"/>
          <w:rPrChange w:id="3521" w:author="Bryan Harter" w:date="2017-05-13T21:17:00Z">
            <w:rPr>
              <w:del w:id="3522" w:author="Bryan Harter" w:date="2017-05-13T21:15:00Z"/>
            </w:rPr>
          </w:rPrChange>
        </w:rPr>
      </w:pPr>
      <w:del w:id="3523" w:author="Bryan Harter" w:date="2017-05-13T21:15:00Z">
        <w:r w:rsidRPr="00077AD5" w:rsidDel="001603E0">
          <w:rPr>
            <w:rPrChange w:id="3524" w:author="Bryan Harter" w:date="2017-05-13T21:17:00Z">
              <w:rPr/>
            </w:rPrChange>
          </w:rPr>
          <w:delText>Plot the CO</w:delText>
        </w:r>
        <w:r w:rsidRPr="00077AD5" w:rsidDel="001603E0">
          <w:rPr>
            <w:vertAlign w:val="subscript"/>
            <w:rPrChange w:id="3525" w:author="Bryan Harter" w:date="2017-05-13T21:17:00Z">
              <w:rPr>
                <w:vertAlign w:val="subscript"/>
              </w:rPr>
            </w:rPrChange>
          </w:rPr>
          <w:delText>2</w:delText>
        </w:r>
        <w:r w:rsidRPr="00077AD5" w:rsidDel="001603E0">
          <w:rPr>
            <w:vertAlign w:val="superscript"/>
            <w:rPrChange w:id="3526" w:author="Bryan Harter" w:date="2017-05-13T21:17:00Z">
              <w:rPr>
                <w:vertAlign w:val="superscript"/>
              </w:rPr>
            </w:rPrChange>
          </w:rPr>
          <w:delText>+</w:delText>
        </w:r>
        <w:r w:rsidRPr="00077AD5" w:rsidDel="001603E0">
          <w:rPr>
            <w:rPrChange w:id="3527" w:author="Bryan Harter" w:date="2017-05-13T21:17:00Z">
              <w:rPr/>
            </w:rPrChange>
          </w:rPr>
          <w:delText xml:space="preserve"> density from NGIMS along the MAVEn orbital track along the surface, identifying the parameter by name, using IDL color table #39 (Rainbow+White), and only for densities between 0.1 and 100 cm</w:delText>
        </w:r>
        <w:r w:rsidRPr="00077AD5" w:rsidDel="001603E0">
          <w:rPr>
            <w:vertAlign w:val="superscript"/>
            <w:rPrChange w:id="3528" w:author="Bryan Harter" w:date="2017-05-13T21:17:00Z">
              <w:rPr>
                <w:vertAlign w:val="superscript"/>
              </w:rPr>
            </w:rPrChange>
          </w:rPr>
          <w:delText>-3</w:delText>
        </w:r>
      </w:del>
    </w:p>
    <w:p w14:paraId="0723D2AD" w14:textId="2FB1C8EF" w:rsidR="00767028" w:rsidRPr="00077AD5" w:rsidDel="001603E0" w:rsidRDefault="00767028" w:rsidP="00767028">
      <w:pPr>
        <w:pStyle w:val="ListParagraph"/>
        <w:ind w:left="990"/>
        <w:rPr>
          <w:del w:id="3529" w:author="Bryan Harter" w:date="2017-05-13T21:15:00Z"/>
          <w:rPrChange w:id="3530" w:author="Bryan Harter" w:date="2017-05-13T21:17:00Z">
            <w:rPr>
              <w:del w:id="3531" w:author="Bryan Harter" w:date="2017-05-13T21:15:00Z"/>
              <w:highlight w:val="yellow"/>
            </w:rPr>
          </w:rPrChange>
        </w:rPr>
      </w:pPr>
    </w:p>
    <w:p w14:paraId="0455F591" w14:textId="203E96A3" w:rsidR="00767028" w:rsidRPr="00077AD5" w:rsidDel="001603E0" w:rsidRDefault="00767028" w:rsidP="00767028">
      <w:pPr>
        <w:ind w:left="990"/>
        <w:rPr>
          <w:del w:id="3532" w:author="Bryan Harter" w:date="2017-05-13T21:15:00Z"/>
          <w:rFonts w:ascii="Monaco" w:hAnsi="Monaco"/>
          <w:color w:val="FF0000"/>
          <w:sz w:val="22"/>
          <w:szCs w:val="22"/>
          <w:rPrChange w:id="3533" w:author="Bryan Harter" w:date="2017-05-13T21:17:00Z">
            <w:rPr>
              <w:del w:id="3534" w:author="Bryan Harter" w:date="2017-05-13T21:15:00Z"/>
              <w:rFonts w:ascii="Monaco" w:hAnsi="Monaco"/>
              <w:color w:val="FF0000"/>
              <w:sz w:val="22"/>
              <w:szCs w:val="22"/>
              <w:highlight w:val="yellow"/>
            </w:rPr>
          </w:rPrChange>
        </w:rPr>
      </w:pPr>
      <w:del w:id="3535" w:author="Bryan Harter" w:date="2017-05-13T16:55:00Z">
        <w:r w:rsidRPr="00077AD5" w:rsidDel="009F3D8A">
          <w:rPr>
            <w:rFonts w:ascii="Monaco" w:hAnsi="Monaco"/>
            <w:sz w:val="22"/>
            <w:szCs w:val="22"/>
            <w:rPrChange w:id="3536" w:author="Bryan Harter" w:date="2017-05-13T21:17:00Z">
              <w:rPr>
                <w:rFonts w:ascii="Monaco" w:hAnsi="Monaco"/>
                <w:sz w:val="22"/>
                <w:szCs w:val="22"/>
              </w:rPr>
            </w:rPrChange>
          </w:rPr>
          <w:delText>IDL&gt;</w:delText>
        </w:r>
      </w:del>
      <w:del w:id="3537" w:author="Bryan Harter" w:date="2017-05-13T21:15:00Z">
        <w:r w:rsidRPr="00077AD5" w:rsidDel="001603E0">
          <w:rPr>
            <w:rFonts w:ascii="Monaco" w:hAnsi="Monaco"/>
            <w:sz w:val="22"/>
            <w:szCs w:val="22"/>
            <w:rPrChange w:id="3538" w:author="Bryan Harter" w:date="2017-05-13T21:17:00Z">
              <w:rPr>
                <w:rFonts w:ascii="Monaco" w:hAnsi="Monaco"/>
                <w:sz w:val="22"/>
                <w:szCs w:val="22"/>
              </w:rPr>
            </w:rPrChange>
          </w:rPr>
          <w:delText xml:space="preserve"> </w:delText>
        </w:r>
        <w:r w:rsidRPr="00077AD5" w:rsidDel="001603E0">
          <w:rPr>
            <w:rFonts w:ascii="Monaco" w:hAnsi="Monaco"/>
            <w:b/>
            <w:color w:val="007F7F"/>
            <w:sz w:val="22"/>
            <w:szCs w:val="22"/>
            <w:rPrChange w:id="3539" w:author="Bryan Harter" w:date="2017-05-13T21:17:00Z">
              <w:rPr>
                <w:rFonts w:ascii="Monaco" w:hAnsi="Monaco"/>
                <w:b/>
                <w:color w:val="007F7F"/>
                <w:sz w:val="22"/>
                <w:szCs w:val="22"/>
              </w:rPr>
            </w:rPrChange>
          </w:rPr>
          <w:delText>mvn_kp_map2d</w:delText>
        </w:r>
        <w:r w:rsidRPr="00077AD5" w:rsidDel="001603E0">
          <w:rPr>
            <w:rFonts w:ascii="Monaco" w:hAnsi="Monaco"/>
            <w:sz w:val="22"/>
            <w:szCs w:val="22"/>
            <w:rPrChange w:id="3540" w:author="Bryan Harter" w:date="2017-05-13T21:17:00Z">
              <w:rPr>
                <w:rFonts w:ascii="Monaco" w:hAnsi="Monaco"/>
                <w:sz w:val="22"/>
                <w:szCs w:val="22"/>
              </w:rPr>
            </w:rPrChange>
          </w:rPr>
          <w:delText>, insitu_data, colors=</w:delText>
        </w:r>
        <w:r w:rsidRPr="00077AD5" w:rsidDel="001603E0">
          <w:rPr>
            <w:rFonts w:ascii="Monaco" w:hAnsi="Monaco"/>
            <w:b/>
            <w:color w:val="008000"/>
            <w:sz w:val="22"/>
            <w:szCs w:val="22"/>
            <w:rPrChange w:id="3541" w:author="Bryan Harter" w:date="2017-05-13T21:17:00Z">
              <w:rPr>
                <w:rFonts w:ascii="Monaco" w:hAnsi="Monaco"/>
                <w:b/>
                <w:color w:val="008000"/>
                <w:sz w:val="22"/>
                <w:szCs w:val="22"/>
              </w:rPr>
            </w:rPrChange>
          </w:rPr>
          <w:delText>39</w:delText>
        </w:r>
        <w:r w:rsidRPr="00077AD5" w:rsidDel="001603E0">
          <w:rPr>
            <w:rFonts w:ascii="Monaco" w:hAnsi="Monaco"/>
            <w:sz w:val="22"/>
            <w:szCs w:val="22"/>
            <w:rPrChange w:id="3542" w:author="Bryan Harter" w:date="2017-05-13T21:17:00Z">
              <w:rPr>
                <w:rFonts w:ascii="Monaco" w:hAnsi="Monaco"/>
                <w:sz w:val="22"/>
                <w:szCs w:val="22"/>
              </w:rPr>
            </w:rPrChange>
          </w:rPr>
          <w:delText>, parameter=</w:delText>
        </w:r>
      </w:del>
      <w:ins w:id="3543" w:author="Kevin McGouldrick" w:date="2015-11-17T13:44:00Z">
        <w:del w:id="3544" w:author="Bryan Harter" w:date="2017-05-13T21:15:00Z">
          <w:r w:rsidR="00B67EB3" w:rsidRPr="00077AD5" w:rsidDel="001603E0">
            <w:rPr>
              <w:rFonts w:ascii="Monaco" w:hAnsi="Monaco"/>
              <w:sz w:val="22"/>
              <w:szCs w:val="22"/>
              <w:rPrChange w:id="3545" w:author="Bryan Harter" w:date="2017-05-13T21:17:00Z">
                <w:rPr>
                  <w:rFonts w:ascii="Monaco" w:hAnsi="Monaco"/>
                  <w:sz w:val="22"/>
                  <w:szCs w:val="22"/>
                </w:rPr>
              </w:rPrChange>
            </w:rPr>
            <w:delText>‘</w:delText>
          </w:r>
        </w:del>
      </w:ins>
      <w:del w:id="3546" w:author="Bryan Harter" w:date="2017-05-13T21:15:00Z">
        <w:r w:rsidRPr="00077AD5" w:rsidDel="001603E0">
          <w:rPr>
            <w:rFonts w:ascii="Monaco" w:hAnsi="Monaco"/>
            <w:color w:val="FF0000"/>
            <w:sz w:val="22"/>
            <w:szCs w:val="22"/>
            <w:rPrChange w:id="3547" w:author="Bryan Harter" w:date="2017-05-13T21:17:00Z">
              <w:rPr>
                <w:rFonts w:ascii="Monaco" w:hAnsi="Monaco"/>
                <w:color w:val="FF0000"/>
                <w:sz w:val="22"/>
                <w:szCs w:val="22"/>
              </w:rPr>
            </w:rPrChange>
          </w:rPr>
          <w:delText>ngims.co2plus_density</w:delText>
        </w:r>
        <w:r w:rsidR="00A82352" w:rsidRPr="00077AD5" w:rsidDel="001603E0">
          <w:rPr>
            <w:rFonts w:ascii="Monaco" w:hAnsi="Monaco"/>
            <w:sz w:val="22"/>
            <w:szCs w:val="22"/>
            <w:rPrChange w:id="3548" w:author="Bryan Harter" w:date="2017-05-13T21:17:00Z">
              <w:rPr>
                <w:rFonts w:ascii="Monaco" w:hAnsi="Monaco"/>
                <w:sz w:val="22"/>
                <w:szCs w:val="22"/>
              </w:rPr>
            </w:rPrChange>
          </w:rPr>
          <w:delText>’</w:delText>
        </w:r>
        <w:r w:rsidRPr="00077AD5" w:rsidDel="001603E0">
          <w:rPr>
            <w:rFonts w:ascii="Monaco" w:hAnsi="Monaco"/>
            <w:sz w:val="22"/>
            <w:szCs w:val="22"/>
            <w:rPrChange w:id="3549" w:author="Bryan Harter" w:date="2017-05-13T21:17:00Z">
              <w:rPr>
                <w:rFonts w:ascii="Monaco" w:hAnsi="Monaco"/>
                <w:sz w:val="22"/>
                <w:szCs w:val="22"/>
              </w:rPr>
            </w:rPrChange>
          </w:rPr>
          <w:delText>, minimum=</w:delText>
        </w:r>
        <w:r w:rsidRPr="00077AD5" w:rsidDel="001603E0">
          <w:rPr>
            <w:rFonts w:ascii="Monaco" w:hAnsi="Monaco"/>
            <w:b/>
            <w:color w:val="008000"/>
            <w:sz w:val="22"/>
            <w:szCs w:val="22"/>
            <w:rPrChange w:id="3550" w:author="Bryan Harter" w:date="2017-05-13T21:17:00Z">
              <w:rPr>
                <w:rFonts w:ascii="Monaco" w:hAnsi="Monaco"/>
                <w:b/>
                <w:color w:val="008000"/>
                <w:sz w:val="22"/>
                <w:szCs w:val="22"/>
              </w:rPr>
            </w:rPrChange>
          </w:rPr>
          <w:delText>0.1</w:delText>
        </w:r>
        <w:r w:rsidR="00A82352" w:rsidRPr="00077AD5" w:rsidDel="001603E0">
          <w:rPr>
            <w:rFonts w:ascii="Monaco" w:hAnsi="Monaco"/>
            <w:sz w:val="22"/>
            <w:szCs w:val="22"/>
            <w:rPrChange w:id="3551" w:author="Bryan Harter" w:date="2017-05-13T21:17:00Z">
              <w:rPr>
                <w:rFonts w:ascii="Monaco" w:hAnsi="Monaco"/>
                <w:sz w:val="22"/>
                <w:szCs w:val="22"/>
              </w:rPr>
            </w:rPrChange>
          </w:rPr>
          <w:delText>, maximum</w:delText>
        </w:r>
        <w:r w:rsidRPr="00077AD5" w:rsidDel="001603E0">
          <w:rPr>
            <w:rFonts w:ascii="Monaco" w:hAnsi="Monaco"/>
            <w:sz w:val="22"/>
            <w:szCs w:val="22"/>
            <w:rPrChange w:id="3552" w:author="Bryan Harter" w:date="2017-05-13T21:17:00Z">
              <w:rPr>
                <w:rFonts w:ascii="Monaco" w:hAnsi="Monaco"/>
                <w:sz w:val="22"/>
                <w:szCs w:val="22"/>
              </w:rPr>
            </w:rPrChange>
          </w:rPr>
          <w:delText>=</w:delText>
        </w:r>
        <w:r w:rsidRPr="00077AD5" w:rsidDel="001603E0">
          <w:rPr>
            <w:rFonts w:ascii="Monaco" w:hAnsi="Monaco"/>
            <w:b/>
            <w:color w:val="008000"/>
            <w:sz w:val="22"/>
            <w:szCs w:val="22"/>
            <w:rPrChange w:id="3553" w:author="Bryan Harter" w:date="2017-05-13T21:17:00Z">
              <w:rPr>
                <w:rFonts w:ascii="Monaco" w:hAnsi="Monaco"/>
                <w:b/>
                <w:color w:val="008000"/>
                <w:sz w:val="22"/>
                <w:szCs w:val="22"/>
              </w:rPr>
            </w:rPrChange>
          </w:rPr>
          <w:delText>100</w:delText>
        </w:r>
        <w:r w:rsidRPr="00077AD5" w:rsidDel="001603E0">
          <w:rPr>
            <w:rFonts w:ascii="Monaco" w:hAnsi="Monaco"/>
            <w:sz w:val="22"/>
            <w:szCs w:val="22"/>
            <w:rPrChange w:id="3554" w:author="Bryan Harter" w:date="2017-05-13T21:17:00Z">
              <w:rPr>
                <w:rFonts w:ascii="Monaco" w:hAnsi="Monaco"/>
                <w:sz w:val="22"/>
                <w:szCs w:val="22"/>
              </w:rPr>
            </w:rPrChange>
          </w:rPr>
          <w:delText>.</w:delText>
        </w:r>
      </w:del>
    </w:p>
    <w:p w14:paraId="70BA706C" w14:textId="77777777" w:rsidR="00767028" w:rsidRPr="00077AD5" w:rsidRDefault="00767028" w:rsidP="00767028">
      <w:pPr>
        <w:rPr>
          <w:rPrChange w:id="3555" w:author="Bryan Harter" w:date="2017-05-13T21:17:00Z">
            <w:rPr>
              <w:highlight w:val="yellow"/>
            </w:rPr>
          </w:rPrChange>
        </w:rPr>
      </w:pPr>
    </w:p>
    <w:p w14:paraId="3B77DAA4" w14:textId="1108AE43" w:rsidR="00767028" w:rsidRPr="00077AD5" w:rsidRDefault="00767028" w:rsidP="00767028">
      <w:pPr>
        <w:pStyle w:val="ListParagraph"/>
        <w:numPr>
          <w:ilvl w:val="0"/>
          <w:numId w:val="25"/>
        </w:numPr>
        <w:ind w:left="990" w:hanging="270"/>
        <w:rPr>
          <w:rPrChange w:id="3556" w:author="Bryan Harter" w:date="2017-05-13T21:17:00Z">
            <w:rPr/>
          </w:rPrChange>
        </w:rPr>
      </w:pPr>
      <w:r w:rsidRPr="00077AD5">
        <w:rPr>
          <w:rPrChange w:id="3557" w:author="Bryan Harter" w:date="2017-05-13T21:17:00Z">
            <w:rPr/>
          </w:rPrChange>
        </w:rPr>
        <w:t>Plot the CO</w:t>
      </w:r>
      <w:r w:rsidRPr="00077AD5">
        <w:rPr>
          <w:vertAlign w:val="subscript"/>
          <w:rPrChange w:id="3558" w:author="Bryan Harter" w:date="2017-05-13T21:17:00Z">
            <w:rPr>
              <w:vertAlign w:val="subscript"/>
            </w:rPr>
          </w:rPrChange>
        </w:rPr>
        <w:t>2</w:t>
      </w:r>
      <w:r w:rsidRPr="00077AD5">
        <w:rPr>
          <w:vertAlign w:val="superscript"/>
          <w:rPrChange w:id="3559" w:author="Bryan Harter" w:date="2017-05-13T21:17:00Z">
            <w:rPr>
              <w:vertAlign w:val="superscript"/>
            </w:rPr>
          </w:rPrChange>
        </w:rPr>
        <w:t>+</w:t>
      </w:r>
      <w:r w:rsidRPr="00077AD5">
        <w:rPr>
          <w:rPrChange w:id="3560" w:author="Bryan Harter" w:date="2017-05-13T21:17:00Z">
            <w:rPr/>
          </w:rPrChange>
        </w:rPr>
        <w:t xml:space="preserve"> density from NGIMS along the MAVE</w:t>
      </w:r>
      <w:ins w:id="3561" w:author="Bryan Harter" w:date="2017-05-13T21:15:00Z">
        <w:r w:rsidR="001603E0" w:rsidRPr="00077AD5">
          <w:rPr>
            <w:rPrChange w:id="3562" w:author="Bryan Harter" w:date="2017-05-13T21:17:00Z">
              <w:rPr/>
            </w:rPrChange>
          </w:rPr>
          <w:t xml:space="preserve">N </w:t>
        </w:r>
      </w:ins>
      <w:del w:id="3563" w:author="Bryan Harter" w:date="2017-05-13T21:15:00Z">
        <w:r w:rsidRPr="00077AD5" w:rsidDel="001603E0">
          <w:rPr>
            <w:rPrChange w:id="3564" w:author="Bryan Harter" w:date="2017-05-13T21:17:00Z">
              <w:rPr/>
            </w:rPrChange>
          </w:rPr>
          <w:delText xml:space="preserve">n </w:delText>
        </w:r>
      </w:del>
      <w:r w:rsidRPr="00077AD5">
        <w:rPr>
          <w:rPrChange w:id="3565" w:author="Bryan Harter" w:date="2017-05-13T21:17:00Z">
            <w:rPr/>
          </w:rPrChange>
        </w:rPr>
        <w:t>orbital track along the surface, limiting the displayed map domain to ±60</w:t>
      </w:r>
      <w:r w:rsidRPr="00077AD5">
        <w:rPr>
          <w:rPrChange w:id="3566" w:author="Bryan Harter" w:date="2017-05-13T21:17:00Z">
            <w:rPr/>
          </w:rPrChange>
        </w:rPr>
        <w:sym w:font="Symbol" w:char="F0B0"/>
      </w:r>
      <w:r w:rsidRPr="00077AD5">
        <w:rPr>
          <w:rPrChange w:id="3567" w:author="Bryan Harter" w:date="2017-05-13T21:17:00Z">
            <w:rPr/>
          </w:rPrChange>
        </w:rPr>
        <w:t xml:space="preserve"> latitude and 90</w:t>
      </w:r>
      <w:r w:rsidRPr="00077AD5">
        <w:rPr>
          <w:rPrChange w:id="3568" w:author="Bryan Harter" w:date="2017-05-13T21:17:00Z">
            <w:rPr/>
          </w:rPrChange>
        </w:rPr>
        <w:sym w:font="Symbol" w:char="F0B0"/>
      </w:r>
      <w:r w:rsidRPr="00077AD5">
        <w:rPr>
          <w:rPrChange w:id="3569" w:author="Bryan Harter" w:date="2017-05-13T21:17:00Z">
            <w:rPr/>
          </w:rPrChange>
        </w:rPr>
        <w:t xml:space="preserve"> to 270</w:t>
      </w:r>
      <w:r w:rsidRPr="00077AD5">
        <w:rPr>
          <w:rPrChange w:id="3570" w:author="Bryan Harter" w:date="2017-05-13T21:17:00Z">
            <w:rPr/>
          </w:rPrChange>
        </w:rPr>
        <w:sym w:font="Symbol" w:char="F0B0"/>
      </w:r>
      <w:r w:rsidR="00226D2E" w:rsidRPr="00077AD5">
        <w:rPr>
          <w:rPrChange w:id="3571" w:author="Bryan Harter" w:date="2017-05-13T21:17:00Z">
            <w:rPr/>
          </w:rPrChange>
        </w:rPr>
        <w:t xml:space="preserve"> </w:t>
      </w:r>
      <w:r w:rsidRPr="00077AD5">
        <w:rPr>
          <w:rPrChange w:id="3572" w:author="Bryan Harter" w:date="2017-05-13T21:17:00Z">
            <w:rPr/>
          </w:rPrChange>
        </w:rPr>
        <w:t>long</w:t>
      </w:r>
      <w:r w:rsidR="00A82352" w:rsidRPr="00077AD5">
        <w:rPr>
          <w:rPrChange w:id="3573" w:author="Bryan Harter" w:date="2017-05-13T21:17:00Z">
            <w:rPr/>
          </w:rPrChange>
        </w:rPr>
        <w:t>it</w:t>
      </w:r>
      <w:r w:rsidRPr="00077AD5">
        <w:rPr>
          <w:rPrChange w:id="3574" w:author="Bryan Harter" w:date="2017-05-13T21:17:00Z">
            <w:rPr/>
          </w:rPrChange>
        </w:rPr>
        <w:t>ude</w:t>
      </w:r>
      <w:ins w:id="3575" w:author="Bryan Harter" w:date="2017-05-13T21:17:00Z">
        <w:r w:rsidR="00077AD5" w:rsidRPr="00077AD5">
          <w:rPr>
            <w:rPrChange w:id="3576" w:author="Bryan Harter" w:date="2017-05-13T21:17:00Z">
              <w:rPr/>
            </w:rPrChange>
          </w:rPr>
          <w:t xml:space="preserve"> in MSO coordinates</w:t>
        </w:r>
      </w:ins>
      <w:r w:rsidRPr="00077AD5">
        <w:rPr>
          <w:rPrChange w:id="3577" w:author="Bryan Harter" w:date="2017-05-13T21:17:00Z">
            <w:rPr/>
          </w:rPrChange>
        </w:rPr>
        <w:t>.</w:t>
      </w:r>
    </w:p>
    <w:p w14:paraId="000BA5B7" w14:textId="77777777" w:rsidR="00767028" w:rsidRPr="00077AD5" w:rsidRDefault="00767028" w:rsidP="00767028">
      <w:pPr>
        <w:pStyle w:val="ListParagraph"/>
        <w:ind w:left="990"/>
        <w:rPr>
          <w:rPrChange w:id="3578" w:author="Bryan Harter" w:date="2017-05-13T21:17:00Z">
            <w:rPr>
              <w:highlight w:val="yellow"/>
            </w:rPr>
          </w:rPrChange>
        </w:rPr>
      </w:pPr>
    </w:p>
    <w:p w14:paraId="59E112AE" w14:textId="6074CDF9" w:rsidR="00767028" w:rsidRPr="00077AD5" w:rsidRDefault="00767028" w:rsidP="00767028">
      <w:pPr>
        <w:ind w:left="990"/>
        <w:rPr>
          <w:rFonts w:ascii="Monaco" w:hAnsi="Monaco"/>
          <w:color w:val="FF0000"/>
          <w:sz w:val="22"/>
          <w:szCs w:val="22"/>
          <w:rPrChange w:id="3579" w:author="Bryan Harter" w:date="2017-05-13T21:17:00Z">
            <w:rPr>
              <w:rFonts w:ascii="Monaco" w:hAnsi="Monaco"/>
              <w:color w:val="FF0000"/>
              <w:sz w:val="22"/>
              <w:szCs w:val="22"/>
              <w:highlight w:val="yellow"/>
            </w:rPr>
          </w:rPrChange>
        </w:rPr>
      </w:pPr>
      <w:del w:id="3580" w:author="Bryan Harter" w:date="2017-05-13T16:55:00Z">
        <w:r w:rsidRPr="00077AD5" w:rsidDel="009F3D8A">
          <w:rPr>
            <w:rFonts w:ascii="Monaco" w:hAnsi="Monaco"/>
            <w:sz w:val="22"/>
            <w:szCs w:val="22"/>
            <w:rPrChange w:id="3581" w:author="Bryan Harter" w:date="2017-05-13T21:17:00Z">
              <w:rPr>
                <w:rFonts w:ascii="Monaco" w:hAnsi="Monaco"/>
                <w:sz w:val="22"/>
                <w:szCs w:val="22"/>
              </w:rPr>
            </w:rPrChange>
          </w:rPr>
          <w:delText>IDL&gt;</w:delText>
        </w:r>
      </w:del>
      <w:ins w:id="3582" w:author="Bryan Harter" w:date="2017-05-13T16:55:00Z">
        <w:r w:rsidR="009F3D8A" w:rsidRPr="00077AD5">
          <w:rPr>
            <w:rFonts w:ascii="Monaco" w:hAnsi="Monaco"/>
            <w:sz w:val="22"/>
            <w:szCs w:val="22"/>
            <w:rPrChange w:id="3583" w:author="Bryan Harter" w:date="2017-05-13T21:17:00Z">
              <w:rPr>
                <w:rFonts w:ascii="Monaco" w:hAnsi="Monaco"/>
                <w:sz w:val="22"/>
                <w:szCs w:val="22"/>
              </w:rPr>
            </w:rPrChange>
          </w:rPr>
          <w:t>&gt;&gt;</w:t>
        </w:r>
      </w:ins>
      <w:r w:rsidRPr="00077AD5">
        <w:rPr>
          <w:rFonts w:ascii="Monaco" w:hAnsi="Monaco"/>
          <w:sz w:val="22"/>
          <w:szCs w:val="22"/>
          <w:rPrChange w:id="3584" w:author="Bryan Harter" w:date="2017-05-13T21:17:00Z">
            <w:rPr>
              <w:rFonts w:ascii="Monaco" w:hAnsi="Monaco"/>
              <w:sz w:val="22"/>
              <w:szCs w:val="22"/>
            </w:rPr>
          </w:rPrChange>
        </w:rPr>
        <w:t xml:space="preserve"> </w:t>
      </w:r>
      <w:ins w:id="3585" w:author="Bryan Harter" w:date="2017-05-13T21:16:00Z">
        <w:r w:rsidR="001603E0" w:rsidRPr="00077AD5">
          <w:rPr>
            <w:rFonts w:ascii="Consolas" w:hAnsi="Consolas" w:cs="Consolas"/>
            <w:color w:val="000000"/>
            <w:sz w:val="20"/>
            <w:szCs w:val="20"/>
            <w:rPrChange w:id="3586" w:author="Bryan Harter" w:date="2017-05-13T21:17:00Z">
              <w:rPr>
                <w:rFonts w:ascii="Consolas" w:hAnsi="Consolas" w:cs="Consolas"/>
                <w:color w:val="000000"/>
                <w:sz w:val="20"/>
                <w:szCs w:val="20"/>
                <w:highlight w:val="blue"/>
              </w:rPr>
            </w:rPrChange>
          </w:rPr>
          <w:t xml:space="preserve">pydivide.mvn_kp_map2d(insitu, </w:t>
        </w:r>
        <w:r w:rsidR="001603E0" w:rsidRPr="00077AD5">
          <w:rPr>
            <w:rFonts w:ascii="Consolas" w:hAnsi="Consolas" w:cs="Consolas"/>
            <w:i/>
            <w:iCs/>
            <w:color w:val="00AA00"/>
            <w:sz w:val="20"/>
            <w:szCs w:val="20"/>
            <w:rPrChange w:id="3587" w:author="Bryan Harter" w:date="2017-05-13T21:17:00Z">
              <w:rPr>
                <w:rFonts w:ascii="Consolas" w:hAnsi="Consolas" w:cs="Consolas"/>
                <w:i/>
                <w:iCs/>
                <w:color w:val="00AA00"/>
                <w:sz w:val="20"/>
                <w:szCs w:val="20"/>
                <w:highlight w:val="blue"/>
              </w:rPr>
            </w:rPrChange>
          </w:rPr>
          <w:t>'ngims.co2plus_density’'</w:t>
        </w:r>
        <w:r w:rsidR="001603E0" w:rsidRPr="00077AD5">
          <w:rPr>
            <w:rFonts w:ascii="Consolas" w:hAnsi="Consolas" w:cs="Consolas"/>
            <w:color w:val="000000"/>
            <w:sz w:val="20"/>
            <w:szCs w:val="20"/>
            <w:rPrChange w:id="3588" w:author="Bryan Harter" w:date="2017-05-13T21:17:00Z">
              <w:rPr>
                <w:rFonts w:ascii="Consolas" w:hAnsi="Consolas" w:cs="Consolas"/>
                <w:color w:val="000000"/>
                <w:sz w:val="20"/>
                <w:szCs w:val="20"/>
                <w:highlight w:val="blue"/>
              </w:rPr>
            </w:rPrChange>
          </w:rPr>
          <w:t>,  map_limit=[-</w:t>
        </w:r>
        <w:r w:rsidR="001603E0" w:rsidRPr="00077AD5">
          <w:rPr>
            <w:rFonts w:ascii="Consolas" w:hAnsi="Consolas" w:cs="Consolas"/>
            <w:color w:val="800000"/>
            <w:sz w:val="20"/>
            <w:szCs w:val="20"/>
            <w:rPrChange w:id="3589" w:author="Bryan Harter" w:date="2017-05-13T21:17:00Z">
              <w:rPr>
                <w:rFonts w:ascii="Consolas" w:hAnsi="Consolas" w:cs="Consolas"/>
                <w:color w:val="800000"/>
                <w:sz w:val="20"/>
                <w:szCs w:val="20"/>
                <w:highlight w:val="blue"/>
              </w:rPr>
            </w:rPrChange>
          </w:rPr>
          <w:t>60</w:t>
        </w:r>
        <w:r w:rsidR="001603E0" w:rsidRPr="00077AD5">
          <w:rPr>
            <w:rFonts w:ascii="Consolas" w:hAnsi="Consolas" w:cs="Consolas"/>
            <w:color w:val="000000"/>
            <w:sz w:val="20"/>
            <w:szCs w:val="20"/>
            <w:rPrChange w:id="3590" w:author="Bryan Harter" w:date="2017-05-13T21:17:00Z">
              <w:rPr>
                <w:rFonts w:ascii="Consolas" w:hAnsi="Consolas" w:cs="Consolas"/>
                <w:color w:val="000000"/>
                <w:sz w:val="20"/>
                <w:szCs w:val="20"/>
                <w:highlight w:val="blue"/>
              </w:rPr>
            </w:rPrChange>
          </w:rPr>
          <w:t>,</w:t>
        </w:r>
        <w:r w:rsidR="001603E0" w:rsidRPr="00077AD5">
          <w:rPr>
            <w:rFonts w:ascii="Consolas" w:hAnsi="Consolas" w:cs="Consolas"/>
            <w:color w:val="800000"/>
            <w:sz w:val="20"/>
            <w:szCs w:val="20"/>
            <w:rPrChange w:id="3591" w:author="Bryan Harter" w:date="2017-05-13T21:17:00Z">
              <w:rPr>
                <w:rFonts w:ascii="Consolas" w:hAnsi="Consolas" w:cs="Consolas"/>
                <w:color w:val="800000"/>
                <w:sz w:val="20"/>
                <w:szCs w:val="20"/>
                <w:highlight w:val="blue"/>
              </w:rPr>
            </w:rPrChange>
          </w:rPr>
          <w:t>90</w:t>
        </w:r>
        <w:r w:rsidR="001603E0" w:rsidRPr="00077AD5">
          <w:rPr>
            <w:rFonts w:ascii="Consolas" w:hAnsi="Consolas" w:cs="Consolas"/>
            <w:color w:val="000000"/>
            <w:sz w:val="20"/>
            <w:szCs w:val="20"/>
            <w:rPrChange w:id="3592" w:author="Bryan Harter" w:date="2017-05-13T21:17:00Z">
              <w:rPr>
                <w:rFonts w:ascii="Consolas" w:hAnsi="Consolas" w:cs="Consolas"/>
                <w:color w:val="000000"/>
                <w:sz w:val="20"/>
                <w:szCs w:val="20"/>
                <w:highlight w:val="blue"/>
              </w:rPr>
            </w:rPrChange>
          </w:rPr>
          <w:t>,</w:t>
        </w:r>
        <w:r w:rsidR="001603E0" w:rsidRPr="00077AD5">
          <w:rPr>
            <w:rFonts w:ascii="Consolas" w:hAnsi="Consolas" w:cs="Consolas"/>
            <w:color w:val="800000"/>
            <w:sz w:val="20"/>
            <w:szCs w:val="20"/>
            <w:rPrChange w:id="3593" w:author="Bryan Harter" w:date="2017-05-13T21:17:00Z">
              <w:rPr>
                <w:rFonts w:ascii="Consolas" w:hAnsi="Consolas" w:cs="Consolas"/>
                <w:color w:val="800000"/>
                <w:sz w:val="20"/>
                <w:szCs w:val="20"/>
                <w:highlight w:val="blue"/>
              </w:rPr>
            </w:rPrChange>
          </w:rPr>
          <w:t>60</w:t>
        </w:r>
        <w:r w:rsidR="001603E0" w:rsidRPr="00077AD5">
          <w:rPr>
            <w:rFonts w:ascii="Consolas" w:hAnsi="Consolas" w:cs="Consolas"/>
            <w:color w:val="000000"/>
            <w:sz w:val="20"/>
            <w:szCs w:val="20"/>
            <w:rPrChange w:id="3594" w:author="Bryan Harter" w:date="2017-05-13T21:17:00Z">
              <w:rPr>
                <w:rFonts w:ascii="Consolas" w:hAnsi="Consolas" w:cs="Consolas"/>
                <w:color w:val="000000"/>
                <w:sz w:val="20"/>
                <w:szCs w:val="20"/>
                <w:highlight w:val="blue"/>
              </w:rPr>
            </w:rPrChange>
          </w:rPr>
          <w:t>,</w:t>
        </w:r>
        <w:r w:rsidR="001603E0" w:rsidRPr="00077AD5">
          <w:rPr>
            <w:rFonts w:ascii="Consolas" w:hAnsi="Consolas" w:cs="Consolas"/>
            <w:color w:val="800000"/>
            <w:sz w:val="20"/>
            <w:szCs w:val="20"/>
            <w:rPrChange w:id="3595" w:author="Bryan Harter" w:date="2017-05-13T21:17:00Z">
              <w:rPr>
                <w:rFonts w:ascii="Consolas" w:hAnsi="Consolas" w:cs="Consolas"/>
                <w:color w:val="800000"/>
                <w:sz w:val="20"/>
                <w:szCs w:val="20"/>
                <w:highlight w:val="blue"/>
              </w:rPr>
            </w:rPrChange>
          </w:rPr>
          <w:t>270</w:t>
        </w:r>
        <w:r w:rsidR="001603E0" w:rsidRPr="00077AD5">
          <w:rPr>
            <w:rFonts w:ascii="Consolas" w:hAnsi="Consolas" w:cs="Consolas"/>
            <w:color w:val="000000"/>
            <w:sz w:val="20"/>
            <w:szCs w:val="20"/>
            <w:rPrChange w:id="3596" w:author="Bryan Harter" w:date="2017-05-13T21:17:00Z">
              <w:rPr>
                <w:rFonts w:ascii="Consolas" w:hAnsi="Consolas" w:cs="Consolas"/>
                <w:color w:val="000000"/>
                <w:sz w:val="20"/>
                <w:szCs w:val="20"/>
                <w:highlight w:val="blue"/>
              </w:rPr>
            </w:rPrChange>
          </w:rPr>
          <w:t>], mso=</w:t>
        </w:r>
        <w:r w:rsidR="001603E0" w:rsidRPr="00077AD5">
          <w:rPr>
            <w:rFonts w:ascii="Consolas" w:hAnsi="Consolas" w:cs="Consolas"/>
            <w:color w:val="0000FF"/>
            <w:sz w:val="20"/>
            <w:szCs w:val="20"/>
            <w:rPrChange w:id="3597" w:author="Bryan Harter" w:date="2017-05-13T21:17:00Z">
              <w:rPr>
                <w:rFonts w:ascii="Consolas" w:hAnsi="Consolas" w:cs="Consolas"/>
                <w:color w:val="0000FF"/>
                <w:sz w:val="20"/>
                <w:szCs w:val="20"/>
                <w:highlight w:val="blue"/>
              </w:rPr>
            </w:rPrChange>
          </w:rPr>
          <w:t>True</w:t>
        </w:r>
        <w:r w:rsidR="001603E0" w:rsidRPr="00077AD5">
          <w:rPr>
            <w:rFonts w:ascii="Consolas" w:hAnsi="Consolas" w:cs="Consolas"/>
            <w:color w:val="000000"/>
            <w:sz w:val="20"/>
            <w:szCs w:val="20"/>
            <w:rPrChange w:id="3598" w:author="Bryan Harter" w:date="2017-05-13T21:17:00Z">
              <w:rPr>
                <w:rFonts w:ascii="Consolas" w:hAnsi="Consolas" w:cs="Consolas"/>
                <w:color w:val="000000"/>
                <w:sz w:val="20"/>
                <w:szCs w:val="20"/>
                <w:highlight w:val="blue"/>
              </w:rPr>
            </w:rPrChange>
          </w:rPr>
          <w:t>)</w:t>
        </w:r>
      </w:ins>
      <w:del w:id="3599" w:author="Bryan Harter" w:date="2017-05-13T21:16:00Z">
        <w:r w:rsidRPr="00077AD5" w:rsidDel="001603E0">
          <w:rPr>
            <w:rFonts w:ascii="Monaco" w:hAnsi="Monaco"/>
            <w:b/>
            <w:color w:val="007F7F"/>
            <w:sz w:val="22"/>
            <w:szCs w:val="22"/>
            <w:rPrChange w:id="3600" w:author="Bryan Harter" w:date="2017-05-13T21:17:00Z">
              <w:rPr>
                <w:rFonts w:ascii="Monaco" w:hAnsi="Monaco"/>
                <w:b/>
                <w:color w:val="007F7F"/>
                <w:sz w:val="22"/>
                <w:szCs w:val="22"/>
              </w:rPr>
            </w:rPrChange>
          </w:rPr>
          <w:delText>mvn_kp_map2d</w:delText>
        </w:r>
        <w:r w:rsidRPr="00077AD5" w:rsidDel="001603E0">
          <w:rPr>
            <w:rFonts w:ascii="Monaco" w:hAnsi="Monaco"/>
            <w:sz w:val="22"/>
            <w:szCs w:val="22"/>
            <w:rPrChange w:id="3601" w:author="Bryan Harter" w:date="2017-05-13T21:17:00Z">
              <w:rPr>
                <w:rFonts w:ascii="Monaco" w:hAnsi="Monaco"/>
                <w:sz w:val="22"/>
                <w:szCs w:val="22"/>
              </w:rPr>
            </w:rPrChange>
          </w:rPr>
          <w:delText>, insitu_data, map_limit=[</w:delText>
        </w:r>
        <w:r w:rsidRPr="00077AD5" w:rsidDel="001603E0">
          <w:rPr>
            <w:rFonts w:ascii="Monaco" w:hAnsi="Monaco"/>
            <w:b/>
            <w:color w:val="008000"/>
            <w:sz w:val="22"/>
            <w:szCs w:val="22"/>
            <w:rPrChange w:id="3602" w:author="Bryan Harter" w:date="2017-05-13T21:17:00Z">
              <w:rPr>
                <w:rFonts w:ascii="Monaco" w:hAnsi="Monaco"/>
                <w:b/>
                <w:color w:val="008000"/>
                <w:sz w:val="22"/>
                <w:szCs w:val="22"/>
              </w:rPr>
            </w:rPrChange>
          </w:rPr>
          <w:delText>-60</w:delText>
        </w:r>
        <w:r w:rsidRPr="00077AD5" w:rsidDel="001603E0">
          <w:rPr>
            <w:rFonts w:ascii="Monaco" w:hAnsi="Monaco"/>
            <w:b/>
            <w:sz w:val="22"/>
            <w:szCs w:val="22"/>
            <w:rPrChange w:id="3603" w:author="Bryan Harter" w:date="2017-05-13T21:17:00Z">
              <w:rPr>
                <w:rFonts w:ascii="Monaco" w:hAnsi="Monaco"/>
                <w:b/>
                <w:sz w:val="22"/>
                <w:szCs w:val="22"/>
              </w:rPr>
            </w:rPrChange>
          </w:rPr>
          <w:delText>,</w:delText>
        </w:r>
        <w:r w:rsidRPr="00077AD5" w:rsidDel="001603E0">
          <w:rPr>
            <w:rFonts w:ascii="Monaco" w:hAnsi="Monaco"/>
            <w:b/>
            <w:color w:val="008000"/>
            <w:sz w:val="22"/>
            <w:szCs w:val="22"/>
            <w:rPrChange w:id="3604" w:author="Bryan Harter" w:date="2017-05-13T21:17:00Z">
              <w:rPr>
                <w:rFonts w:ascii="Monaco" w:hAnsi="Monaco"/>
                <w:b/>
                <w:color w:val="008000"/>
                <w:sz w:val="22"/>
                <w:szCs w:val="22"/>
              </w:rPr>
            </w:rPrChange>
          </w:rPr>
          <w:delText>90</w:delText>
        </w:r>
        <w:r w:rsidRPr="00077AD5" w:rsidDel="001603E0">
          <w:rPr>
            <w:rFonts w:ascii="Monaco" w:hAnsi="Monaco"/>
            <w:b/>
            <w:sz w:val="22"/>
            <w:szCs w:val="22"/>
            <w:rPrChange w:id="3605" w:author="Bryan Harter" w:date="2017-05-13T21:17:00Z">
              <w:rPr>
                <w:rFonts w:ascii="Monaco" w:hAnsi="Monaco"/>
                <w:b/>
                <w:sz w:val="22"/>
                <w:szCs w:val="22"/>
              </w:rPr>
            </w:rPrChange>
          </w:rPr>
          <w:delText>,</w:delText>
        </w:r>
        <w:r w:rsidRPr="00077AD5" w:rsidDel="001603E0">
          <w:rPr>
            <w:rFonts w:ascii="Monaco" w:hAnsi="Monaco"/>
            <w:b/>
            <w:color w:val="008000"/>
            <w:sz w:val="22"/>
            <w:szCs w:val="22"/>
            <w:rPrChange w:id="3606" w:author="Bryan Harter" w:date="2017-05-13T21:17:00Z">
              <w:rPr>
                <w:rFonts w:ascii="Monaco" w:hAnsi="Monaco"/>
                <w:b/>
                <w:color w:val="008000"/>
                <w:sz w:val="22"/>
                <w:szCs w:val="22"/>
              </w:rPr>
            </w:rPrChange>
          </w:rPr>
          <w:delText>60</w:delText>
        </w:r>
        <w:r w:rsidRPr="00077AD5" w:rsidDel="001603E0">
          <w:rPr>
            <w:rFonts w:ascii="Monaco" w:hAnsi="Monaco"/>
            <w:b/>
            <w:sz w:val="22"/>
            <w:szCs w:val="22"/>
            <w:rPrChange w:id="3607" w:author="Bryan Harter" w:date="2017-05-13T21:17:00Z">
              <w:rPr>
                <w:rFonts w:ascii="Monaco" w:hAnsi="Monaco"/>
                <w:b/>
                <w:sz w:val="22"/>
                <w:szCs w:val="22"/>
              </w:rPr>
            </w:rPrChange>
          </w:rPr>
          <w:delText>,</w:delText>
        </w:r>
        <w:r w:rsidRPr="00077AD5" w:rsidDel="001603E0">
          <w:rPr>
            <w:rFonts w:ascii="Monaco" w:hAnsi="Monaco"/>
            <w:b/>
            <w:color w:val="008000"/>
            <w:sz w:val="22"/>
            <w:szCs w:val="22"/>
            <w:rPrChange w:id="3608" w:author="Bryan Harter" w:date="2017-05-13T21:17:00Z">
              <w:rPr>
                <w:rFonts w:ascii="Monaco" w:hAnsi="Monaco"/>
                <w:b/>
                <w:color w:val="008000"/>
                <w:sz w:val="22"/>
                <w:szCs w:val="22"/>
              </w:rPr>
            </w:rPrChange>
          </w:rPr>
          <w:delText>270</w:delText>
        </w:r>
        <w:r w:rsidRPr="00077AD5" w:rsidDel="001603E0">
          <w:rPr>
            <w:rFonts w:ascii="Monaco" w:hAnsi="Monaco"/>
            <w:sz w:val="22"/>
            <w:szCs w:val="22"/>
            <w:rPrChange w:id="3609" w:author="Bryan Harter" w:date="2017-05-13T21:17:00Z">
              <w:rPr>
                <w:rFonts w:ascii="Monaco" w:hAnsi="Monaco"/>
                <w:sz w:val="22"/>
                <w:szCs w:val="22"/>
              </w:rPr>
            </w:rPrChange>
          </w:rPr>
          <w:delText>], parameter=</w:delText>
        </w:r>
      </w:del>
      <w:ins w:id="3610" w:author="Kevin McGouldrick" w:date="2015-11-17T13:45:00Z">
        <w:del w:id="3611" w:author="Bryan Harter" w:date="2017-05-13T21:16:00Z">
          <w:r w:rsidR="00B67EB3" w:rsidRPr="00077AD5" w:rsidDel="001603E0">
            <w:rPr>
              <w:rFonts w:ascii="Monaco" w:hAnsi="Monaco"/>
              <w:sz w:val="22"/>
              <w:szCs w:val="22"/>
              <w:rPrChange w:id="3612" w:author="Bryan Harter" w:date="2017-05-13T21:17:00Z">
                <w:rPr>
                  <w:rFonts w:ascii="Monaco" w:hAnsi="Monaco"/>
                  <w:sz w:val="22"/>
                  <w:szCs w:val="22"/>
                </w:rPr>
              </w:rPrChange>
            </w:rPr>
            <w:delText>‘</w:delText>
          </w:r>
        </w:del>
      </w:ins>
      <w:del w:id="3613" w:author="Bryan Harter" w:date="2017-05-13T21:16:00Z">
        <w:r w:rsidRPr="00077AD5" w:rsidDel="001603E0">
          <w:rPr>
            <w:rFonts w:ascii="Monaco" w:hAnsi="Monaco"/>
            <w:color w:val="FF0000"/>
            <w:sz w:val="22"/>
            <w:szCs w:val="22"/>
            <w:rPrChange w:id="3614" w:author="Bryan Harter" w:date="2017-05-13T21:17:00Z">
              <w:rPr>
                <w:rFonts w:ascii="Monaco" w:hAnsi="Monaco"/>
                <w:color w:val="FF0000"/>
                <w:sz w:val="22"/>
                <w:szCs w:val="22"/>
              </w:rPr>
            </w:rPrChange>
          </w:rPr>
          <w:delText>ngims.co2plus_density</w:delText>
        </w:r>
        <w:r w:rsidR="00A82352" w:rsidRPr="00077AD5" w:rsidDel="001603E0">
          <w:rPr>
            <w:rFonts w:ascii="Monaco" w:hAnsi="Monaco"/>
            <w:sz w:val="22"/>
            <w:szCs w:val="22"/>
            <w:rPrChange w:id="3615" w:author="Bryan Harter" w:date="2017-05-13T21:17:00Z">
              <w:rPr>
                <w:rFonts w:ascii="Monaco" w:hAnsi="Monaco"/>
                <w:sz w:val="22"/>
                <w:szCs w:val="22"/>
              </w:rPr>
            </w:rPrChange>
          </w:rPr>
          <w:delText>’</w:delText>
        </w:r>
        <w:r w:rsidR="00932FF9" w:rsidRPr="00077AD5" w:rsidDel="001603E0">
          <w:rPr>
            <w:rFonts w:ascii="Monaco" w:hAnsi="Monaco"/>
            <w:sz w:val="22"/>
            <w:szCs w:val="22"/>
            <w:rPrChange w:id="3616" w:author="Bryan Harter" w:date="2017-05-13T21:17:00Z">
              <w:rPr>
                <w:rFonts w:ascii="Monaco" w:hAnsi="Monaco"/>
                <w:sz w:val="22"/>
                <w:szCs w:val="22"/>
              </w:rPr>
            </w:rPrChange>
          </w:rPr>
          <w:delText xml:space="preserve">, </w:delText>
        </w:r>
      </w:del>
      <w:del w:id="3617" w:author="Bryan Harter" w:date="2017-05-13T21:15:00Z">
        <w:r w:rsidR="00932FF9" w:rsidRPr="00077AD5" w:rsidDel="001603E0">
          <w:rPr>
            <w:rFonts w:ascii="Monaco" w:hAnsi="Monaco"/>
            <w:sz w:val="22"/>
            <w:szCs w:val="22"/>
            <w:rPrChange w:id="3618" w:author="Bryan Harter" w:date="2017-05-13T21:17:00Z">
              <w:rPr>
                <w:rFonts w:ascii="Monaco" w:hAnsi="Monaco"/>
                <w:sz w:val="22"/>
                <w:szCs w:val="22"/>
              </w:rPr>
            </w:rPrChange>
          </w:rPr>
          <w:delText>basemap=</w:delText>
        </w:r>
      </w:del>
      <w:ins w:id="3619" w:author="Kevin McGouldrick" w:date="2015-11-17T13:45:00Z">
        <w:del w:id="3620" w:author="Bryan Harter" w:date="2017-05-13T21:15:00Z">
          <w:r w:rsidR="00B67EB3" w:rsidRPr="00077AD5" w:rsidDel="001603E0">
            <w:rPr>
              <w:rFonts w:ascii="Monaco" w:hAnsi="Monaco"/>
              <w:sz w:val="22"/>
              <w:szCs w:val="22"/>
              <w:rPrChange w:id="3621" w:author="Bryan Harter" w:date="2017-05-13T21:17:00Z">
                <w:rPr>
                  <w:rFonts w:ascii="Monaco" w:hAnsi="Monaco"/>
                  <w:sz w:val="22"/>
                  <w:szCs w:val="22"/>
                </w:rPr>
              </w:rPrChange>
            </w:rPr>
            <w:delText>‘</w:delText>
          </w:r>
        </w:del>
      </w:ins>
      <w:del w:id="3622" w:author="Bryan Harter" w:date="2017-05-13T21:15:00Z">
        <w:r w:rsidR="00932FF9" w:rsidRPr="00077AD5" w:rsidDel="001603E0">
          <w:rPr>
            <w:rFonts w:ascii="Monaco" w:hAnsi="Monaco"/>
            <w:color w:val="FF0000"/>
            <w:sz w:val="22"/>
            <w:szCs w:val="22"/>
            <w:rPrChange w:id="3623" w:author="Bryan Harter" w:date="2017-05-13T21:17:00Z">
              <w:rPr>
                <w:rFonts w:ascii="Monaco" w:hAnsi="Monaco"/>
                <w:color w:val="FF0000"/>
                <w:sz w:val="22"/>
                <w:szCs w:val="22"/>
              </w:rPr>
            </w:rPrChange>
          </w:rPr>
          <w:delText>mdim</w:delText>
        </w:r>
        <w:r w:rsidR="00932FF9" w:rsidRPr="00077AD5" w:rsidDel="001603E0">
          <w:rPr>
            <w:rFonts w:ascii="Monaco" w:hAnsi="Monaco"/>
            <w:sz w:val="22"/>
            <w:szCs w:val="22"/>
            <w:rPrChange w:id="3624" w:author="Bryan Harter" w:date="2017-05-13T21:17:00Z">
              <w:rPr>
                <w:rFonts w:ascii="Monaco" w:hAnsi="Monaco"/>
                <w:sz w:val="22"/>
                <w:szCs w:val="22"/>
              </w:rPr>
            </w:rPrChange>
          </w:rPr>
          <w:delText>’</w:delText>
        </w:r>
      </w:del>
    </w:p>
    <w:p w14:paraId="2A9675B4" w14:textId="77777777" w:rsidR="00767028" w:rsidRPr="00043E85" w:rsidRDefault="00767028" w:rsidP="00767028">
      <w:pPr>
        <w:rPr>
          <w:highlight w:val="yellow"/>
        </w:rPr>
      </w:pPr>
    </w:p>
    <w:p w14:paraId="70159015" w14:textId="77777777" w:rsidR="005C20E7" w:rsidRPr="00A954D6" w:rsidRDefault="005C20E7" w:rsidP="005C20E7">
      <w:pPr>
        <w:pStyle w:val="Heading4"/>
      </w:pPr>
      <w:r w:rsidRPr="00A954D6">
        <w:t>Required Arguments</w:t>
      </w:r>
    </w:p>
    <w:p w14:paraId="064562CE" w14:textId="041F0EC5" w:rsidR="005C20E7" w:rsidRDefault="00A954D6" w:rsidP="005C20E7">
      <w:pPr>
        <w:pStyle w:val="ListParagraph"/>
        <w:ind w:left="1080"/>
        <w:rPr>
          <w:ins w:id="3625" w:author="Bryan Harter" w:date="2017-05-13T21:17:00Z"/>
        </w:rPr>
      </w:pPr>
      <w:r>
        <w:rPr>
          <w:rFonts w:ascii="Monaco" w:hAnsi="Monaco"/>
          <w:b/>
          <w:color w:val="FF0000"/>
          <w:sz w:val="22"/>
          <w:szCs w:val="22"/>
        </w:rPr>
        <w:t>insitu</w:t>
      </w:r>
      <w:r w:rsidRPr="00A954D6">
        <w:rPr>
          <w:rFonts w:ascii="Monaco" w:hAnsi="Monaco"/>
          <w:b/>
          <w:color w:val="FF0000"/>
          <w:sz w:val="22"/>
          <w:szCs w:val="22"/>
        </w:rPr>
        <w:t>_data</w:t>
      </w:r>
      <w:r w:rsidRPr="00A954D6">
        <w:t xml:space="preserve">: </w:t>
      </w:r>
      <w:r>
        <w:t>The i</w:t>
      </w:r>
      <w:r w:rsidRPr="00A954D6">
        <w:t>n-situ Key Param</w:t>
      </w:r>
      <w:r>
        <w:t>eter data s</w:t>
      </w:r>
      <w:r w:rsidRPr="00A954D6">
        <w:t>tructure</w:t>
      </w:r>
    </w:p>
    <w:p w14:paraId="15120427" w14:textId="04A259AD" w:rsidR="00077AD5" w:rsidRPr="00043E85" w:rsidRDefault="00077AD5" w:rsidP="005C20E7">
      <w:pPr>
        <w:pStyle w:val="ListParagraph"/>
        <w:ind w:left="1080"/>
        <w:rPr>
          <w:highlight w:val="yellow"/>
        </w:rPr>
      </w:pPr>
      <w:ins w:id="3626" w:author="Bryan Harter" w:date="2017-05-13T21:17:00Z">
        <w:r>
          <w:rPr>
            <w:rFonts w:ascii="Monaco" w:hAnsi="Monaco"/>
            <w:b/>
            <w:color w:val="FF0000"/>
            <w:sz w:val="22"/>
            <w:szCs w:val="22"/>
          </w:rPr>
          <w:t>parameter</w:t>
        </w:r>
        <w:r w:rsidRPr="00077AD5">
          <w:rPr>
            <w:highlight w:val="yellow"/>
            <w:rPrChange w:id="3627" w:author="Bryan Harter" w:date="2017-05-13T21:17:00Z">
              <w:rPr>
                <w:rFonts w:ascii="Monaco" w:hAnsi="Monaco"/>
                <w:b/>
                <w:color w:val="FF0000"/>
                <w:sz w:val="22"/>
                <w:szCs w:val="22"/>
              </w:rPr>
            </w:rPrChange>
          </w:rPr>
          <w:t>:</w:t>
        </w:r>
        <w:r>
          <w:rPr>
            <w:highlight w:val="yellow"/>
          </w:rPr>
          <w:t xml:space="preserve"> </w:t>
        </w:r>
        <w:r w:rsidRPr="00A954D6">
          <w:rPr>
            <w:color w:val="000000" w:themeColor="text1"/>
          </w:rPr>
          <w:t>I</w:t>
        </w:r>
        <w:r>
          <w:rPr>
            <w:color w:val="000000" w:themeColor="text1"/>
          </w:rPr>
          <w:t>n</w:t>
        </w:r>
        <w:r w:rsidRPr="00A954D6">
          <w:rPr>
            <w:color w:val="000000" w:themeColor="text1"/>
          </w:rPr>
          <w:t>-situ Key Parameter by which to color the spacecraft trajectory.</w:t>
        </w:r>
        <w:r>
          <w:rPr>
            <w:color w:val="000000" w:themeColor="text1"/>
          </w:rPr>
          <w:t xml:space="preserve">  </w:t>
        </w:r>
      </w:ins>
    </w:p>
    <w:p w14:paraId="2EEC1EFA" w14:textId="77777777" w:rsidR="005C20E7" w:rsidRPr="00F80A3C" w:rsidRDefault="005C20E7" w:rsidP="005C20E7">
      <w:pPr>
        <w:pStyle w:val="Heading4"/>
      </w:pPr>
      <w:r w:rsidRPr="00F80A3C">
        <w:t>List of all accepted Arguments</w:t>
      </w:r>
    </w:p>
    <w:p w14:paraId="453D6CB0" w14:textId="17DADC2D" w:rsidR="00A954D6" w:rsidRDefault="00A954D6" w:rsidP="00A954D6">
      <w:pPr>
        <w:pStyle w:val="ListParagraph"/>
        <w:numPr>
          <w:ilvl w:val="0"/>
          <w:numId w:val="26"/>
        </w:numPr>
        <w:rPr>
          <w:color w:val="000000" w:themeColor="text1"/>
        </w:rPr>
      </w:pPr>
      <w:r w:rsidRPr="00C81E1E">
        <w:rPr>
          <w:rFonts w:ascii="Monaco" w:hAnsi="Monaco"/>
          <w:b/>
          <w:color w:val="FF0000"/>
          <w:sz w:val="22"/>
          <w:szCs w:val="22"/>
        </w:rPr>
        <w:t>parameter</w:t>
      </w:r>
      <w:r w:rsidRPr="00A954D6">
        <w:rPr>
          <w:color w:val="000000" w:themeColor="text1"/>
        </w:rPr>
        <w:t xml:space="preserve">: </w:t>
      </w:r>
      <w:ins w:id="3628" w:author="Bryan Harter" w:date="2017-05-13T21:17:00Z">
        <w:r w:rsidR="00077AD5" w:rsidRPr="00A954D6">
          <w:rPr>
            <w:color w:val="000000" w:themeColor="text1"/>
          </w:rPr>
          <w:t>I</w:t>
        </w:r>
        <w:r w:rsidR="00077AD5">
          <w:rPr>
            <w:color w:val="000000" w:themeColor="text1"/>
          </w:rPr>
          <w:t>n</w:t>
        </w:r>
        <w:r w:rsidR="00077AD5" w:rsidRPr="00A954D6">
          <w:rPr>
            <w:color w:val="000000" w:themeColor="text1"/>
          </w:rPr>
          <w:t>-situ Key Parameter by which to color the spacecraft trajectory.</w:t>
        </w:r>
        <w:r w:rsidR="00077AD5">
          <w:rPr>
            <w:color w:val="000000" w:themeColor="text1"/>
          </w:rPr>
          <w:t xml:space="preserve">  </w:t>
        </w:r>
      </w:ins>
      <w:del w:id="3629" w:author="Bryan Harter" w:date="2017-05-13T21:17:00Z">
        <w:r w:rsidRPr="00A954D6" w:rsidDel="00077AD5">
          <w:rPr>
            <w:color w:val="000000" w:themeColor="text1"/>
          </w:rPr>
          <w:delText>I</w:delText>
        </w:r>
      </w:del>
      <w:ins w:id="3630" w:author="Kevin McGouldrick" w:date="2015-11-18T16:25:00Z">
        <w:del w:id="3631" w:author="Bryan Harter" w:date="2017-05-13T21:17:00Z">
          <w:r w:rsidR="00944E8E" w:rsidDel="00077AD5">
            <w:rPr>
              <w:color w:val="000000" w:themeColor="text1"/>
            </w:rPr>
            <w:delText>n</w:delText>
          </w:r>
        </w:del>
      </w:ins>
      <w:del w:id="3632" w:author="Bryan Harter" w:date="2017-05-13T21:17:00Z">
        <w:r w:rsidRPr="00A954D6" w:rsidDel="00077AD5">
          <w:rPr>
            <w:color w:val="000000" w:themeColor="text1"/>
          </w:rPr>
          <w:delText>-situ Key Parameter by which to color the spacecraft trajectory.</w:delText>
        </w:r>
        <w:r w:rsidR="0003614F" w:rsidDel="00077AD5">
          <w:rPr>
            <w:color w:val="000000" w:themeColor="text1"/>
          </w:rPr>
          <w:delText xml:space="preserve">  </w:delText>
        </w:r>
      </w:del>
      <w:r w:rsidR="0003614F">
        <w:rPr>
          <w:color w:val="000000" w:themeColor="text1"/>
        </w:rPr>
        <w:t>I</w:t>
      </w:r>
      <w:del w:id="3633" w:author="Bryan Harter" w:date="2017-05-13T21:17:00Z">
        <w:r w:rsidR="0003614F" w:rsidDel="00077AD5">
          <w:rPr>
            <w:color w:val="000000" w:themeColor="text1"/>
          </w:rPr>
          <w:delText>f not provided, the spacecraft altitude is plotted.</w:delText>
        </w:r>
      </w:del>
    </w:p>
    <w:p w14:paraId="6B05BE3F" w14:textId="1424CD2F" w:rsidR="0003614F" w:rsidRPr="00A954D6" w:rsidDel="00077AD5" w:rsidRDefault="0003614F" w:rsidP="0003614F">
      <w:pPr>
        <w:pStyle w:val="ListParagraph"/>
        <w:numPr>
          <w:ilvl w:val="0"/>
          <w:numId w:val="26"/>
        </w:numPr>
        <w:rPr>
          <w:del w:id="3634" w:author="Bryan Harter" w:date="2017-05-13T21:17:00Z"/>
          <w:color w:val="000000" w:themeColor="text1"/>
        </w:rPr>
      </w:pPr>
      <w:del w:id="3635" w:author="Bryan Harter" w:date="2017-05-13T21:17:00Z">
        <w:r w:rsidRPr="00F80A3C" w:rsidDel="00077AD5">
          <w:rPr>
            <w:rFonts w:ascii="Monaco" w:hAnsi="Monaco"/>
            <w:b/>
            <w:color w:val="FF0000"/>
            <w:sz w:val="22"/>
            <w:szCs w:val="22"/>
          </w:rPr>
          <w:delText>minimum</w:delText>
        </w:r>
        <w:r w:rsidRPr="00A954D6" w:rsidDel="00077AD5">
          <w:rPr>
            <w:color w:val="000000" w:themeColor="text1"/>
          </w:rPr>
          <w:delText xml:space="preserve">: Minimum value </w:delText>
        </w:r>
        <w:r w:rsidDel="00077AD5">
          <w:rPr>
            <w:color w:val="000000" w:themeColor="text1"/>
          </w:rPr>
          <w:delText xml:space="preserve">of plotted parameter (or altitude) </w:delText>
        </w:r>
        <w:r w:rsidRPr="00A954D6" w:rsidDel="00077AD5">
          <w:rPr>
            <w:color w:val="000000" w:themeColor="text1"/>
          </w:rPr>
          <w:delText>to display</w:delText>
        </w:r>
      </w:del>
    </w:p>
    <w:p w14:paraId="65EA5D2F" w14:textId="6C04BEE7" w:rsidR="0003614F" w:rsidRPr="00A82352" w:rsidDel="00077AD5" w:rsidRDefault="0003614F" w:rsidP="0003614F">
      <w:pPr>
        <w:pStyle w:val="ListParagraph"/>
        <w:numPr>
          <w:ilvl w:val="0"/>
          <w:numId w:val="26"/>
        </w:numPr>
        <w:rPr>
          <w:del w:id="3636" w:author="Bryan Harter" w:date="2017-05-13T21:17:00Z"/>
          <w:color w:val="000000" w:themeColor="text1"/>
        </w:rPr>
      </w:pPr>
      <w:del w:id="3637" w:author="Bryan Harter" w:date="2017-05-13T21:17:00Z">
        <w:r w:rsidRPr="00F80A3C" w:rsidDel="00077AD5">
          <w:rPr>
            <w:rFonts w:ascii="Monaco" w:hAnsi="Monaco"/>
            <w:b/>
            <w:color w:val="FF0000"/>
            <w:sz w:val="22"/>
            <w:szCs w:val="22"/>
          </w:rPr>
          <w:delText>maximum</w:delText>
        </w:r>
        <w:r w:rsidRPr="00A954D6" w:rsidDel="00077AD5">
          <w:rPr>
            <w:color w:val="000000" w:themeColor="text1"/>
          </w:rPr>
          <w:delText xml:space="preserve">: Maximum value </w:delText>
        </w:r>
        <w:r w:rsidDel="00077AD5">
          <w:rPr>
            <w:color w:val="000000" w:themeColor="text1"/>
          </w:rPr>
          <w:delText xml:space="preserve">of plotted parameter (or altitude) </w:delText>
        </w:r>
        <w:r w:rsidRPr="00A954D6" w:rsidDel="00077AD5">
          <w:rPr>
            <w:color w:val="000000" w:themeColor="text1"/>
          </w:rPr>
          <w:delText>to display</w:delText>
        </w:r>
      </w:del>
    </w:p>
    <w:p w14:paraId="607F8656" w14:textId="1ACBF94F" w:rsidR="00A954D6" w:rsidRPr="00A954D6" w:rsidDel="00077AD5" w:rsidRDefault="00A954D6" w:rsidP="00A954D6">
      <w:pPr>
        <w:pStyle w:val="ListParagraph"/>
        <w:numPr>
          <w:ilvl w:val="0"/>
          <w:numId w:val="26"/>
        </w:numPr>
        <w:rPr>
          <w:del w:id="3638" w:author="Bryan Harter" w:date="2017-05-13T21:17:00Z"/>
          <w:color w:val="000000" w:themeColor="text1"/>
        </w:rPr>
      </w:pPr>
      <w:del w:id="3639" w:author="Bryan Harter" w:date="2017-05-13T21:17:00Z">
        <w:r w:rsidRPr="00C81E1E" w:rsidDel="00077AD5">
          <w:rPr>
            <w:rFonts w:ascii="Monaco" w:hAnsi="Monaco"/>
            <w:b/>
            <w:color w:val="FF0000"/>
            <w:sz w:val="22"/>
            <w:szCs w:val="22"/>
          </w:rPr>
          <w:delText>iuvs</w:delText>
        </w:r>
        <w:r w:rsidRPr="00A954D6" w:rsidDel="00077AD5">
          <w:rPr>
            <w:color w:val="000000" w:themeColor="text1"/>
          </w:rPr>
          <w:delText>: The IUVS data structure, needed if the user wishes to plot IUVS data.</w:delText>
        </w:r>
      </w:del>
    </w:p>
    <w:p w14:paraId="6E589749" w14:textId="2429D218" w:rsidR="0003614F" w:rsidRDefault="0003614F" w:rsidP="0003614F">
      <w:pPr>
        <w:pStyle w:val="ListParagraph"/>
        <w:numPr>
          <w:ilvl w:val="0"/>
          <w:numId w:val="26"/>
        </w:numPr>
      </w:pPr>
      <w:r>
        <w:rPr>
          <w:rFonts w:ascii="Monaco" w:hAnsi="Monaco"/>
          <w:b/>
          <w:color w:val="FF0000"/>
          <w:sz w:val="22"/>
          <w:szCs w:val="22"/>
        </w:rPr>
        <w:t>time</w:t>
      </w:r>
      <w:r w:rsidRPr="00A829FD">
        <w:t>:</w:t>
      </w:r>
      <w:r>
        <w:t xml:space="preserve"> This keyword enables the user to plot a subset of the in-situ KP data.  By default, the all of the data contained within the passed structure are plotted.  The user can choose the plotted time range</w:t>
      </w:r>
      <w:ins w:id="3640" w:author="Bryan Harter" w:date="2017-05-13T21:18:00Z">
        <w:r w:rsidR="00077AD5">
          <w:t xml:space="preserve"> in the format [yyyy-mm-dd </w:t>
        </w:r>
        <w:r w:rsidR="00077AD5">
          <w:t>hh:mm:ss</w:t>
        </w:r>
        <w:r w:rsidR="00077AD5">
          <w:t xml:space="preserve">, yyyy-mm-dd </w:t>
        </w:r>
        <w:r w:rsidR="00077AD5">
          <w:t>hh:mm:ss</w:t>
        </w:r>
        <w:r w:rsidR="00077AD5">
          <w:t>]</w:t>
        </w:r>
      </w:ins>
      <w:del w:id="3641" w:author="Bryan Harter" w:date="2017-05-13T21:17:00Z">
        <w:r w:rsidDel="00077AD5">
          <w:delText xml:space="preserve"> in a number of formats: orbit, date-time string, or double precision UNIX time</w:delText>
        </w:r>
      </w:del>
      <w:r>
        <w:t>.</w:t>
      </w:r>
    </w:p>
    <w:p w14:paraId="57B0BFCF" w14:textId="5E117B88" w:rsidR="0003614F" w:rsidDel="00077AD5" w:rsidRDefault="0003614F" w:rsidP="0003614F">
      <w:pPr>
        <w:pStyle w:val="ListParagraph"/>
        <w:numPr>
          <w:ilvl w:val="1"/>
          <w:numId w:val="26"/>
        </w:numPr>
        <w:rPr>
          <w:del w:id="3642" w:author="Bryan Harter" w:date="2017-05-13T21:18:00Z"/>
        </w:rPr>
      </w:pPr>
      <w:del w:id="3643" w:author="Bryan Harter" w:date="2017-05-13T21:18:00Z">
        <w:r w:rsidRPr="00AA54F9" w:rsidDel="00077AD5">
          <w:rPr>
            <w:rFonts w:ascii="Monaco" w:hAnsi="Monaco"/>
            <w:b/>
            <w:color w:val="000000" w:themeColor="text1"/>
            <w:sz w:val="22"/>
            <w:szCs w:val="22"/>
          </w:rPr>
          <w:delText>Orbit</w:delText>
        </w:r>
        <w:r w:rsidRPr="00A829FD" w:rsidDel="00077AD5">
          <w:delText>:</w:delText>
        </w:r>
        <w:r w:rsidDel="00077AD5">
          <w:delText xml:space="preserve"> A scalar integer or a two-value integer array that defines either the orbit to be plotted or the range of orbits to be plotted.</w:delText>
        </w:r>
      </w:del>
    </w:p>
    <w:p w14:paraId="32BB3E71" w14:textId="5F470E39" w:rsidR="0003614F" w:rsidDel="00077AD5" w:rsidRDefault="0003614F" w:rsidP="0003614F">
      <w:pPr>
        <w:pStyle w:val="ListParagraph"/>
        <w:numPr>
          <w:ilvl w:val="1"/>
          <w:numId w:val="26"/>
        </w:numPr>
        <w:rPr>
          <w:del w:id="3644" w:author="Bryan Harter" w:date="2017-05-13T21:18:00Z"/>
        </w:rPr>
      </w:pPr>
      <w:del w:id="3645" w:author="Bryan Harter" w:date="2017-05-13T21:18:00Z">
        <w:r w:rsidRPr="00AA54F9" w:rsidDel="00077AD5">
          <w:rPr>
            <w:rFonts w:ascii="Monaco" w:hAnsi="Monaco"/>
            <w:b/>
            <w:color w:val="000000" w:themeColor="text1"/>
            <w:sz w:val="22"/>
            <w:szCs w:val="22"/>
          </w:rPr>
          <w:delText>Date/time string</w:delText>
        </w:r>
        <w:r w:rsidDel="00077AD5">
          <w:delText>: Time in the format yyyy-mm-dd/hh:mm:ss (N.B., PDS standard of yyyy-mm-ddThh:mm:ss is also accepted).  If a single date-time string is provided, the procedure will interpret time as a start_time.  If a two-element array of date-time strings is provided, it will be interpreted as a start-time and an end-time.</w:delText>
        </w:r>
      </w:del>
    </w:p>
    <w:p w14:paraId="54575183" w14:textId="3E745E57" w:rsidR="0003614F" w:rsidDel="00077AD5" w:rsidRDefault="0003614F" w:rsidP="0003614F">
      <w:pPr>
        <w:pStyle w:val="ListParagraph"/>
        <w:numPr>
          <w:ilvl w:val="1"/>
          <w:numId w:val="26"/>
        </w:numPr>
        <w:rPr>
          <w:del w:id="3646" w:author="Bryan Harter" w:date="2017-05-13T21:18:00Z"/>
        </w:rPr>
      </w:pPr>
      <w:del w:id="3647" w:author="Bryan Harter" w:date="2017-05-13T21:18:00Z">
        <w:r w:rsidRPr="00AA54F9" w:rsidDel="00077AD5">
          <w:rPr>
            <w:rFonts w:ascii="Monaco" w:hAnsi="Monaco"/>
            <w:b/>
            <w:color w:val="000000" w:themeColor="text1"/>
            <w:sz w:val="22"/>
            <w:szCs w:val="22"/>
          </w:rPr>
          <w:delText>Double precision UNIX time</w:delText>
        </w:r>
        <w:r w:rsidRPr="00AA54F9" w:rsidDel="00077AD5">
          <w:delText>:</w:delText>
        </w:r>
        <w:r w:rsidDel="00077AD5">
          <w:delText xml:space="preserve"> A </w:delText>
        </w:r>
        <w:r w:rsidRPr="00874E13" w:rsidDel="00077AD5">
          <w:rPr>
            <w:b/>
            <w:color w:val="000000" w:themeColor="text1"/>
          </w:rPr>
          <w:delText>long integer</w:delText>
        </w:r>
        <w:r w:rsidDel="00077AD5">
          <w:delText xml:space="preserve"> time interpreted, in the UNIX fashion, as seconds elapsed since 1 January 1970 00:00:00UTC.  As with the date-time string format option, if only one time is provided, it is interpreted as a start-time; if two, a start and end time.</w:delText>
        </w:r>
      </w:del>
    </w:p>
    <w:p w14:paraId="6E5D8312" w14:textId="77777777" w:rsidR="00A82352" w:rsidRPr="00A82352" w:rsidRDefault="00A82352" w:rsidP="00A82352">
      <w:pPr>
        <w:pStyle w:val="ListParagraph"/>
        <w:numPr>
          <w:ilvl w:val="0"/>
          <w:numId w:val="26"/>
        </w:numPr>
      </w:pPr>
      <w:r w:rsidRPr="00026874">
        <w:rPr>
          <w:rFonts w:ascii="Monaco" w:hAnsi="Monaco"/>
          <w:b/>
          <w:color w:val="FF0000"/>
          <w:sz w:val="22"/>
          <w:szCs w:val="22"/>
        </w:rPr>
        <w:t>basemap:</w:t>
      </w:r>
      <w:r w:rsidRPr="00A82352">
        <w:rPr>
          <w:color w:val="FF0000"/>
        </w:rPr>
        <w:t xml:space="preserve"> </w:t>
      </w:r>
      <w:r w:rsidRPr="00A82352">
        <w:t>The name of the basemap to display upon which the spacecraft data will be overplotted.  If not included, a basic lat/lon grid is used as the backdrop.  Choices include:</w:t>
      </w:r>
    </w:p>
    <w:p w14:paraId="147A4373" w14:textId="7B356453" w:rsidR="00A82352" w:rsidRPr="00A82352" w:rsidRDefault="00A82352" w:rsidP="00A82352">
      <w:pPr>
        <w:pStyle w:val="ListParagraph"/>
        <w:numPr>
          <w:ilvl w:val="1"/>
          <w:numId w:val="26"/>
        </w:numPr>
      </w:pPr>
      <w:r w:rsidRPr="00A82352">
        <w:t>'MDIM': The Mars Digital Image Model.</w:t>
      </w:r>
    </w:p>
    <w:p w14:paraId="317A5AA3" w14:textId="77777777" w:rsidR="00A82352" w:rsidRPr="00A82352" w:rsidRDefault="00A82352" w:rsidP="00A82352">
      <w:pPr>
        <w:pStyle w:val="ListParagraph"/>
        <w:numPr>
          <w:ilvl w:val="1"/>
          <w:numId w:val="26"/>
        </w:numPr>
      </w:pPr>
      <w:r w:rsidRPr="00A82352">
        <w:t>'MOLA': Mars Topography in color.</w:t>
      </w:r>
    </w:p>
    <w:p w14:paraId="3DF3DA1C" w14:textId="77777777" w:rsidR="00A82352" w:rsidRPr="00A82352" w:rsidRDefault="00A82352" w:rsidP="00A82352">
      <w:pPr>
        <w:pStyle w:val="ListParagraph"/>
        <w:numPr>
          <w:ilvl w:val="1"/>
          <w:numId w:val="26"/>
        </w:numPr>
      </w:pPr>
      <w:r w:rsidRPr="00A82352">
        <w:t>'MOLA_BW': Mars topography in black and white.</w:t>
      </w:r>
    </w:p>
    <w:p w14:paraId="4F03352B" w14:textId="77777777" w:rsidR="00A82352" w:rsidRPr="00A82352" w:rsidRDefault="00A82352" w:rsidP="00A82352">
      <w:pPr>
        <w:pStyle w:val="ListParagraph"/>
        <w:numPr>
          <w:ilvl w:val="1"/>
          <w:numId w:val="26"/>
        </w:numPr>
      </w:pPr>
      <w:r w:rsidRPr="00A82352">
        <w:t>'MAG':  Mars crustal magnetism.</w:t>
      </w:r>
    </w:p>
    <w:p w14:paraId="491B9A06" w14:textId="11540554" w:rsidR="00A82352" w:rsidRPr="00A82352" w:rsidDel="00077AD5" w:rsidRDefault="00A82352" w:rsidP="00A82352">
      <w:pPr>
        <w:pStyle w:val="ListParagraph"/>
        <w:numPr>
          <w:ilvl w:val="1"/>
          <w:numId w:val="26"/>
        </w:numPr>
        <w:rPr>
          <w:del w:id="3648" w:author="Bryan Harter" w:date="2017-05-13T21:19:00Z"/>
        </w:rPr>
      </w:pPr>
      <w:del w:id="3649" w:author="Bryan Harter" w:date="2017-05-13T21:19:00Z">
        <w:r w:rsidRPr="00A82352" w:rsidDel="00077AD5">
          <w:delText>'DUST': IUVS Apopase Dust index image.</w:delText>
        </w:r>
      </w:del>
    </w:p>
    <w:p w14:paraId="42F0A522" w14:textId="5F5D1332" w:rsidR="00A82352" w:rsidRPr="00A82352" w:rsidDel="00077AD5" w:rsidRDefault="00A82352" w:rsidP="00A82352">
      <w:pPr>
        <w:pStyle w:val="ListParagraph"/>
        <w:numPr>
          <w:ilvl w:val="1"/>
          <w:numId w:val="26"/>
        </w:numPr>
        <w:rPr>
          <w:del w:id="3650" w:author="Bryan Harter" w:date="2017-05-13T21:19:00Z"/>
        </w:rPr>
      </w:pPr>
      <w:del w:id="3651" w:author="Bryan Harter" w:date="2017-05-13T21:19:00Z">
        <w:r w:rsidRPr="00A82352" w:rsidDel="00077AD5">
          <w:delText>'OZONE': IUVS Apopase Ozone index image.</w:delText>
        </w:r>
      </w:del>
    </w:p>
    <w:p w14:paraId="24FBD1BC" w14:textId="3FC33FAD" w:rsidR="00A82352" w:rsidRPr="00A82352" w:rsidDel="00077AD5" w:rsidRDefault="00A82352" w:rsidP="00A82352">
      <w:pPr>
        <w:pStyle w:val="ListParagraph"/>
        <w:numPr>
          <w:ilvl w:val="1"/>
          <w:numId w:val="26"/>
        </w:numPr>
        <w:rPr>
          <w:del w:id="3652" w:author="Bryan Harter" w:date="2017-05-13T21:19:00Z"/>
        </w:rPr>
      </w:pPr>
      <w:del w:id="3653" w:author="Bryan Harter" w:date="2017-05-13T21:19:00Z">
        <w:r w:rsidRPr="00A82352" w:rsidDel="00077AD5">
          <w:lastRenderedPageBreak/>
          <w:delText>'RAD_H': IUVS Apopase H Radiance image.</w:delText>
        </w:r>
      </w:del>
    </w:p>
    <w:p w14:paraId="6BA9DE9A" w14:textId="406E9D79" w:rsidR="00A82352" w:rsidRPr="00A82352" w:rsidDel="00077AD5" w:rsidRDefault="00A82352" w:rsidP="00A82352">
      <w:pPr>
        <w:pStyle w:val="ListParagraph"/>
        <w:numPr>
          <w:ilvl w:val="1"/>
          <w:numId w:val="26"/>
        </w:numPr>
        <w:rPr>
          <w:del w:id="3654" w:author="Bryan Harter" w:date="2017-05-13T21:19:00Z"/>
        </w:rPr>
      </w:pPr>
      <w:del w:id="3655" w:author="Bryan Harter" w:date="2017-05-13T21:19:00Z">
        <w:r w:rsidRPr="00A82352" w:rsidDel="00077AD5">
          <w:delText>'RAD_O': IUVS Apopase O Radiance image.</w:delText>
        </w:r>
      </w:del>
    </w:p>
    <w:p w14:paraId="6ECDBAD2" w14:textId="6E9C0BB0" w:rsidR="00A82352" w:rsidRPr="00A82352" w:rsidDel="00077AD5" w:rsidRDefault="00A82352" w:rsidP="00A82352">
      <w:pPr>
        <w:pStyle w:val="ListParagraph"/>
        <w:numPr>
          <w:ilvl w:val="1"/>
          <w:numId w:val="26"/>
        </w:numPr>
        <w:rPr>
          <w:del w:id="3656" w:author="Bryan Harter" w:date="2017-05-13T21:19:00Z"/>
        </w:rPr>
      </w:pPr>
      <w:del w:id="3657" w:author="Bryan Harter" w:date="2017-05-13T21:19:00Z">
        <w:r w:rsidRPr="00A82352" w:rsidDel="00077AD5">
          <w:delText>'RAD_CO': IUVS Apopase CO Radiance image.</w:delText>
        </w:r>
      </w:del>
    </w:p>
    <w:p w14:paraId="6584F450" w14:textId="73794BE1" w:rsidR="00A82352" w:rsidRPr="00A82352" w:rsidDel="00077AD5" w:rsidRDefault="00A82352" w:rsidP="00A82352">
      <w:pPr>
        <w:pStyle w:val="ListParagraph"/>
        <w:numPr>
          <w:ilvl w:val="1"/>
          <w:numId w:val="26"/>
        </w:numPr>
        <w:rPr>
          <w:del w:id="3658" w:author="Bryan Harter" w:date="2017-05-13T21:19:00Z"/>
        </w:rPr>
      </w:pPr>
      <w:del w:id="3659" w:author="Bryan Harter" w:date="2017-05-13T21:19:00Z">
        <w:r w:rsidRPr="00A82352" w:rsidDel="00077AD5">
          <w:delText>'RAD_NO': IUVS Apopase NO Radiance image.</w:delText>
        </w:r>
      </w:del>
    </w:p>
    <w:p w14:paraId="389D7BCD" w14:textId="54B7C0A6" w:rsidR="00A82352" w:rsidRPr="00026874" w:rsidRDefault="00A51EE0" w:rsidP="00A82352">
      <w:pPr>
        <w:pStyle w:val="ListParagraph"/>
        <w:numPr>
          <w:ilvl w:val="1"/>
          <w:numId w:val="26"/>
        </w:numPr>
      </w:pPr>
      <w:r>
        <w:t>'</w:t>
      </w:r>
      <w:del w:id="3660" w:author="Bryan Harter" w:date="2017-05-13T21:19:00Z">
        <w:r w:rsidDel="00077AD5">
          <w:delText>USER</w:delText>
        </w:r>
      </w:del>
      <w:ins w:id="3661" w:author="Bryan Harter" w:date="2017-05-13T21:19:00Z">
        <w:r w:rsidR="00077AD5">
          <w:t>/path/to/file.png</w:t>
        </w:r>
      </w:ins>
      <w:r>
        <w:t>': User-defin</w:t>
      </w:r>
      <w:r w:rsidR="00A82352" w:rsidRPr="00A82352">
        <w:t xml:space="preserve">ed basemap. </w:t>
      </w:r>
      <w:del w:id="3662" w:author="Bryan Harter" w:date="2017-05-13T21:19:00Z">
        <w:r w:rsidR="00A82352" w:rsidRPr="00A82352" w:rsidDel="00077AD5">
          <w:delText>Will open a file dialog window.</w:delText>
        </w:r>
      </w:del>
    </w:p>
    <w:p w14:paraId="2D441AD1" w14:textId="7918A06C" w:rsidR="00A954D6" w:rsidRPr="00A954D6" w:rsidDel="00077AD5" w:rsidRDefault="00A954D6" w:rsidP="00A954D6">
      <w:pPr>
        <w:pStyle w:val="ListParagraph"/>
        <w:numPr>
          <w:ilvl w:val="0"/>
          <w:numId w:val="26"/>
        </w:numPr>
        <w:rPr>
          <w:del w:id="3663" w:author="Bryan Harter" w:date="2017-05-13T21:19:00Z"/>
          <w:color w:val="000000" w:themeColor="text1"/>
        </w:rPr>
      </w:pPr>
      <w:del w:id="3664" w:author="Bryan Harter" w:date="2017-05-13T21:19:00Z">
        <w:r w:rsidRPr="00C81E1E" w:rsidDel="00077AD5">
          <w:rPr>
            <w:rFonts w:ascii="Monaco" w:hAnsi="Monaco"/>
            <w:b/>
            <w:color w:val="FF0000"/>
            <w:sz w:val="22"/>
            <w:szCs w:val="22"/>
          </w:rPr>
          <w:delText>/nopath</w:delText>
        </w:r>
        <w:r w:rsidRPr="00A954D6" w:rsidDel="00077AD5">
          <w:rPr>
            <w:color w:val="000000" w:themeColor="text1"/>
          </w:rPr>
          <w:delText xml:space="preserve">:  </w:delText>
        </w:r>
        <w:r w:rsidDel="00077AD5">
          <w:rPr>
            <w:color w:val="000000" w:themeColor="text1"/>
          </w:rPr>
          <w:delText>Suppress</w:delText>
        </w:r>
        <w:r w:rsidRPr="00A954D6" w:rsidDel="00077AD5">
          <w:rPr>
            <w:color w:val="000000" w:themeColor="text1"/>
          </w:rPr>
          <w:delText xml:space="preserve"> the display of the spacecraft orbital</w:delText>
        </w:r>
        <w:r w:rsidDel="00077AD5">
          <w:rPr>
            <w:color w:val="000000" w:themeColor="text1"/>
          </w:rPr>
          <w:delText xml:space="preserve"> </w:delText>
        </w:r>
        <w:r w:rsidRPr="00A954D6" w:rsidDel="00077AD5">
          <w:rPr>
            <w:color w:val="000000" w:themeColor="text1"/>
          </w:rPr>
          <w:delText>track projection.</w:delText>
        </w:r>
      </w:del>
    </w:p>
    <w:p w14:paraId="743254D0" w14:textId="3DB85FF8" w:rsidR="00A954D6" w:rsidRPr="00A954D6" w:rsidDel="00077AD5" w:rsidRDefault="00C81E1E" w:rsidP="00A954D6">
      <w:pPr>
        <w:pStyle w:val="ListParagraph"/>
        <w:numPr>
          <w:ilvl w:val="0"/>
          <w:numId w:val="26"/>
        </w:numPr>
        <w:rPr>
          <w:del w:id="3665" w:author="Bryan Harter" w:date="2017-05-13T21:19:00Z"/>
          <w:color w:val="000000" w:themeColor="text1"/>
        </w:rPr>
      </w:pPr>
      <w:del w:id="3666" w:author="Bryan Harter" w:date="2017-05-13T21:19:00Z">
        <w:r w:rsidRPr="00C81E1E" w:rsidDel="00077AD5">
          <w:rPr>
            <w:rFonts w:ascii="Monaco" w:hAnsi="Monaco"/>
            <w:b/>
            <w:color w:val="FF0000"/>
            <w:sz w:val="22"/>
            <w:szCs w:val="22"/>
          </w:rPr>
          <w:delText>/</w:delText>
        </w:r>
        <w:r w:rsidR="00A954D6" w:rsidRPr="00C81E1E" w:rsidDel="00077AD5">
          <w:rPr>
            <w:rFonts w:ascii="Monaco" w:hAnsi="Monaco"/>
            <w:b/>
            <w:color w:val="FF0000"/>
            <w:sz w:val="22"/>
            <w:szCs w:val="22"/>
          </w:rPr>
          <w:delText>optimize</w:delText>
        </w:r>
        <w:r w:rsidR="00A954D6" w:rsidRPr="00A954D6" w:rsidDel="00077AD5">
          <w:rPr>
            <w:color w:val="000000" w:themeColor="text1"/>
          </w:rPr>
          <w:delText>: For large data structures, the plotting of the orbital track can get very slow. This keyword decimates the track to a manag</w:delText>
        </w:r>
        <w:r w:rsidR="00A954D6" w:rsidDel="00077AD5">
          <w:rPr>
            <w:color w:val="000000" w:themeColor="text1"/>
          </w:rPr>
          <w:delText>e</w:delText>
        </w:r>
        <w:r w:rsidR="00A954D6" w:rsidRPr="00A954D6" w:rsidDel="00077AD5">
          <w:rPr>
            <w:color w:val="000000" w:themeColor="text1"/>
          </w:rPr>
          <w:delText>able size.</w:delText>
        </w:r>
      </w:del>
    </w:p>
    <w:p w14:paraId="49ECA13A" w14:textId="1B455AC9" w:rsidR="00A954D6" w:rsidRPr="00A954D6" w:rsidDel="00077AD5" w:rsidRDefault="00C81E1E" w:rsidP="00A954D6">
      <w:pPr>
        <w:pStyle w:val="ListParagraph"/>
        <w:numPr>
          <w:ilvl w:val="0"/>
          <w:numId w:val="26"/>
        </w:numPr>
        <w:rPr>
          <w:del w:id="3667" w:author="Bryan Harter" w:date="2017-05-13T21:19:00Z"/>
          <w:color w:val="000000" w:themeColor="text1"/>
        </w:rPr>
      </w:pPr>
      <w:del w:id="3668" w:author="Bryan Harter" w:date="2017-05-13T21:19:00Z">
        <w:r w:rsidRPr="00C81E1E" w:rsidDel="00077AD5">
          <w:rPr>
            <w:rFonts w:ascii="Monaco" w:hAnsi="Monaco"/>
            <w:b/>
            <w:color w:val="FF0000"/>
            <w:sz w:val="22"/>
            <w:szCs w:val="22"/>
          </w:rPr>
          <w:delText>/</w:delText>
        </w:r>
        <w:r w:rsidR="00A954D6" w:rsidRPr="00C81E1E" w:rsidDel="00077AD5">
          <w:rPr>
            <w:rFonts w:ascii="Monaco" w:hAnsi="Monaco"/>
            <w:b/>
            <w:color w:val="FF0000"/>
            <w:sz w:val="22"/>
            <w:szCs w:val="22"/>
          </w:rPr>
          <w:delText>direct</w:delText>
        </w:r>
        <w:r w:rsidR="00A954D6" w:rsidRPr="00A954D6" w:rsidDel="00077AD5">
          <w:rPr>
            <w:color w:val="000000" w:themeColor="text1"/>
          </w:rPr>
          <w:delText xml:space="preserve">: Forces the use of direct graphics instead of </w:delText>
        </w:r>
        <w:r w:rsidDel="00077AD5">
          <w:rPr>
            <w:color w:val="000000" w:themeColor="text1"/>
          </w:rPr>
          <w:delText>object-oriented</w:delText>
        </w:r>
        <w:r w:rsidR="00A954D6" w:rsidRPr="00A954D6" w:rsidDel="00077AD5">
          <w:rPr>
            <w:color w:val="000000" w:themeColor="text1"/>
          </w:rPr>
          <w:delText>.</w:delText>
        </w:r>
      </w:del>
    </w:p>
    <w:p w14:paraId="15F21D0B" w14:textId="42CB4210" w:rsidR="00A954D6" w:rsidRPr="00A954D6" w:rsidDel="00077AD5" w:rsidRDefault="00C81E1E" w:rsidP="00A954D6">
      <w:pPr>
        <w:pStyle w:val="ListParagraph"/>
        <w:numPr>
          <w:ilvl w:val="0"/>
          <w:numId w:val="26"/>
        </w:numPr>
        <w:rPr>
          <w:del w:id="3669" w:author="Bryan Harter" w:date="2017-05-13T21:19:00Z"/>
          <w:color w:val="000000" w:themeColor="text1"/>
        </w:rPr>
      </w:pPr>
      <w:del w:id="3670" w:author="Bryan Harter" w:date="2017-05-13T21:19:00Z">
        <w:r w:rsidRPr="00C81E1E" w:rsidDel="00077AD5">
          <w:rPr>
            <w:rFonts w:ascii="Monaco" w:hAnsi="Monaco"/>
            <w:b/>
            <w:color w:val="FF0000"/>
            <w:sz w:val="22"/>
            <w:szCs w:val="22"/>
          </w:rPr>
          <w:delText>/</w:delText>
        </w:r>
        <w:r w:rsidR="00A954D6" w:rsidRPr="00C81E1E" w:rsidDel="00077AD5">
          <w:rPr>
            <w:rFonts w:ascii="Monaco" w:hAnsi="Monaco"/>
            <w:b/>
            <w:color w:val="FF0000"/>
            <w:sz w:val="22"/>
            <w:szCs w:val="22"/>
          </w:rPr>
          <w:delText>log</w:delText>
        </w:r>
        <w:r w:rsidR="00A954D6" w:rsidRPr="00A954D6" w:rsidDel="00077AD5">
          <w:rPr>
            <w:color w:val="000000" w:themeColor="text1"/>
          </w:rPr>
          <w:delText>: Colors the spacecraft track with a logarithmic stretch instead of linear.</w:delText>
        </w:r>
      </w:del>
    </w:p>
    <w:p w14:paraId="0450E2DA" w14:textId="729CAA5D" w:rsidR="00A954D6" w:rsidRPr="00A954D6" w:rsidRDefault="00F80A3C" w:rsidP="00A954D6">
      <w:pPr>
        <w:pStyle w:val="ListParagraph"/>
        <w:numPr>
          <w:ilvl w:val="0"/>
          <w:numId w:val="26"/>
        </w:numPr>
        <w:rPr>
          <w:color w:val="000000" w:themeColor="text1"/>
        </w:rPr>
      </w:pPr>
      <w:del w:id="3671" w:author="Bryan Harter" w:date="2017-05-13T21:19:00Z">
        <w:r w:rsidDel="00077AD5">
          <w:rPr>
            <w:rFonts w:ascii="Monaco" w:hAnsi="Monaco"/>
            <w:b/>
            <w:color w:val="FF0000"/>
            <w:sz w:val="22"/>
            <w:szCs w:val="22"/>
          </w:rPr>
          <w:delText>/</w:delText>
        </w:r>
      </w:del>
      <w:r w:rsidR="00A954D6" w:rsidRPr="00C81E1E">
        <w:rPr>
          <w:rFonts w:ascii="Monaco" w:hAnsi="Monaco"/>
          <w:b/>
          <w:color w:val="FF0000"/>
          <w:sz w:val="22"/>
          <w:szCs w:val="22"/>
        </w:rPr>
        <w:t>subsolar</w:t>
      </w:r>
      <w:r w:rsidR="00A954D6" w:rsidRPr="00A954D6">
        <w:rPr>
          <w:color w:val="000000" w:themeColor="text1"/>
        </w:rPr>
        <w:t xml:space="preserve">: </w:t>
      </w:r>
      <w:ins w:id="3672" w:author="Bryan Harter" w:date="2017-05-13T21:19:00Z">
        <w:r w:rsidR="00077AD5">
          <w:rPr>
            <w:color w:val="000000" w:themeColor="text1"/>
          </w:rPr>
          <w:t xml:space="preserve">Boolean variable.  </w:t>
        </w:r>
      </w:ins>
      <w:r w:rsidR="00C81E1E">
        <w:rPr>
          <w:color w:val="000000" w:themeColor="text1"/>
        </w:rPr>
        <w:t>P</w:t>
      </w:r>
      <w:r w:rsidR="00A954D6" w:rsidRPr="00A954D6">
        <w:rPr>
          <w:color w:val="000000" w:themeColor="text1"/>
        </w:rPr>
        <w:t xml:space="preserve">lot the </w:t>
      </w:r>
      <w:r w:rsidR="0003614F">
        <w:rPr>
          <w:color w:val="000000" w:themeColor="text1"/>
        </w:rPr>
        <w:t>path of the subsolar point along the surface of Mars</w:t>
      </w:r>
      <w:r w:rsidR="00A954D6" w:rsidRPr="00A954D6">
        <w:rPr>
          <w:color w:val="000000" w:themeColor="text1"/>
        </w:rPr>
        <w:t>.</w:t>
      </w:r>
    </w:p>
    <w:p w14:paraId="6D30C454" w14:textId="51B67789" w:rsidR="00A954D6" w:rsidRDefault="00C81E1E" w:rsidP="00A954D6">
      <w:pPr>
        <w:pStyle w:val="ListParagraph"/>
        <w:numPr>
          <w:ilvl w:val="0"/>
          <w:numId w:val="26"/>
        </w:numPr>
        <w:rPr>
          <w:color w:val="000000" w:themeColor="text1"/>
        </w:rPr>
      </w:pPr>
      <w:del w:id="3673" w:author="Bryan Harter" w:date="2017-05-13T21:20:00Z">
        <w:r w:rsidRPr="00C81E1E" w:rsidDel="00077AD5">
          <w:rPr>
            <w:rFonts w:ascii="Monaco" w:hAnsi="Monaco"/>
            <w:b/>
            <w:color w:val="FF0000"/>
            <w:sz w:val="22"/>
            <w:szCs w:val="22"/>
          </w:rPr>
          <w:delText>/</w:delText>
        </w:r>
      </w:del>
      <w:r w:rsidR="00A954D6" w:rsidRPr="00C81E1E">
        <w:rPr>
          <w:rFonts w:ascii="Monaco" w:hAnsi="Monaco"/>
          <w:b/>
          <w:color w:val="FF0000"/>
          <w:sz w:val="22"/>
          <w:szCs w:val="22"/>
        </w:rPr>
        <w:t>mso</w:t>
      </w:r>
      <w:r w:rsidR="00A954D6" w:rsidRPr="00A954D6">
        <w:rPr>
          <w:color w:val="000000" w:themeColor="text1"/>
        </w:rPr>
        <w:t xml:space="preserve">: </w:t>
      </w:r>
      <w:ins w:id="3674" w:author="Bryan Harter" w:date="2017-05-13T21:20:00Z">
        <w:r w:rsidR="00077AD5">
          <w:rPr>
            <w:color w:val="000000" w:themeColor="text1"/>
          </w:rPr>
          <w:t xml:space="preserve">Boolean variable.  </w:t>
        </w:r>
      </w:ins>
      <w:r w:rsidR="0003614F">
        <w:rPr>
          <w:color w:val="000000" w:themeColor="text1"/>
        </w:rPr>
        <w:t xml:space="preserve">Plot using the </w:t>
      </w:r>
      <w:r w:rsidR="00A954D6" w:rsidRPr="00A954D6">
        <w:rPr>
          <w:color w:val="000000" w:themeColor="text1"/>
        </w:rPr>
        <w:t>MSO ma</w:t>
      </w:r>
      <w:r w:rsidR="00A954D6">
        <w:rPr>
          <w:color w:val="000000" w:themeColor="text1"/>
        </w:rPr>
        <w:t xml:space="preserve">p projection. </w:t>
      </w:r>
      <w:del w:id="3675" w:author="Bryan Harter" w:date="2017-05-13T21:20:00Z">
        <w:r w:rsidR="00A954D6" w:rsidDel="00077AD5">
          <w:rPr>
            <w:color w:val="000000" w:themeColor="text1"/>
          </w:rPr>
          <w:delText xml:space="preserve">Basemaps are not </w:delText>
        </w:r>
        <w:r w:rsidR="00A954D6" w:rsidRPr="00A954D6" w:rsidDel="00077AD5">
          <w:rPr>
            <w:color w:val="000000" w:themeColor="text1"/>
          </w:rPr>
          <w:delText>projected</w:delText>
        </w:r>
        <w:r w:rsidR="00A954D6" w:rsidDel="00077AD5">
          <w:rPr>
            <w:color w:val="000000" w:themeColor="text1"/>
          </w:rPr>
          <w:delText xml:space="preserve"> </w:delText>
        </w:r>
        <w:r w:rsidR="00A954D6" w:rsidRPr="00A954D6" w:rsidDel="00077AD5">
          <w:rPr>
            <w:color w:val="000000" w:themeColor="text1"/>
          </w:rPr>
          <w:delText>into MSO coordinate systems so only lat/lon grids</w:delText>
        </w:r>
        <w:r w:rsidR="0003614F" w:rsidDel="00077AD5">
          <w:rPr>
            <w:color w:val="000000" w:themeColor="text1"/>
          </w:rPr>
          <w:delText xml:space="preserve"> will be displayed</w:delText>
        </w:r>
        <w:r w:rsidR="00A954D6" w:rsidRPr="00A954D6" w:rsidDel="00077AD5">
          <w:rPr>
            <w:color w:val="000000" w:themeColor="text1"/>
          </w:rPr>
          <w:delText>.</w:delText>
        </w:r>
      </w:del>
    </w:p>
    <w:p w14:paraId="283F5216" w14:textId="70138BC1" w:rsidR="00F80A3C" w:rsidRPr="00F80A3C" w:rsidDel="00077AD5" w:rsidRDefault="00F80A3C" w:rsidP="00F80A3C">
      <w:pPr>
        <w:pStyle w:val="ListParagraph"/>
        <w:numPr>
          <w:ilvl w:val="0"/>
          <w:numId w:val="26"/>
        </w:numPr>
        <w:rPr>
          <w:del w:id="3676" w:author="Bryan Harter" w:date="2017-05-13T21:20:00Z"/>
          <w:color w:val="000000" w:themeColor="text1"/>
        </w:rPr>
      </w:pPr>
      <w:del w:id="3677" w:author="Bryan Harter" w:date="2017-05-13T21:20:00Z">
        <w:r w:rsidRPr="00C81E1E" w:rsidDel="00077AD5">
          <w:rPr>
            <w:rFonts w:ascii="Monaco" w:hAnsi="Monaco"/>
            <w:b/>
            <w:color w:val="FF0000"/>
            <w:sz w:val="22"/>
            <w:szCs w:val="22"/>
          </w:rPr>
          <w:delText>periapse_temp</w:delText>
        </w:r>
        <w:r w:rsidRPr="00A954D6" w:rsidDel="00077AD5">
          <w:rPr>
            <w:color w:val="000000" w:themeColor="text1"/>
          </w:rPr>
          <w:delText xml:space="preserve">: </w:delText>
        </w:r>
        <w:r w:rsidDel="00077AD5">
          <w:rPr>
            <w:color w:val="000000" w:themeColor="text1"/>
          </w:rPr>
          <w:delText xml:space="preserve">Plot the </w:delText>
        </w:r>
        <w:r w:rsidRPr="00A954D6" w:rsidDel="00077AD5">
          <w:rPr>
            <w:color w:val="000000" w:themeColor="text1"/>
          </w:rPr>
          <w:delText>IUVS pe</w:delText>
        </w:r>
        <w:r w:rsidDel="00077AD5">
          <w:rPr>
            <w:color w:val="000000" w:themeColor="text1"/>
          </w:rPr>
          <w:delText xml:space="preserve">riapse temperature measurements </w:delText>
        </w:r>
        <w:r w:rsidRPr="00A954D6" w:rsidDel="00077AD5">
          <w:rPr>
            <w:color w:val="000000" w:themeColor="text1"/>
          </w:rPr>
          <w:delText>on the map along with the spacecraft track.</w:delText>
        </w:r>
      </w:del>
    </w:p>
    <w:p w14:paraId="35E57594" w14:textId="533C00CB" w:rsidR="00C81E1E" w:rsidDel="00077AD5" w:rsidRDefault="00C81E1E" w:rsidP="00C81E1E">
      <w:pPr>
        <w:pStyle w:val="ListParagraph"/>
        <w:numPr>
          <w:ilvl w:val="0"/>
          <w:numId w:val="26"/>
        </w:numPr>
        <w:rPr>
          <w:del w:id="3678" w:author="Bryan Harter" w:date="2017-05-13T21:20:00Z"/>
        </w:rPr>
      </w:pPr>
      <w:del w:id="3679" w:author="Bryan Harter" w:date="2017-05-13T21:20:00Z">
        <w:r w:rsidDel="00077AD5">
          <w:rPr>
            <w:b/>
            <w:u w:val="single"/>
          </w:rPr>
          <w:delText>Data Selection Keywords</w:delText>
        </w:r>
        <w:r w:rsidDel="00077AD5">
          <w:delText>:</w:delText>
        </w:r>
      </w:del>
    </w:p>
    <w:p w14:paraId="3EDC8CBA" w14:textId="591139E9" w:rsidR="00C81E1E" w:rsidRPr="006233D7" w:rsidDel="00077AD5" w:rsidRDefault="00C81E1E" w:rsidP="00C81E1E">
      <w:pPr>
        <w:pStyle w:val="ListParagraph"/>
        <w:ind w:left="1447"/>
        <w:rPr>
          <w:del w:id="3680" w:author="Bryan Harter" w:date="2017-05-13T21:20:00Z"/>
        </w:rPr>
      </w:pPr>
      <w:del w:id="3681" w:author="Bryan Harter" w:date="2017-05-13T21:20:00Z">
        <w:r w:rsidDel="00077AD5">
          <w:delText>The following keywords identify which among the IUVS coronal scan observation modes contained within the passed data structure are to be plotted on the base</w:delText>
        </w:r>
        <w:r w:rsidR="00170036" w:rsidDel="00077AD5">
          <w:delText xml:space="preserve"> </w:delText>
        </w:r>
        <w:r w:rsidDel="00077AD5">
          <w:delText>map.</w:delText>
        </w:r>
        <w:r w:rsidR="00170036" w:rsidDel="00077AD5">
          <w:delText xml:space="preserve">  These keywords are recognized </w:delText>
        </w:r>
        <w:r w:rsidR="00170036" w:rsidRPr="00170036" w:rsidDel="00077AD5">
          <w:rPr>
            <w:b/>
          </w:rPr>
          <w:delText>ONLY</w:delText>
        </w:r>
        <w:r w:rsidR="00170036" w:rsidDel="00077AD5">
          <w:delText xml:space="preserve"> if an IUVS Key Parameter data structure has been passed to the procedure, using the </w:delText>
        </w:r>
        <w:r w:rsidR="00170036" w:rsidRPr="00170036" w:rsidDel="00077AD5">
          <w:rPr>
            <w:rFonts w:ascii="Monaco" w:hAnsi="Monaco"/>
            <w:sz w:val="22"/>
            <w:szCs w:val="22"/>
          </w:rPr>
          <w:delText>iuvs=</w:delText>
        </w:r>
        <w:r w:rsidR="00170036" w:rsidDel="00077AD5">
          <w:delText xml:space="preserve"> keyword. </w:delText>
        </w:r>
        <w:r w:rsidDel="00077AD5">
          <w:delText xml:space="preserve"> Each of these data selection keywords may be used in conjunction with any of the other data selection keywords.  I.e., they are not exclusive, but additive keywords:</w:delText>
        </w:r>
      </w:del>
    </w:p>
    <w:p w14:paraId="02E8C0FB" w14:textId="67A7F627" w:rsidR="00A954D6" w:rsidRPr="00A954D6" w:rsidDel="00077AD5" w:rsidRDefault="00F80A3C" w:rsidP="00C81E1E">
      <w:pPr>
        <w:pStyle w:val="ListParagraph"/>
        <w:numPr>
          <w:ilvl w:val="1"/>
          <w:numId w:val="26"/>
        </w:numPr>
        <w:rPr>
          <w:del w:id="3682" w:author="Bryan Harter" w:date="2017-05-13T21:20:00Z"/>
          <w:color w:val="000000" w:themeColor="text1"/>
        </w:rPr>
      </w:pPr>
      <w:del w:id="3683" w:author="Bryan Harter" w:date="2017-05-13T21:20:00Z">
        <w:r w:rsidDel="00077AD5">
          <w:rPr>
            <w:rFonts w:ascii="Monaco" w:hAnsi="Monaco"/>
            <w:b/>
            <w:color w:val="FF0000"/>
            <w:sz w:val="22"/>
            <w:szCs w:val="22"/>
          </w:rPr>
          <w:delText>/</w:delText>
        </w:r>
        <w:r w:rsidR="00A954D6" w:rsidRPr="00F80A3C" w:rsidDel="00077AD5">
          <w:rPr>
            <w:rFonts w:ascii="Monaco" w:hAnsi="Monaco"/>
            <w:b/>
            <w:color w:val="FF0000"/>
            <w:sz w:val="22"/>
            <w:szCs w:val="22"/>
          </w:rPr>
          <w:delText>corona_lo_dust</w:delText>
        </w:r>
        <w:r w:rsidDel="00077AD5">
          <w:rPr>
            <w:color w:val="000000" w:themeColor="text1"/>
          </w:rPr>
          <w:delText xml:space="preserve">: Plots the </w:delText>
        </w:r>
        <w:r w:rsidR="00A954D6" w:rsidRPr="00A954D6" w:rsidDel="00077AD5">
          <w:rPr>
            <w:color w:val="000000" w:themeColor="text1"/>
          </w:rPr>
          <w:delText>Lo-Res coronal dust depth.</w:delText>
        </w:r>
      </w:del>
    </w:p>
    <w:p w14:paraId="36401767" w14:textId="1C9CA1A7" w:rsidR="00A954D6" w:rsidRPr="00A954D6" w:rsidDel="00077AD5" w:rsidRDefault="00F80A3C" w:rsidP="00C81E1E">
      <w:pPr>
        <w:pStyle w:val="ListParagraph"/>
        <w:numPr>
          <w:ilvl w:val="1"/>
          <w:numId w:val="26"/>
        </w:numPr>
        <w:rPr>
          <w:del w:id="3684" w:author="Bryan Harter" w:date="2017-05-13T21:20:00Z"/>
          <w:color w:val="000000" w:themeColor="text1"/>
        </w:rPr>
      </w:pPr>
      <w:del w:id="3685" w:author="Bryan Harter" w:date="2017-05-13T21:20:00Z">
        <w:r w:rsidRPr="00F80A3C" w:rsidDel="00077AD5">
          <w:rPr>
            <w:rFonts w:ascii="Monaco" w:hAnsi="Monaco"/>
            <w:b/>
            <w:color w:val="FF0000"/>
            <w:sz w:val="22"/>
            <w:szCs w:val="22"/>
          </w:rPr>
          <w:delText>/</w:delText>
        </w:r>
        <w:r w:rsidR="00A954D6" w:rsidRPr="00F80A3C" w:rsidDel="00077AD5">
          <w:rPr>
            <w:rFonts w:ascii="Monaco" w:hAnsi="Monaco"/>
            <w:b/>
            <w:color w:val="FF0000"/>
            <w:sz w:val="22"/>
            <w:szCs w:val="22"/>
          </w:rPr>
          <w:delText>corona_lo_ozone</w:delText>
        </w:r>
        <w:r w:rsidR="00A954D6" w:rsidRPr="00A954D6" w:rsidDel="00077AD5">
          <w:rPr>
            <w:color w:val="000000" w:themeColor="text1"/>
          </w:rPr>
          <w:delText>: Plots the Lo-Res coronal ozone depth.</w:delText>
        </w:r>
      </w:del>
    </w:p>
    <w:p w14:paraId="53CEA96E" w14:textId="0013B728" w:rsidR="00A954D6" w:rsidRPr="00A954D6" w:rsidDel="00077AD5" w:rsidRDefault="00F80A3C" w:rsidP="00C81E1E">
      <w:pPr>
        <w:pStyle w:val="ListParagraph"/>
        <w:numPr>
          <w:ilvl w:val="1"/>
          <w:numId w:val="26"/>
        </w:numPr>
        <w:rPr>
          <w:del w:id="3686" w:author="Bryan Harter" w:date="2017-05-13T21:20:00Z"/>
          <w:color w:val="000000" w:themeColor="text1"/>
        </w:rPr>
      </w:pPr>
      <w:del w:id="3687" w:author="Bryan Harter" w:date="2017-05-13T21:20:00Z">
        <w:r w:rsidRPr="00F80A3C" w:rsidDel="00077AD5">
          <w:rPr>
            <w:rFonts w:ascii="Monaco" w:hAnsi="Monaco"/>
            <w:b/>
            <w:color w:val="FF0000"/>
            <w:sz w:val="22"/>
            <w:szCs w:val="22"/>
          </w:rPr>
          <w:delText>/</w:delText>
        </w:r>
        <w:r w:rsidR="00A954D6" w:rsidRPr="00F80A3C" w:rsidDel="00077AD5">
          <w:rPr>
            <w:rFonts w:ascii="Monaco" w:hAnsi="Monaco"/>
            <w:b/>
            <w:color w:val="FF0000"/>
            <w:sz w:val="22"/>
            <w:szCs w:val="22"/>
          </w:rPr>
          <w:delText>corona_lo_aurora</w:delText>
        </w:r>
        <w:r w:rsidR="00A954D6" w:rsidRPr="00A954D6" w:rsidDel="00077AD5">
          <w:rPr>
            <w:color w:val="000000" w:themeColor="text1"/>
          </w:rPr>
          <w:delText xml:space="preserve">: Plots the </w:delText>
        </w:r>
        <w:r w:rsidR="00A954D6" w:rsidDel="00077AD5">
          <w:rPr>
            <w:color w:val="000000" w:themeColor="text1"/>
          </w:rPr>
          <w:delText>Lo-Res coronal auroral index</w:delText>
        </w:r>
        <w:r w:rsidR="00A954D6" w:rsidRPr="00A954D6" w:rsidDel="00077AD5">
          <w:rPr>
            <w:color w:val="000000" w:themeColor="text1"/>
          </w:rPr>
          <w:delText>.</w:delText>
        </w:r>
      </w:del>
    </w:p>
    <w:p w14:paraId="3A46B7BB" w14:textId="2BE72B16" w:rsidR="00A954D6" w:rsidRPr="00A954D6" w:rsidDel="00077AD5" w:rsidRDefault="00F80A3C" w:rsidP="00C81E1E">
      <w:pPr>
        <w:pStyle w:val="ListParagraph"/>
        <w:numPr>
          <w:ilvl w:val="1"/>
          <w:numId w:val="26"/>
        </w:numPr>
        <w:rPr>
          <w:del w:id="3688" w:author="Bryan Harter" w:date="2017-05-13T21:20:00Z"/>
          <w:color w:val="000000" w:themeColor="text1"/>
        </w:rPr>
      </w:pPr>
      <w:del w:id="3689" w:author="Bryan Harter" w:date="2017-05-13T21:20:00Z">
        <w:r w:rsidRPr="00F80A3C" w:rsidDel="00077AD5">
          <w:rPr>
            <w:rFonts w:ascii="Monaco" w:hAnsi="Monaco"/>
            <w:b/>
            <w:color w:val="FF0000"/>
            <w:sz w:val="22"/>
            <w:szCs w:val="22"/>
          </w:rPr>
          <w:delText>/</w:delText>
        </w:r>
        <w:r w:rsidR="00A954D6" w:rsidRPr="00F80A3C" w:rsidDel="00077AD5">
          <w:rPr>
            <w:rFonts w:ascii="Monaco" w:hAnsi="Monaco"/>
            <w:b/>
            <w:color w:val="FF0000"/>
            <w:sz w:val="22"/>
            <w:szCs w:val="22"/>
          </w:rPr>
          <w:delText>corona_lo_h_rad</w:delText>
        </w:r>
        <w:r w:rsidR="00A954D6" w:rsidRPr="00A954D6" w:rsidDel="00077AD5">
          <w:rPr>
            <w:color w:val="000000" w:themeColor="text1"/>
          </w:rPr>
          <w:delText>: Plots the Lo-Res coronal H radiance.</w:delText>
        </w:r>
      </w:del>
    </w:p>
    <w:p w14:paraId="46034172" w14:textId="21B88F33" w:rsidR="00A954D6" w:rsidRPr="00A954D6" w:rsidDel="00077AD5" w:rsidRDefault="00F80A3C" w:rsidP="00C81E1E">
      <w:pPr>
        <w:pStyle w:val="ListParagraph"/>
        <w:numPr>
          <w:ilvl w:val="1"/>
          <w:numId w:val="26"/>
        </w:numPr>
        <w:rPr>
          <w:del w:id="3690" w:author="Bryan Harter" w:date="2017-05-13T21:20:00Z"/>
          <w:color w:val="000000" w:themeColor="text1"/>
        </w:rPr>
      </w:pPr>
      <w:del w:id="3691" w:author="Bryan Harter" w:date="2017-05-13T21:20:00Z">
        <w:r w:rsidRPr="00F80A3C" w:rsidDel="00077AD5">
          <w:rPr>
            <w:rFonts w:ascii="Monaco" w:hAnsi="Monaco"/>
            <w:b/>
            <w:color w:val="FF0000"/>
            <w:sz w:val="22"/>
            <w:szCs w:val="22"/>
          </w:rPr>
          <w:delText>/</w:delText>
        </w:r>
        <w:r w:rsidR="00A954D6" w:rsidRPr="00F80A3C" w:rsidDel="00077AD5">
          <w:rPr>
            <w:rFonts w:ascii="Monaco" w:hAnsi="Monaco"/>
            <w:b/>
            <w:color w:val="FF0000"/>
            <w:sz w:val="22"/>
            <w:szCs w:val="22"/>
          </w:rPr>
          <w:delText>corona_lo_co_rad</w:delText>
        </w:r>
        <w:r w:rsidR="00A954D6" w:rsidRPr="00A954D6" w:rsidDel="00077AD5">
          <w:rPr>
            <w:color w:val="000000" w:themeColor="text1"/>
          </w:rPr>
          <w:delText>: Plots the Lo-Res coronal</w:delText>
        </w:r>
        <w:r w:rsidDel="00077AD5">
          <w:rPr>
            <w:color w:val="000000" w:themeColor="text1"/>
          </w:rPr>
          <w:delText xml:space="preserve"> </w:delText>
        </w:r>
        <w:r w:rsidR="00A954D6" w:rsidRPr="00A954D6" w:rsidDel="00077AD5">
          <w:rPr>
            <w:color w:val="000000" w:themeColor="text1"/>
          </w:rPr>
          <w:delText>CO radiance.</w:delText>
        </w:r>
      </w:del>
    </w:p>
    <w:p w14:paraId="05F29B51" w14:textId="62DB736B" w:rsidR="00A954D6" w:rsidRPr="00A954D6" w:rsidDel="00077AD5" w:rsidRDefault="00F80A3C" w:rsidP="00C81E1E">
      <w:pPr>
        <w:pStyle w:val="ListParagraph"/>
        <w:numPr>
          <w:ilvl w:val="1"/>
          <w:numId w:val="26"/>
        </w:numPr>
        <w:rPr>
          <w:del w:id="3692" w:author="Bryan Harter" w:date="2017-05-13T21:20:00Z"/>
          <w:color w:val="000000" w:themeColor="text1"/>
        </w:rPr>
      </w:pPr>
      <w:del w:id="3693" w:author="Bryan Harter" w:date="2017-05-13T21:20:00Z">
        <w:r w:rsidRPr="00F80A3C" w:rsidDel="00077AD5">
          <w:rPr>
            <w:rFonts w:ascii="Monaco" w:hAnsi="Monaco"/>
            <w:b/>
            <w:color w:val="FF0000"/>
            <w:sz w:val="22"/>
            <w:szCs w:val="22"/>
          </w:rPr>
          <w:delText>/</w:delText>
        </w:r>
        <w:r w:rsidR="00A954D6" w:rsidRPr="00F80A3C" w:rsidDel="00077AD5">
          <w:rPr>
            <w:rFonts w:ascii="Monaco" w:hAnsi="Monaco"/>
            <w:b/>
            <w:color w:val="FF0000"/>
            <w:sz w:val="22"/>
            <w:szCs w:val="22"/>
          </w:rPr>
          <w:delText>corona_lo_no_rad</w:delText>
        </w:r>
        <w:r w:rsidR="00A954D6" w:rsidRPr="00A954D6" w:rsidDel="00077AD5">
          <w:rPr>
            <w:color w:val="000000" w:themeColor="text1"/>
          </w:rPr>
          <w:delText>: Plots the Lo-Res coronal NO radiance.</w:delText>
        </w:r>
      </w:del>
    </w:p>
    <w:p w14:paraId="473D314A" w14:textId="06AFC109" w:rsidR="00A954D6" w:rsidRPr="00A954D6" w:rsidDel="00077AD5" w:rsidRDefault="00F80A3C" w:rsidP="00C81E1E">
      <w:pPr>
        <w:pStyle w:val="ListParagraph"/>
        <w:numPr>
          <w:ilvl w:val="1"/>
          <w:numId w:val="26"/>
        </w:numPr>
        <w:rPr>
          <w:del w:id="3694" w:author="Bryan Harter" w:date="2017-05-13T21:20:00Z"/>
          <w:color w:val="000000" w:themeColor="text1"/>
        </w:rPr>
      </w:pPr>
      <w:del w:id="3695" w:author="Bryan Harter" w:date="2017-05-13T21:20:00Z">
        <w:r w:rsidRPr="00F80A3C" w:rsidDel="00077AD5">
          <w:rPr>
            <w:rFonts w:ascii="Monaco" w:hAnsi="Monaco"/>
            <w:b/>
            <w:color w:val="FF0000"/>
            <w:sz w:val="22"/>
            <w:szCs w:val="22"/>
          </w:rPr>
          <w:delText>/</w:delText>
        </w:r>
        <w:r w:rsidR="00A954D6" w:rsidRPr="00F80A3C" w:rsidDel="00077AD5">
          <w:rPr>
            <w:rFonts w:ascii="Monaco" w:hAnsi="Monaco"/>
            <w:b/>
            <w:color w:val="FF0000"/>
            <w:sz w:val="22"/>
            <w:szCs w:val="22"/>
          </w:rPr>
          <w:delText>corona_lo_o_rad</w:delText>
        </w:r>
        <w:r w:rsidR="00A954D6" w:rsidRPr="00A954D6" w:rsidDel="00077AD5">
          <w:rPr>
            <w:color w:val="000000" w:themeColor="text1"/>
          </w:rPr>
          <w:delText xml:space="preserve">: Plots the </w:delText>
        </w:r>
        <w:r w:rsidDel="00077AD5">
          <w:rPr>
            <w:color w:val="000000" w:themeColor="text1"/>
          </w:rPr>
          <w:delText>Lo-Res coronal O</w:delText>
        </w:r>
        <w:r w:rsidR="00A954D6" w:rsidRPr="00A954D6" w:rsidDel="00077AD5">
          <w:rPr>
            <w:color w:val="000000" w:themeColor="text1"/>
          </w:rPr>
          <w:delText xml:space="preserve"> radiance.</w:delText>
        </w:r>
      </w:del>
    </w:p>
    <w:p w14:paraId="1198CCEF" w14:textId="2605F5B1" w:rsidR="00A954D6" w:rsidRPr="00A954D6" w:rsidDel="00077AD5" w:rsidRDefault="00F80A3C" w:rsidP="00C81E1E">
      <w:pPr>
        <w:pStyle w:val="ListParagraph"/>
        <w:numPr>
          <w:ilvl w:val="1"/>
          <w:numId w:val="26"/>
        </w:numPr>
        <w:rPr>
          <w:del w:id="3696" w:author="Bryan Harter" w:date="2017-05-13T21:20:00Z"/>
          <w:color w:val="000000" w:themeColor="text1"/>
        </w:rPr>
      </w:pPr>
      <w:del w:id="3697" w:author="Bryan Harter" w:date="2017-05-13T21:20:00Z">
        <w:r w:rsidRPr="00F80A3C" w:rsidDel="00077AD5">
          <w:rPr>
            <w:rFonts w:ascii="Monaco" w:hAnsi="Monaco"/>
            <w:b/>
            <w:color w:val="FF0000"/>
            <w:sz w:val="22"/>
            <w:szCs w:val="22"/>
          </w:rPr>
          <w:delText>/</w:delText>
        </w:r>
        <w:commentRangeStart w:id="3698"/>
        <w:r w:rsidR="00A954D6" w:rsidRPr="00F80A3C" w:rsidDel="00077AD5">
          <w:rPr>
            <w:rFonts w:ascii="Monaco" w:hAnsi="Monaco"/>
            <w:b/>
            <w:color w:val="FF0000"/>
            <w:sz w:val="22"/>
            <w:szCs w:val="22"/>
          </w:rPr>
          <w:delText>corona_e_h_rad</w:delText>
        </w:r>
        <w:commentRangeEnd w:id="3698"/>
        <w:r w:rsidR="00B67EB3" w:rsidDel="00077AD5">
          <w:rPr>
            <w:rStyle w:val="CommentReference"/>
          </w:rPr>
          <w:commentReference w:id="3698"/>
        </w:r>
        <w:r w:rsidR="00A954D6" w:rsidRPr="00A954D6" w:rsidDel="00077AD5">
          <w:rPr>
            <w:color w:val="000000" w:themeColor="text1"/>
          </w:rPr>
          <w:delText>: Plots the Echelle coronal H Radiance.</w:delText>
        </w:r>
      </w:del>
    </w:p>
    <w:p w14:paraId="2DFAB9A1" w14:textId="79CA1270" w:rsidR="00A954D6" w:rsidRPr="00A954D6" w:rsidDel="00077AD5" w:rsidRDefault="00F80A3C" w:rsidP="00C81E1E">
      <w:pPr>
        <w:pStyle w:val="ListParagraph"/>
        <w:numPr>
          <w:ilvl w:val="1"/>
          <w:numId w:val="26"/>
        </w:numPr>
        <w:rPr>
          <w:del w:id="3699" w:author="Bryan Harter" w:date="2017-05-13T21:20:00Z"/>
          <w:color w:val="000000" w:themeColor="text1"/>
        </w:rPr>
      </w:pPr>
      <w:del w:id="3700" w:author="Bryan Harter" w:date="2017-05-13T21:20:00Z">
        <w:r w:rsidRPr="00F80A3C" w:rsidDel="00077AD5">
          <w:rPr>
            <w:rFonts w:ascii="Monaco" w:hAnsi="Monaco"/>
            <w:b/>
            <w:color w:val="FF0000"/>
            <w:sz w:val="22"/>
            <w:szCs w:val="22"/>
          </w:rPr>
          <w:delText>/</w:delText>
        </w:r>
        <w:r w:rsidR="00A954D6" w:rsidRPr="00F80A3C" w:rsidDel="00077AD5">
          <w:rPr>
            <w:rFonts w:ascii="Monaco" w:hAnsi="Monaco"/>
            <w:b/>
            <w:color w:val="FF0000"/>
            <w:sz w:val="22"/>
            <w:szCs w:val="22"/>
          </w:rPr>
          <w:delText>corona_e_d_rad</w:delText>
        </w:r>
        <w:r w:rsidR="00A954D6" w:rsidRPr="00A954D6" w:rsidDel="00077AD5">
          <w:rPr>
            <w:color w:val="000000" w:themeColor="text1"/>
          </w:rPr>
          <w:delText>: Plots the Echelle coronal D Radiance.</w:delText>
        </w:r>
      </w:del>
    </w:p>
    <w:p w14:paraId="06B00FF0" w14:textId="59E88E65" w:rsidR="00A954D6" w:rsidRPr="00A954D6" w:rsidDel="00077AD5" w:rsidRDefault="00F80A3C" w:rsidP="00C81E1E">
      <w:pPr>
        <w:pStyle w:val="ListParagraph"/>
        <w:numPr>
          <w:ilvl w:val="1"/>
          <w:numId w:val="26"/>
        </w:numPr>
        <w:rPr>
          <w:del w:id="3701" w:author="Bryan Harter" w:date="2017-05-13T21:20:00Z"/>
          <w:color w:val="000000" w:themeColor="text1"/>
        </w:rPr>
      </w:pPr>
      <w:del w:id="3702" w:author="Bryan Harter" w:date="2017-05-13T21:20:00Z">
        <w:r w:rsidRPr="00F80A3C" w:rsidDel="00077AD5">
          <w:rPr>
            <w:rFonts w:ascii="Monaco" w:hAnsi="Monaco"/>
            <w:b/>
            <w:color w:val="FF0000"/>
            <w:sz w:val="22"/>
            <w:szCs w:val="22"/>
          </w:rPr>
          <w:delText>/</w:delText>
        </w:r>
        <w:r w:rsidR="00A954D6" w:rsidRPr="00F80A3C" w:rsidDel="00077AD5">
          <w:rPr>
            <w:rFonts w:ascii="Monaco" w:hAnsi="Monaco"/>
            <w:b/>
            <w:color w:val="FF0000"/>
            <w:sz w:val="22"/>
            <w:szCs w:val="22"/>
          </w:rPr>
          <w:delText>corona_e_o_rad</w:delText>
        </w:r>
        <w:r w:rsidR="00A954D6" w:rsidRPr="00A954D6" w:rsidDel="00077AD5">
          <w:rPr>
            <w:color w:val="000000" w:themeColor="text1"/>
          </w:rPr>
          <w:delText>: Plots the Echelle coronal O Radiance.</w:delText>
        </w:r>
      </w:del>
    </w:p>
    <w:p w14:paraId="28EC8349" w14:textId="485FB5A3" w:rsidR="00A954D6" w:rsidRPr="00A954D6" w:rsidDel="00077AD5" w:rsidRDefault="00F80A3C" w:rsidP="00A954D6">
      <w:pPr>
        <w:pStyle w:val="ListParagraph"/>
        <w:numPr>
          <w:ilvl w:val="0"/>
          <w:numId w:val="26"/>
        </w:numPr>
        <w:rPr>
          <w:del w:id="3703" w:author="Bryan Harter" w:date="2017-05-13T21:20:00Z"/>
          <w:color w:val="000000" w:themeColor="text1"/>
        </w:rPr>
      </w:pPr>
      <w:del w:id="3704" w:author="Bryan Harter" w:date="2017-05-13T21:20:00Z">
        <w:r w:rsidRPr="00F80A3C" w:rsidDel="00077AD5">
          <w:rPr>
            <w:rFonts w:ascii="Monaco" w:hAnsi="Monaco"/>
            <w:b/>
            <w:color w:val="FF0000"/>
            <w:sz w:val="22"/>
            <w:szCs w:val="22"/>
          </w:rPr>
          <w:delText>/apoapse_blend</w:delText>
        </w:r>
        <w:r w:rsidDel="00077AD5">
          <w:rPr>
            <w:color w:val="000000" w:themeColor="text1"/>
          </w:rPr>
          <w:delText>: If an IUVS ap</w:delText>
        </w:r>
        <w:r w:rsidR="00A954D6" w:rsidRPr="00A954D6" w:rsidDel="00077AD5">
          <w:rPr>
            <w:color w:val="000000" w:themeColor="text1"/>
          </w:rPr>
          <w:delText>o</w:delText>
        </w:r>
        <w:r w:rsidR="00A954D6" w:rsidDel="00077AD5">
          <w:rPr>
            <w:color w:val="000000" w:themeColor="text1"/>
          </w:rPr>
          <w:delText>ap</w:delText>
        </w:r>
        <w:r w:rsidR="00A954D6" w:rsidRPr="00A954D6" w:rsidDel="00077AD5">
          <w:rPr>
            <w:color w:val="000000" w:themeColor="text1"/>
          </w:rPr>
          <w:delText>se image is selected as the basemap, this keyword will average all images into a single basemap,</w:delText>
        </w:r>
        <w:r w:rsidR="00A954D6" w:rsidDel="00077AD5">
          <w:rPr>
            <w:color w:val="000000" w:themeColor="text1"/>
          </w:rPr>
          <w:delText xml:space="preserve"> </w:delText>
        </w:r>
        <w:r w:rsidR="00A954D6" w:rsidRPr="00A954D6" w:rsidDel="00077AD5">
          <w:rPr>
            <w:color w:val="000000" w:themeColor="text1"/>
          </w:rPr>
          <w:delText>instead of plotting only a single image.</w:delText>
        </w:r>
      </w:del>
    </w:p>
    <w:p w14:paraId="14753EAB" w14:textId="2670A691" w:rsidR="00A954D6" w:rsidDel="00077AD5" w:rsidRDefault="00A954D6" w:rsidP="00A954D6">
      <w:pPr>
        <w:pStyle w:val="ListParagraph"/>
        <w:numPr>
          <w:ilvl w:val="0"/>
          <w:numId w:val="26"/>
        </w:numPr>
        <w:rPr>
          <w:del w:id="3705" w:author="Bryan Harter" w:date="2017-05-13T21:20:00Z"/>
          <w:color w:val="000000" w:themeColor="text1"/>
        </w:rPr>
      </w:pPr>
      <w:del w:id="3706" w:author="Bryan Harter" w:date="2017-05-13T21:20:00Z">
        <w:r w:rsidRPr="00F80A3C" w:rsidDel="00077AD5">
          <w:rPr>
            <w:rFonts w:ascii="Monaco" w:hAnsi="Monaco"/>
            <w:b/>
            <w:color w:val="FF0000"/>
            <w:sz w:val="22"/>
            <w:szCs w:val="22"/>
          </w:rPr>
          <w:delText>apoapse_time</w:delText>
        </w:r>
        <w:r w:rsidRPr="00A954D6" w:rsidDel="00077AD5">
          <w:rPr>
            <w:color w:val="000000" w:themeColor="text1"/>
          </w:rPr>
          <w:delText>:  Time of an IUVS Apoapse image to display</w:delText>
        </w:r>
        <w:r w:rsidR="00026874" w:rsidDel="00077AD5">
          <w:rPr>
            <w:color w:val="000000" w:themeColor="text1"/>
          </w:rPr>
          <w:delText>.</w:delText>
        </w:r>
      </w:del>
    </w:p>
    <w:p w14:paraId="7BA52813" w14:textId="28C52E32" w:rsidR="00026874" w:rsidDel="00077AD5" w:rsidRDefault="00026874" w:rsidP="00A954D6">
      <w:pPr>
        <w:pStyle w:val="ListParagraph"/>
        <w:numPr>
          <w:ilvl w:val="0"/>
          <w:numId w:val="26"/>
        </w:numPr>
        <w:rPr>
          <w:del w:id="3707" w:author="Bryan Harter" w:date="2017-05-13T21:20:00Z"/>
          <w:color w:val="000000" w:themeColor="text1"/>
        </w:rPr>
      </w:pPr>
      <w:del w:id="3708" w:author="Bryan Harter" w:date="2017-05-13T21:20:00Z">
        <w:r w:rsidRPr="00026874" w:rsidDel="00077AD5">
          <w:rPr>
            <w:rFonts w:ascii="Monaco" w:hAnsi="Monaco"/>
            <w:b/>
            <w:color w:val="FF0000"/>
            <w:sz w:val="22"/>
            <w:szCs w:val="22"/>
          </w:rPr>
          <w:delText>color</w:delText>
        </w:r>
      </w:del>
      <w:ins w:id="3709" w:author="Kevin McGouldrick" w:date="2015-11-18T16:28:00Z">
        <w:del w:id="3710" w:author="Bryan Harter" w:date="2017-05-13T21:20:00Z">
          <w:r w:rsidR="00944E8E" w:rsidDel="00077AD5">
            <w:rPr>
              <w:rFonts w:ascii="Monaco" w:hAnsi="Monaco"/>
              <w:b/>
              <w:color w:val="FF0000"/>
              <w:sz w:val="22"/>
              <w:szCs w:val="22"/>
            </w:rPr>
            <w:delText>_</w:delText>
          </w:r>
        </w:del>
      </w:ins>
      <w:ins w:id="3711" w:author="Kevin McGouldrick" w:date="2015-11-18T16:29:00Z">
        <w:del w:id="3712" w:author="Bryan Harter" w:date="2017-05-13T21:20:00Z">
          <w:r w:rsidR="00944E8E" w:rsidDel="00077AD5">
            <w:rPr>
              <w:rFonts w:ascii="Monaco" w:hAnsi="Monaco"/>
              <w:b/>
              <w:color w:val="FF0000"/>
              <w:sz w:val="22"/>
              <w:szCs w:val="22"/>
            </w:rPr>
            <w:delText>table</w:delText>
          </w:r>
        </w:del>
      </w:ins>
      <w:del w:id="3713" w:author="Bryan Harter" w:date="2017-05-13T21:20:00Z">
        <w:r w:rsidRPr="00A82352" w:rsidDel="00077AD5">
          <w:delText>:</w:delText>
        </w:r>
        <w:r w:rsidDel="00077AD5">
          <w:rPr>
            <w:color w:val="000000" w:themeColor="text1"/>
          </w:rPr>
          <w:delText xml:space="preserve"> </w:delText>
        </w:r>
        <w:r w:rsidRPr="00A82352" w:rsidDel="00077AD5">
          <w:delText xml:space="preserve">User-defined color table, either by name (e.g., ‘bw’, or ‘red’), or by IDL color table index (e.g., 1 </w:delText>
        </w:r>
      </w:del>
      <w:ins w:id="3714" w:author="Kevin McGouldrick" w:date="2015-11-17T13:47:00Z">
        <w:del w:id="3715" w:author="Bryan Harter" w:date="2017-05-13T21:20:00Z">
          <w:r w:rsidR="00B67EB3" w:rsidDel="00077AD5">
            <w:delText>:</w:delText>
          </w:r>
        </w:del>
      </w:ins>
      <w:del w:id="3716" w:author="Bryan Harter" w:date="2017-05-13T21:20:00Z">
        <w:r w:rsidRPr="00A82352" w:rsidDel="00077AD5">
          <w:delText xml:space="preserve"> Blue/White).</w:delText>
        </w:r>
      </w:del>
    </w:p>
    <w:p w14:paraId="413DDC8C" w14:textId="58E72BFB" w:rsidR="00A82352" w:rsidRDefault="00A82352" w:rsidP="00A82352">
      <w:pPr>
        <w:pStyle w:val="ListParagraph"/>
        <w:numPr>
          <w:ilvl w:val="0"/>
          <w:numId w:val="26"/>
        </w:numPr>
        <w:rPr>
          <w:ins w:id="3717" w:author="Bryan Harter" w:date="2017-05-13T21:20:00Z"/>
        </w:rPr>
      </w:pPr>
      <w:del w:id="3718" w:author="Bryan Harter" w:date="2017-05-13T21:20:00Z">
        <w:r w:rsidRPr="00C81E1E" w:rsidDel="00077AD5">
          <w:rPr>
            <w:rFonts w:ascii="Monaco" w:hAnsi="Monaco"/>
            <w:b/>
            <w:color w:val="FF0000"/>
            <w:sz w:val="22"/>
            <w:szCs w:val="22"/>
          </w:rPr>
          <w:delText>/</w:delText>
        </w:r>
      </w:del>
      <w:r w:rsidRPr="00C81E1E">
        <w:rPr>
          <w:rFonts w:ascii="Monaco" w:hAnsi="Monaco"/>
          <w:b/>
          <w:color w:val="FF0000"/>
          <w:sz w:val="22"/>
          <w:szCs w:val="22"/>
        </w:rPr>
        <w:t>list</w:t>
      </w:r>
      <w:r w:rsidRPr="00A954D6">
        <w:rPr>
          <w:color w:val="000000" w:themeColor="text1"/>
        </w:rPr>
        <w:t xml:space="preserve">: </w:t>
      </w:r>
      <w:ins w:id="3719" w:author="Bryan Harter" w:date="2017-05-13T21:20:00Z">
        <w:r w:rsidR="00077AD5">
          <w:rPr>
            <w:color w:val="000000" w:themeColor="text1"/>
          </w:rPr>
          <w:t xml:space="preserve">Boolean variable.  </w:t>
        </w:r>
      </w:ins>
      <w:r>
        <w:t>Display an ordered list of all parameters present in the data structure.  The items are listed by index, and by instrument followed by name.  N.B., No data will be plotted if this keyword is provided; all plotting keywords will be ignored.</w:t>
      </w:r>
    </w:p>
    <w:p w14:paraId="0D59B1EE" w14:textId="5E4C89C0" w:rsidR="00077AD5" w:rsidRDefault="00077AD5" w:rsidP="00A82352">
      <w:pPr>
        <w:pStyle w:val="ListParagraph"/>
        <w:numPr>
          <w:ilvl w:val="0"/>
          <w:numId w:val="26"/>
        </w:numPr>
        <w:rPr>
          <w:ins w:id="3720" w:author="Bryan Harter" w:date="2017-05-13T21:24:00Z"/>
        </w:rPr>
      </w:pPr>
      <w:ins w:id="3721" w:author="Bryan Harter" w:date="2017-05-13T21:21:00Z">
        <w:r>
          <w:rPr>
            <w:rFonts w:ascii="Monaco" w:hAnsi="Monaco"/>
            <w:b/>
            <w:color w:val="FF0000"/>
            <w:sz w:val="22"/>
            <w:szCs w:val="22"/>
          </w:rPr>
          <w:t>map_limit:</w:t>
        </w:r>
        <w:r>
          <w:t xml:space="preserve"> A list of 4 numbers that specify the bounding box displayed on the map: [</w:t>
        </w:r>
      </w:ins>
      <w:ins w:id="3722" w:author="Bryan Harter" w:date="2017-05-13T21:22:00Z">
        <w:r>
          <w:t>x0, y0, x1, y1</w:t>
        </w:r>
      </w:ins>
      <w:ins w:id="3723" w:author="Bryan Harter" w:date="2017-05-13T21:21:00Z">
        <w:r>
          <w:t>]</w:t>
        </w:r>
      </w:ins>
    </w:p>
    <w:p w14:paraId="6B78B990" w14:textId="1F7A1BFC" w:rsidR="00C55284" w:rsidRDefault="00C55284" w:rsidP="00A82352">
      <w:pPr>
        <w:pStyle w:val="ListParagraph"/>
        <w:numPr>
          <w:ilvl w:val="0"/>
          <w:numId w:val="26"/>
        </w:numPr>
      </w:pPr>
      <w:ins w:id="3724" w:author="Bryan Harter" w:date="2017-05-13T21:24:00Z">
        <w:r>
          <w:rPr>
            <w:rFonts w:ascii="Monaco" w:hAnsi="Monaco"/>
            <w:b/>
            <w:color w:val="FF0000"/>
            <w:sz w:val="22"/>
            <w:szCs w:val="22"/>
          </w:rPr>
          <w:t>alpha:</w:t>
        </w:r>
        <w:r>
          <w:t xml:space="preserve"> A number that sets the transparency of the trajectory.  </w:t>
        </w:r>
      </w:ins>
    </w:p>
    <w:p w14:paraId="7D42AEB6" w14:textId="11C3F432" w:rsidR="00A82352" w:rsidDel="00077AD5" w:rsidRDefault="00A82352" w:rsidP="00A82352">
      <w:pPr>
        <w:pStyle w:val="ListParagraph"/>
        <w:numPr>
          <w:ilvl w:val="0"/>
          <w:numId w:val="26"/>
        </w:numPr>
        <w:rPr>
          <w:del w:id="3725" w:author="Bryan Harter" w:date="2017-05-13T21:20:00Z"/>
        </w:rPr>
      </w:pPr>
      <w:del w:id="3726" w:author="Bryan Harter" w:date="2017-05-13T21:20:00Z">
        <w:r w:rsidDel="00077AD5">
          <w:rPr>
            <w:rFonts w:ascii="Monaco" w:hAnsi="Monaco"/>
            <w:b/>
            <w:color w:val="FF0000"/>
            <w:sz w:val="22"/>
            <w:szCs w:val="22"/>
          </w:rPr>
          <w:lastRenderedPageBreak/>
          <w:delText>/range</w:delText>
        </w:r>
        <w:r w:rsidRPr="00AA54F9" w:rsidDel="00077AD5">
          <w:delText>:</w:delText>
        </w:r>
        <w:r w:rsidDel="00077AD5">
          <w:delText xml:space="preserve"> List the beginning and end times (and orbits) of the data contained in the passed data structure </w:delText>
        </w:r>
        <w:r w:rsidRPr="00AA54F9" w:rsidDel="00077AD5">
          <w:rPr>
            <w:rFonts w:ascii="Monaco" w:hAnsi="Monaco"/>
            <w:color w:val="000000" w:themeColor="text1"/>
            <w:sz w:val="22"/>
            <w:szCs w:val="22"/>
          </w:rPr>
          <w:delText>kp_data</w:delText>
        </w:r>
        <w:r w:rsidDel="00077AD5">
          <w:delText>.  N.B., No data will be plotted if this keyword is provided; all plotting keywords will be ignored.</w:delText>
        </w:r>
        <w:bookmarkStart w:id="3727" w:name="_Toc482474482"/>
        <w:bookmarkStart w:id="3728" w:name="_Toc482474967"/>
        <w:bookmarkEnd w:id="3727"/>
        <w:bookmarkEnd w:id="3728"/>
      </w:del>
    </w:p>
    <w:p w14:paraId="336D21C1" w14:textId="1CB349AD" w:rsidR="005C20E7" w:rsidRPr="00A954D6" w:rsidDel="00077AD5" w:rsidRDefault="005C20E7" w:rsidP="005C20E7">
      <w:pPr>
        <w:pStyle w:val="ListParagraph"/>
        <w:numPr>
          <w:ilvl w:val="0"/>
          <w:numId w:val="26"/>
        </w:numPr>
        <w:rPr>
          <w:del w:id="3729" w:author="Bryan Harter" w:date="2017-05-13T21:20:00Z"/>
        </w:rPr>
      </w:pPr>
      <w:del w:id="3730" w:author="Bryan Harter" w:date="2017-05-13T21:20:00Z">
        <w:r w:rsidRPr="00F80A3C" w:rsidDel="00077AD5">
          <w:rPr>
            <w:rFonts w:ascii="Monaco" w:hAnsi="Monaco"/>
            <w:b/>
            <w:color w:val="FF0000"/>
            <w:sz w:val="22"/>
            <w:szCs w:val="22"/>
          </w:rPr>
          <w:delText>/debug</w:delText>
        </w:r>
        <w:r w:rsidRPr="00A954D6" w:rsidDel="00077AD5">
          <w:delText>: On error, “stop immediately at the offending statement and print the current program stack.”  I.e., a less graceful but more informative exit from the procedure upon the occasion of an error.</w:delText>
        </w:r>
        <w:bookmarkStart w:id="3731" w:name="_Toc482474483"/>
        <w:bookmarkStart w:id="3732" w:name="_Toc482474968"/>
        <w:bookmarkEnd w:id="3731"/>
        <w:bookmarkEnd w:id="3732"/>
      </w:del>
    </w:p>
    <w:p w14:paraId="3E48D512" w14:textId="0C1E9C2A" w:rsidR="005C20E7" w:rsidRPr="00A82352" w:rsidDel="00077AD5" w:rsidRDefault="005C20E7" w:rsidP="005C20E7">
      <w:pPr>
        <w:pStyle w:val="ListParagraph"/>
        <w:numPr>
          <w:ilvl w:val="0"/>
          <w:numId w:val="26"/>
        </w:numPr>
        <w:rPr>
          <w:del w:id="3733" w:author="Bryan Harter" w:date="2017-05-13T21:20:00Z"/>
        </w:rPr>
      </w:pPr>
      <w:del w:id="3734" w:author="Bryan Harter" w:date="2017-05-13T21:20:00Z">
        <w:r w:rsidRPr="00F80A3C" w:rsidDel="00077AD5">
          <w:rPr>
            <w:rFonts w:ascii="Monaco" w:hAnsi="Monaco"/>
            <w:b/>
            <w:color w:val="FF0000"/>
            <w:sz w:val="22"/>
            <w:szCs w:val="22"/>
          </w:rPr>
          <w:delText>/help</w:delText>
        </w:r>
        <w:r w:rsidRPr="00A954D6" w:rsidDel="00077AD5">
          <w:delText>: Invoke this list.</w:delText>
        </w:r>
        <w:bookmarkStart w:id="3735" w:name="_Toc482474484"/>
        <w:bookmarkStart w:id="3736" w:name="_Toc482474969"/>
        <w:bookmarkEnd w:id="3735"/>
        <w:bookmarkEnd w:id="3736"/>
      </w:del>
    </w:p>
    <w:p w14:paraId="7213A643" w14:textId="33637FA5" w:rsidR="005C20E7" w:rsidRPr="00476990" w:rsidDel="006C39E2" w:rsidRDefault="005C20E7" w:rsidP="005C20E7">
      <w:pPr>
        <w:pStyle w:val="Heading2"/>
        <w:rPr>
          <w:del w:id="3737" w:author="Bryan Harter" w:date="2017-05-13T17:24:00Z"/>
        </w:rPr>
      </w:pPr>
      <w:del w:id="3738" w:author="Bryan Harter" w:date="2017-05-13T17:24:00Z">
        <w:r w:rsidRPr="00476990" w:rsidDel="006C39E2">
          <w:delText>Visualization of 3D data</w:delText>
        </w:r>
        <w:bookmarkStart w:id="3739" w:name="_Toc482474485"/>
        <w:bookmarkStart w:id="3740" w:name="_Toc482474970"/>
        <w:bookmarkEnd w:id="3739"/>
        <w:bookmarkEnd w:id="3740"/>
      </w:del>
    </w:p>
    <w:p w14:paraId="7D8704DC" w14:textId="2F0682E5" w:rsidR="005C20E7" w:rsidRPr="00476990" w:rsidDel="006C39E2" w:rsidRDefault="005C20E7" w:rsidP="005C20E7">
      <w:pPr>
        <w:pStyle w:val="Heading3"/>
        <w:rPr>
          <w:del w:id="3741" w:author="Bryan Harter" w:date="2017-05-13T17:24:00Z"/>
        </w:rPr>
      </w:pPr>
      <w:del w:id="3742" w:author="Bryan Harter" w:date="2017-05-13T17:24:00Z">
        <w:r w:rsidRPr="00476990" w:rsidDel="006C39E2">
          <w:delText>mvn_kp_</w:delText>
        </w:r>
        <w:r w:rsidR="00AC008E" w:rsidRPr="00476990" w:rsidDel="006C39E2">
          <w:delText>3d</w:delText>
        </w:r>
        <w:bookmarkStart w:id="3743" w:name="_Toc482474486"/>
        <w:bookmarkStart w:id="3744" w:name="_Toc482474971"/>
        <w:bookmarkEnd w:id="3743"/>
        <w:bookmarkEnd w:id="3744"/>
      </w:del>
    </w:p>
    <w:p w14:paraId="3FD27A49" w14:textId="72EE5B38" w:rsidR="005C20E7" w:rsidRPr="00E55334" w:rsidDel="006C39E2" w:rsidRDefault="005C20E7" w:rsidP="005C20E7">
      <w:pPr>
        <w:pStyle w:val="Heading4"/>
        <w:rPr>
          <w:del w:id="3745" w:author="Bryan Harter" w:date="2017-05-13T17:24:00Z"/>
        </w:rPr>
      </w:pPr>
      <w:del w:id="3746" w:author="Bryan Harter" w:date="2017-05-13T17:24:00Z">
        <w:r w:rsidRPr="00E55334" w:rsidDel="006C39E2">
          <w:delText>Description</w:delText>
        </w:r>
        <w:bookmarkStart w:id="3747" w:name="_Toc482474487"/>
        <w:bookmarkStart w:id="3748" w:name="_Toc482474972"/>
        <w:bookmarkEnd w:id="3747"/>
        <w:bookmarkEnd w:id="3748"/>
      </w:del>
    </w:p>
    <w:p w14:paraId="08AA20DC" w14:textId="19F974E5" w:rsidR="005C20E7" w:rsidRPr="00E55334" w:rsidDel="006C39E2" w:rsidRDefault="00E55334" w:rsidP="005C20E7">
      <w:pPr>
        <w:pStyle w:val="ListParagraph"/>
        <w:ind w:left="1080"/>
        <w:rPr>
          <w:del w:id="3749" w:author="Bryan Harter" w:date="2017-05-13T17:24:00Z"/>
        </w:rPr>
      </w:pPr>
      <w:del w:id="3750" w:author="Bryan Harter" w:date="2017-05-13T17:24:00Z">
        <w:r w:rsidRPr="00E55334" w:rsidDel="006C39E2">
          <w:rPr>
            <w:rFonts w:cs="Monaco"/>
          </w:rPr>
          <w:delText>An interactive 3D visualization of MAVEn spacecraft trajectory and in-situ/IUVS Key Parameter data.</w:delText>
        </w:r>
        <w:r w:rsidR="002C7019" w:rsidDel="006C39E2">
          <w:rPr>
            <w:rFonts w:cs="Monaco"/>
          </w:rPr>
          <w:delText xml:space="preserve"> </w:delText>
        </w:r>
        <w:r w:rsidR="00357620" w:rsidDel="006C39E2">
          <w:rPr>
            <w:rFonts w:cs="Monaco"/>
          </w:rPr>
          <w:delText xml:space="preserve"> This procedure opens a widget, and all of its capabilities can be accessed via that interface.  The options discussed here merely determine the appearance of the widget and data visualization upon opening.</w:delText>
        </w:r>
        <w:bookmarkStart w:id="3751" w:name="_Toc482474488"/>
        <w:bookmarkStart w:id="3752" w:name="_Toc482474973"/>
        <w:bookmarkEnd w:id="3751"/>
        <w:bookmarkEnd w:id="3752"/>
      </w:del>
    </w:p>
    <w:p w14:paraId="01BB3F57" w14:textId="12063ABA" w:rsidR="005C20E7" w:rsidRPr="00A37A91" w:rsidDel="006C39E2" w:rsidRDefault="005C20E7" w:rsidP="005C20E7">
      <w:pPr>
        <w:pStyle w:val="Heading4"/>
        <w:rPr>
          <w:del w:id="3753" w:author="Bryan Harter" w:date="2017-05-13T17:24:00Z"/>
        </w:rPr>
      </w:pPr>
      <w:del w:id="3754" w:author="Bryan Harter" w:date="2017-05-13T17:24:00Z">
        <w:r w:rsidRPr="00A37A91" w:rsidDel="006C39E2">
          <w:delText>Example Usage</w:delText>
        </w:r>
        <w:bookmarkStart w:id="3755" w:name="_Toc482474489"/>
        <w:bookmarkStart w:id="3756" w:name="_Toc482474974"/>
        <w:bookmarkEnd w:id="3755"/>
        <w:bookmarkEnd w:id="3756"/>
      </w:del>
    </w:p>
    <w:p w14:paraId="34D7490C" w14:textId="078F69CA" w:rsidR="001E11A2" w:rsidRPr="00A37A91" w:rsidDel="006C39E2" w:rsidRDefault="00A37A91" w:rsidP="001E11A2">
      <w:pPr>
        <w:pStyle w:val="ListParagraph"/>
        <w:numPr>
          <w:ilvl w:val="0"/>
          <w:numId w:val="25"/>
        </w:numPr>
        <w:ind w:left="990" w:hanging="270"/>
        <w:rPr>
          <w:del w:id="3757" w:author="Bryan Harter" w:date="2017-05-13T17:24:00Z"/>
        </w:rPr>
      </w:pPr>
      <w:del w:id="3758" w:author="Bryan Harter" w:date="2017-05-13T17:24:00Z">
        <w:r w:rsidDel="006C39E2">
          <w:delText>Fire up the 3D visualization, accessing only in-situ data</w:delText>
        </w:r>
        <w:bookmarkStart w:id="3759" w:name="_Toc482474490"/>
        <w:bookmarkStart w:id="3760" w:name="_Toc482474975"/>
        <w:bookmarkEnd w:id="3759"/>
        <w:bookmarkEnd w:id="3760"/>
      </w:del>
    </w:p>
    <w:p w14:paraId="421A1DB6" w14:textId="23DA1FCF" w:rsidR="001E11A2" w:rsidRPr="00043E85" w:rsidDel="006C39E2" w:rsidRDefault="001E11A2" w:rsidP="001E11A2">
      <w:pPr>
        <w:pStyle w:val="ListParagraph"/>
        <w:ind w:left="990"/>
        <w:rPr>
          <w:del w:id="3761" w:author="Bryan Harter" w:date="2017-05-13T17:24:00Z"/>
          <w:highlight w:val="yellow"/>
        </w:rPr>
      </w:pPr>
      <w:bookmarkStart w:id="3762" w:name="_Toc482474491"/>
      <w:bookmarkStart w:id="3763" w:name="_Toc482474976"/>
      <w:bookmarkEnd w:id="3762"/>
      <w:bookmarkEnd w:id="3763"/>
    </w:p>
    <w:p w14:paraId="7EF2AC79" w14:textId="763B332D" w:rsidR="001E11A2" w:rsidRPr="00A37A91" w:rsidDel="006C39E2" w:rsidRDefault="001E11A2" w:rsidP="001E11A2">
      <w:pPr>
        <w:ind w:left="990"/>
        <w:rPr>
          <w:del w:id="3764" w:author="Bryan Harter" w:date="2017-05-13T17:24:00Z"/>
          <w:rFonts w:ascii="Monaco" w:hAnsi="Monaco"/>
          <w:color w:val="FF0000"/>
          <w:sz w:val="22"/>
          <w:szCs w:val="22"/>
        </w:rPr>
      </w:pPr>
      <w:del w:id="3765" w:author="Bryan Harter" w:date="2017-05-13T16:55:00Z">
        <w:r w:rsidRPr="00A37A91" w:rsidDel="009F3D8A">
          <w:rPr>
            <w:rFonts w:ascii="Monaco" w:hAnsi="Monaco"/>
            <w:sz w:val="22"/>
            <w:szCs w:val="22"/>
          </w:rPr>
          <w:delText>IDL&gt;</w:delText>
        </w:r>
      </w:del>
      <w:del w:id="3766" w:author="Bryan Harter" w:date="2017-05-13T17:24:00Z">
        <w:r w:rsidRPr="00A37A91" w:rsidDel="006C39E2">
          <w:rPr>
            <w:rFonts w:ascii="Monaco" w:hAnsi="Monaco"/>
            <w:sz w:val="22"/>
            <w:szCs w:val="22"/>
          </w:rPr>
          <w:delText xml:space="preserve"> </w:delText>
        </w:r>
        <w:r w:rsidRPr="00A37A91" w:rsidDel="006C39E2">
          <w:rPr>
            <w:rFonts w:ascii="Monaco" w:hAnsi="Monaco"/>
            <w:b/>
            <w:color w:val="007F7F"/>
            <w:sz w:val="22"/>
            <w:szCs w:val="22"/>
          </w:rPr>
          <w:delText>mvn_kp_</w:delText>
        </w:r>
        <w:r w:rsidR="00A37A91" w:rsidDel="006C39E2">
          <w:rPr>
            <w:rFonts w:ascii="Monaco" w:hAnsi="Monaco"/>
            <w:b/>
            <w:color w:val="007F7F"/>
            <w:sz w:val="22"/>
            <w:szCs w:val="22"/>
          </w:rPr>
          <w:delText>3d</w:delText>
        </w:r>
        <w:r w:rsidRPr="00A37A91" w:rsidDel="006C39E2">
          <w:rPr>
            <w:rFonts w:ascii="Monaco" w:hAnsi="Monaco"/>
            <w:sz w:val="22"/>
            <w:szCs w:val="22"/>
          </w:rPr>
          <w:delText>, insitu</w:delText>
        </w:r>
        <w:bookmarkStart w:id="3767" w:name="_Toc482474492"/>
        <w:bookmarkStart w:id="3768" w:name="_Toc482474977"/>
        <w:bookmarkEnd w:id="3767"/>
        <w:bookmarkEnd w:id="3768"/>
      </w:del>
    </w:p>
    <w:p w14:paraId="3ECFAA99" w14:textId="582742B4" w:rsidR="001E11A2" w:rsidRPr="00043E85" w:rsidDel="006C39E2" w:rsidRDefault="001E11A2" w:rsidP="001E11A2">
      <w:pPr>
        <w:rPr>
          <w:del w:id="3769" w:author="Bryan Harter" w:date="2017-05-13T17:24:00Z"/>
          <w:highlight w:val="yellow"/>
        </w:rPr>
      </w:pPr>
      <w:bookmarkStart w:id="3770" w:name="_Toc482474493"/>
      <w:bookmarkStart w:id="3771" w:name="_Toc482474978"/>
      <w:bookmarkEnd w:id="3770"/>
      <w:bookmarkEnd w:id="3771"/>
    </w:p>
    <w:p w14:paraId="5D39F858" w14:textId="1D71418B" w:rsidR="0001478B" w:rsidRPr="00A37A91" w:rsidDel="006C39E2" w:rsidRDefault="0001478B" w:rsidP="0001478B">
      <w:pPr>
        <w:pStyle w:val="ListParagraph"/>
        <w:numPr>
          <w:ilvl w:val="0"/>
          <w:numId w:val="25"/>
        </w:numPr>
        <w:ind w:left="990" w:hanging="270"/>
        <w:rPr>
          <w:del w:id="3772" w:author="Bryan Harter" w:date="2017-05-13T17:24:00Z"/>
        </w:rPr>
      </w:pPr>
      <w:del w:id="3773" w:author="Bryan Harter" w:date="2017-05-13T17:24:00Z">
        <w:r w:rsidDel="006C39E2">
          <w:delText>Determine the range of dates within the given in-situ data structure</w:delText>
        </w:r>
        <w:bookmarkStart w:id="3774" w:name="_Toc482474494"/>
        <w:bookmarkStart w:id="3775" w:name="_Toc482474979"/>
        <w:bookmarkEnd w:id="3774"/>
        <w:bookmarkEnd w:id="3775"/>
      </w:del>
    </w:p>
    <w:p w14:paraId="13F9367E" w14:textId="1CEC29FF" w:rsidR="0001478B" w:rsidRPr="00043E85" w:rsidDel="006C39E2" w:rsidRDefault="0001478B" w:rsidP="0001478B">
      <w:pPr>
        <w:pStyle w:val="ListParagraph"/>
        <w:ind w:left="990"/>
        <w:rPr>
          <w:del w:id="3776" w:author="Bryan Harter" w:date="2017-05-13T17:24:00Z"/>
          <w:highlight w:val="yellow"/>
        </w:rPr>
      </w:pPr>
      <w:bookmarkStart w:id="3777" w:name="_Toc482474495"/>
      <w:bookmarkStart w:id="3778" w:name="_Toc482474980"/>
      <w:bookmarkEnd w:id="3777"/>
      <w:bookmarkEnd w:id="3778"/>
    </w:p>
    <w:p w14:paraId="5AAC302D" w14:textId="2DE7AB5E" w:rsidR="0001478B" w:rsidRPr="00A37A91" w:rsidDel="006C39E2" w:rsidRDefault="0001478B" w:rsidP="0001478B">
      <w:pPr>
        <w:ind w:left="990"/>
        <w:rPr>
          <w:del w:id="3779" w:author="Bryan Harter" w:date="2017-05-13T17:24:00Z"/>
          <w:rFonts w:ascii="Monaco" w:hAnsi="Monaco"/>
          <w:color w:val="FF0000"/>
          <w:sz w:val="22"/>
          <w:szCs w:val="22"/>
        </w:rPr>
      </w:pPr>
      <w:del w:id="3780" w:author="Bryan Harter" w:date="2017-05-13T16:55:00Z">
        <w:r w:rsidRPr="00A37A91" w:rsidDel="009F3D8A">
          <w:rPr>
            <w:rFonts w:ascii="Monaco" w:hAnsi="Monaco"/>
            <w:sz w:val="22"/>
            <w:szCs w:val="22"/>
          </w:rPr>
          <w:delText>IDL&gt;</w:delText>
        </w:r>
      </w:del>
      <w:del w:id="3781" w:author="Bryan Harter" w:date="2017-05-13T17:24:00Z">
        <w:r w:rsidRPr="00A37A91" w:rsidDel="006C39E2">
          <w:rPr>
            <w:rFonts w:ascii="Monaco" w:hAnsi="Monaco"/>
            <w:sz w:val="22"/>
            <w:szCs w:val="22"/>
          </w:rPr>
          <w:delText xml:space="preserve"> </w:delText>
        </w:r>
        <w:r w:rsidRPr="00A37A91" w:rsidDel="006C39E2">
          <w:rPr>
            <w:rFonts w:ascii="Monaco" w:hAnsi="Monaco"/>
            <w:b/>
            <w:color w:val="007F7F"/>
            <w:sz w:val="22"/>
            <w:szCs w:val="22"/>
          </w:rPr>
          <w:delText>mvn_kp_</w:delText>
        </w:r>
        <w:r w:rsidDel="006C39E2">
          <w:rPr>
            <w:rFonts w:ascii="Monaco" w:hAnsi="Monaco"/>
            <w:b/>
            <w:color w:val="007F7F"/>
            <w:sz w:val="22"/>
            <w:szCs w:val="22"/>
          </w:rPr>
          <w:delText>3d</w:delText>
        </w:r>
        <w:r w:rsidRPr="00A37A91" w:rsidDel="006C39E2">
          <w:rPr>
            <w:rFonts w:ascii="Monaco" w:hAnsi="Monaco"/>
            <w:sz w:val="22"/>
            <w:szCs w:val="22"/>
          </w:rPr>
          <w:delText>, insitu</w:delText>
        </w:r>
        <w:r w:rsidDel="006C39E2">
          <w:rPr>
            <w:rFonts w:ascii="Monaco" w:hAnsi="Monaco"/>
            <w:sz w:val="22"/>
            <w:szCs w:val="22"/>
          </w:rPr>
          <w:delText xml:space="preserve">, </w:delText>
        </w:r>
        <w:r w:rsidRPr="0001478B" w:rsidDel="006C39E2">
          <w:rPr>
            <w:rFonts w:ascii="Monaco" w:hAnsi="Monaco"/>
            <w:color w:val="FF0000"/>
            <w:sz w:val="22"/>
            <w:szCs w:val="22"/>
          </w:rPr>
          <w:delText>/range</w:delText>
        </w:r>
        <w:bookmarkStart w:id="3782" w:name="_Toc482474496"/>
        <w:bookmarkStart w:id="3783" w:name="_Toc482474981"/>
        <w:bookmarkEnd w:id="3782"/>
        <w:bookmarkEnd w:id="3783"/>
      </w:del>
    </w:p>
    <w:p w14:paraId="3FD0872C" w14:textId="04F95CB8" w:rsidR="001E11A2" w:rsidRPr="00A37A91" w:rsidDel="006C39E2" w:rsidRDefault="0001478B" w:rsidP="001E11A2">
      <w:pPr>
        <w:pStyle w:val="ListParagraph"/>
        <w:numPr>
          <w:ilvl w:val="0"/>
          <w:numId w:val="25"/>
        </w:numPr>
        <w:ind w:left="990" w:hanging="270"/>
        <w:rPr>
          <w:del w:id="3784" w:author="Bryan Harter" w:date="2017-05-13T17:24:00Z"/>
        </w:rPr>
      </w:pPr>
      <w:del w:id="3785" w:author="Bryan Harter" w:date="2017-05-13T17:24:00Z">
        <w:r w:rsidDel="006C39E2">
          <w:delText>Load data between 2015 March 13 and 2015 March 17 from the in</w:delText>
        </w:r>
        <w:r w:rsidR="00A51EE0" w:rsidDel="006C39E2">
          <w:delText>-</w:delText>
        </w:r>
        <w:r w:rsidDel="006C39E2">
          <w:delText xml:space="preserve">situ data structure, and stat the visualization at 2015 March 14 at 9:26:53. </w:delText>
        </w:r>
        <w:bookmarkStart w:id="3786" w:name="_Toc482474497"/>
        <w:bookmarkStart w:id="3787" w:name="_Toc482474982"/>
        <w:bookmarkEnd w:id="3786"/>
        <w:bookmarkEnd w:id="3787"/>
      </w:del>
    </w:p>
    <w:p w14:paraId="3DDE89C9" w14:textId="6D66C400" w:rsidR="001E11A2" w:rsidRPr="00043E85" w:rsidDel="006C39E2" w:rsidRDefault="001E11A2" w:rsidP="001E11A2">
      <w:pPr>
        <w:pStyle w:val="ListParagraph"/>
        <w:ind w:left="990"/>
        <w:rPr>
          <w:del w:id="3788" w:author="Bryan Harter" w:date="2017-05-13T17:24:00Z"/>
          <w:highlight w:val="yellow"/>
        </w:rPr>
      </w:pPr>
      <w:bookmarkStart w:id="3789" w:name="_Toc482474498"/>
      <w:bookmarkStart w:id="3790" w:name="_Toc482474983"/>
      <w:bookmarkEnd w:id="3789"/>
      <w:bookmarkEnd w:id="3790"/>
    </w:p>
    <w:p w14:paraId="71AEE4A0" w14:textId="0A8E9EA1" w:rsidR="001E11A2" w:rsidDel="006C39E2" w:rsidRDefault="001E11A2" w:rsidP="00F567EC">
      <w:pPr>
        <w:ind w:left="990"/>
        <w:rPr>
          <w:del w:id="3791" w:author="Bryan Harter" w:date="2017-05-13T17:24:00Z"/>
          <w:rFonts w:ascii="Monaco" w:hAnsi="Monaco"/>
          <w:sz w:val="22"/>
          <w:szCs w:val="22"/>
        </w:rPr>
      </w:pPr>
      <w:del w:id="3792" w:author="Bryan Harter" w:date="2017-05-13T16:55:00Z">
        <w:r w:rsidRPr="00A37A91" w:rsidDel="009F3D8A">
          <w:rPr>
            <w:rFonts w:ascii="Monaco" w:hAnsi="Monaco"/>
            <w:sz w:val="22"/>
            <w:szCs w:val="22"/>
          </w:rPr>
          <w:delText>IDL&gt;</w:delText>
        </w:r>
      </w:del>
      <w:del w:id="3793" w:author="Bryan Harter" w:date="2017-05-13T17:24:00Z">
        <w:r w:rsidRPr="00A37A91" w:rsidDel="006C39E2">
          <w:rPr>
            <w:rFonts w:ascii="Monaco" w:hAnsi="Monaco"/>
            <w:sz w:val="22"/>
            <w:szCs w:val="22"/>
          </w:rPr>
          <w:delText xml:space="preserve"> </w:delText>
        </w:r>
        <w:r w:rsidRPr="00A37A91" w:rsidDel="006C39E2">
          <w:rPr>
            <w:rFonts w:ascii="Monaco" w:hAnsi="Monaco"/>
            <w:b/>
            <w:color w:val="007F7F"/>
            <w:sz w:val="22"/>
            <w:szCs w:val="22"/>
          </w:rPr>
          <w:delText>mvn_kp_</w:delText>
        </w:r>
        <w:r w:rsidR="00A37A91" w:rsidDel="006C39E2">
          <w:rPr>
            <w:rFonts w:ascii="Monaco" w:hAnsi="Monaco"/>
            <w:b/>
            <w:color w:val="007F7F"/>
            <w:sz w:val="22"/>
            <w:szCs w:val="22"/>
          </w:rPr>
          <w:delText>3d</w:delText>
        </w:r>
        <w:r w:rsidRPr="00A37A91" w:rsidDel="006C39E2">
          <w:rPr>
            <w:rFonts w:ascii="Monaco" w:hAnsi="Monaco"/>
            <w:sz w:val="22"/>
            <w:szCs w:val="22"/>
          </w:rPr>
          <w:delText xml:space="preserve">, insitu, </w:delText>
        </w:r>
        <w:r w:rsidR="00A37A91" w:rsidDel="006C39E2">
          <w:rPr>
            <w:rFonts w:ascii="Monaco" w:hAnsi="Monaco"/>
            <w:sz w:val="22"/>
            <w:szCs w:val="22"/>
          </w:rPr>
          <w:delText>time=[</w:delText>
        </w:r>
        <w:r w:rsidR="0001478B" w:rsidDel="006C39E2">
          <w:rPr>
            <w:rFonts w:ascii="Monaco" w:hAnsi="Monaco"/>
            <w:sz w:val="22"/>
            <w:szCs w:val="22"/>
          </w:rPr>
          <w:delText>‘</w:delText>
        </w:r>
        <w:r w:rsidR="0001478B" w:rsidRPr="002D5D5E" w:rsidDel="006C39E2">
          <w:rPr>
            <w:rFonts w:ascii="Monaco" w:hAnsi="Monaco"/>
            <w:color w:val="FF0000"/>
            <w:sz w:val="22"/>
            <w:szCs w:val="22"/>
          </w:rPr>
          <w:delText>2015-03-13T00:00:00</w:delText>
        </w:r>
        <w:r w:rsidR="0001478B" w:rsidDel="006C39E2">
          <w:rPr>
            <w:rFonts w:ascii="Monaco" w:hAnsi="Monaco"/>
            <w:sz w:val="22"/>
            <w:szCs w:val="22"/>
          </w:rPr>
          <w:delText>’, ‘</w:delText>
        </w:r>
        <w:r w:rsidR="0001478B" w:rsidRPr="002D5D5E" w:rsidDel="006C39E2">
          <w:rPr>
            <w:rFonts w:ascii="Monaco" w:hAnsi="Monaco"/>
            <w:color w:val="FF0000"/>
            <w:sz w:val="22"/>
            <w:szCs w:val="22"/>
          </w:rPr>
          <w:delText>2015-03-14T09:26:</w:delText>
        </w:r>
        <w:r w:rsidR="00A51EE0" w:rsidDel="006C39E2">
          <w:rPr>
            <w:rFonts w:ascii="Monaco" w:hAnsi="Monaco"/>
            <w:color w:val="FF0000"/>
            <w:sz w:val="22"/>
            <w:szCs w:val="22"/>
          </w:rPr>
          <w:delText>53</w:delText>
        </w:r>
        <w:r w:rsidR="0001478B" w:rsidDel="006C39E2">
          <w:rPr>
            <w:rFonts w:ascii="Monaco" w:hAnsi="Monaco"/>
            <w:sz w:val="22"/>
            <w:szCs w:val="22"/>
          </w:rPr>
          <w:delText>’, ‘</w:delText>
        </w:r>
        <w:r w:rsidR="0001478B" w:rsidRPr="002D5D5E" w:rsidDel="006C39E2">
          <w:rPr>
            <w:rFonts w:ascii="Monaco" w:hAnsi="Monaco"/>
            <w:color w:val="FF0000"/>
            <w:sz w:val="22"/>
            <w:szCs w:val="22"/>
          </w:rPr>
          <w:delText>2015-03-17T00:00:00</w:delText>
        </w:r>
        <w:r w:rsidR="0001478B" w:rsidDel="006C39E2">
          <w:rPr>
            <w:rFonts w:ascii="Monaco" w:hAnsi="Monaco"/>
            <w:sz w:val="22"/>
            <w:szCs w:val="22"/>
          </w:rPr>
          <w:delText>’]</w:delText>
        </w:r>
        <w:bookmarkStart w:id="3794" w:name="_Toc482474499"/>
        <w:bookmarkStart w:id="3795" w:name="_Toc482474984"/>
        <w:bookmarkEnd w:id="3794"/>
        <w:bookmarkEnd w:id="3795"/>
      </w:del>
    </w:p>
    <w:p w14:paraId="4A275B0F" w14:textId="1C684DD3" w:rsidR="00F567EC" w:rsidDel="006C39E2" w:rsidRDefault="00F567EC" w:rsidP="00F567EC">
      <w:pPr>
        <w:ind w:left="990"/>
        <w:rPr>
          <w:del w:id="3796" w:author="Bryan Harter" w:date="2017-05-13T17:24:00Z"/>
          <w:rFonts w:ascii="Monaco" w:hAnsi="Monaco"/>
          <w:sz w:val="22"/>
          <w:szCs w:val="22"/>
        </w:rPr>
      </w:pPr>
      <w:bookmarkStart w:id="3797" w:name="_Toc482474500"/>
      <w:bookmarkStart w:id="3798" w:name="_Toc482474985"/>
      <w:bookmarkEnd w:id="3797"/>
      <w:bookmarkEnd w:id="3798"/>
    </w:p>
    <w:p w14:paraId="51512E6B" w14:textId="4FA207D5" w:rsidR="00F567EC" w:rsidRPr="00A37A91" w:rsidDel="006C39E2" w:rsidRDefault="00F567EC" w:rsidP="00F567EC">
      <w:pPr>
        <w:pStyle w:val="ListParagraph"/>
        <w:numPr>
          <w:ilvl w:val="0"/>
          <w:numId w:val="25"/>
        </w:numPr>
        <w:ind w:left="990" w:hanging="270"/>
        <w:rPr>
          <w:del w:id="3799" w:author="Bryan Harter" w:date="2017-05-13T17:24:00Z"/>
        </w:rPr>
      </w:pPr>
      <w:del w:id="3800" w:author="Bryan Harter" w:date="2017-05-13T17:24:00Z">
        <w:r w:rsidDel="006C39E2">
          <w:delText>Display the sub-solar position and the sub-spacecraft position on the globe of Mars at startup.  Also, load the MOLA basemap.</w:delText>
        </w:r>
        <w:bookmarkStart w:id="3801" w:name="_Toc482474501"/>
        <w:bookmarkStart w:id="3802" w:name="_Toc482474986"/>
        <w:bookmarkEnd w:id="3801"/>
        <w:bookmarkEnd w:id="3802"/>
      </w:del>
    </w:p>
    <w:p w14:paraId="326EA00E" w14:textId="16135B29" w:rsidR="00F567EC" w:rsidRPr="00043E85" w:rsidDel="006C39E2" w:rsidRDefault="00F567EC" w:rsidP="00F567EC">
      <w:pPr>
        <w:pStyle w:val="ListParagraph"/>
        <w:ind w:left="990"/>
        <w:rPr>
          <w:del w:id="3803" w:author="Bryan Harter" w:date="2017-05-13T17:24:00Z"/>
          <w:highlight w:val="yellow"/>
        </w:rPr>
      </w:pPr>
      <w:bookmarkStart w:id="3804" w:name="_Toc482474502"/>
      <w:bookmarkStart w:id="3805" w:name="_Toc482474987"/>
      <w:bookmarkEnd w:id="3804"/>
      <w:bookmarkEnd w:id="3805"/>
    </w:p>
    <w:p w14:paraId="58FF031D" w14:textId="26B1EFEC" w:rsidR="00F567EC" w:rsidRPr="00F567EC" w:rsidDel="006C39E2" w:rsidRDefault="00F567EC" w:rsidP="00F567EC">
      <w:pPr>
        <w:ind w:left="990"/>
        <w:rPr>
          <w:del w:id="3806" w:author="Bryan Harter" w:date="2017-05-13T17:24:00Z"/>
          <w:rFonts w:ascii="Monaco" w:hAnsi="Monaco"/>
          <w:sz w:val="22"/>
          <w:szCs w:val="22"/>
        </w:rPr>
      </w:pPr>
      <w:del w:id="3807" w:author="Bryan Harter" w:date="2017-05-13T16:55:00Z">
        <w:r w:rsidRPr="00A37A91" w:rsidDel="009F3D8A">
          <w:rPr>
            <w:rFonts w:ascii="Monaco" w:hAnsi="Monaco"/>
            <w:sz w:val="22"/>
            <w:szCs w:val="22"/>
          </w:rPr>
          <w:delText>IDL&gt;</w:delText>
        </w:r>
      </w:del>
      <w:del w:id="3808" w:author="Bryan Harter" w:date="2017-05-13T17:24:00Z">
        <w:r w:rsidRPr="00A37A91" w:rsidDel="006C39E2">
          <w:rPr>
            <w:rFonts w:ascii="Monaco" w:hAnsi="Monaco"/>
            <w:sz w:val="22"/>
            <w:szCs w:val="22"/>
          </w:rPr>
          <w:delText xml:space="preserve"> </w:delText>
        </w:r>
        <w:r w:rsidRPr="00A37A91" w:rsidDel="006C39E2">
          <w:rPr>
            <w:rFonts w:ascii="Monaco" w:hAnsi="Monaco"/>
            <w:b/>
            <w:color w:val="007F7F"/>
            <w:sz w:val="22"/>
            <w:szCs w:val="22"/>
          </w:rPr>
          <w:delText>mvn_kp_</w:delText>
        </w:r>
        <w:r w:rsidDel="006C39E2">
          <w:rPr>
            <w:rFonts w:ascii="Monaco" w:hAnsi="Monaco"/>
            <w:b/>
            <w:color w:val="007F7F"/>
            <w:sz w:val="22"/>
            <w:szCs w:val="22"/>
          </w:rPr>
          <w:delText>3d</w:delText>
        </w:r>
        <w:r w:rsidRPr="00A37A91" w:rsidDel="006C39E2">
          <w:rPr>
            <w:rFonts w:ascii="Monaco" w:hAnsi="Monaco"/>
            <w:sz w:val="22"/>
            <w:szCs w:val="22"/>
          </w:rPr>
          <w:delText xml:space="preserve">, insitu, </w:delText>
        </w:r>
        <w:r w:rsidDel="006C39E2">
          <w:rPr>
            <w:rFonts w:ascii="Monaco" w:hAnsi="Monaco"/>
            <w:sz w:val="22"/>
            <w:szCs w:val="22"/>
          </w:rPr>
          <w:delText>basemap=</w:delText>
        </w:r>
      </w:del>
      <w:ins w:id="3809" w:author="Kevin McGouldrick" w:date="2015-11-17T13:48:00Z">
        <w:del w:id="3810" w:author="Bryan Harter" w:date="2017-05-13T17:24:00Z">
          <w:r w:rsidR="00B67EB3" w:rsidDel="006C39E2">
            <w:rPr>
              <w:rFonts w:ascii="Monaco" w:hAnsi="Monaco"/>
              <w:sz w:val="22"/>
              <w:szCs w:val="22"/>
            </w:rPr>
            <w:delText>‘</w:delText>
          </w:r>
        </w:del>
      </w:ins>
      <w:del w:id="3811" w:author="Bryan Harter" w:date="2017-05-13T17:24:00Z">
        <w:r w:rsidRPr="002D5D5E" w:rsidDel="006C39E2">
          <w:rPr>
            <w:rFonts w:ascii="Monaco" w:hAnsi="Monaco"/>
            <w:color w:val="FF0000"/>
            <w:sz w:val="22"/>
            <w:szCs w:val="22"/>
          </w:rPr>
          <w:delText>mola</w:delText>
        </w:r>
        <w:r w:rsidDel="006C39E2">
          <w:rPr>
            <w:rFonts w:ascii="Monaco" w:hAnsi="Monaco"/>
            <w:sz w:val="22"/>
            <w:szCs w:val="22"/>
          </w:rPr>
          <w:delText>’, /subsolar, /submaven</w:delText>
        </w:r>
        <w:bookmarkStart w:id="3812" w:name="_Toc482474503"/>
        <w:bookmarkStart w:id="3813" w:name="_Toc482474988"/>
        <w:bookmarkEnd w:id="3812"/>
        <w:bookmarkEnd w:id="3813"/>
      </w:del>
    </w:p>
    <w:p w14:paraId="7F8F7AF4" w14:textId="134DE87C" w:rsidR="00F567EC" w:rsidDel="006C39E2" w:rsidRDefault="00F567EC" w:rsidP="00F567EC">
      <w:pPr>
        <w:rPr>
          <w:del w:id="3814" w:author="Bryan Harter" w:date="2017-05-13T17:24:00Z"/>
        </w:rPr>
      </w:pPr>
      <w:bookmarkStart w:id="3815" w:name="_Toc482474504"/>
      <w:bookmarkStart w:id="3816" w:name="_Toc482474989"/>
      <w:bookmarkEnd w:id="3815"/>
      <w:bookmarkEnd w:id="3816"/>
    </w:p>
    <w:p w14:paraId="2EB04592" w14:textId="6D7CBC36" w:rsidR="00F567EC" w:rsidRPr="00A37A91" w:rsidDel="006C39E2" w:rsidRDefault="00F567EC" w:rsidP="00F567EC">
      <w:pPr>
        <w:pStyle w:val="ListParagraph"/>
        <w:numPr>
          <w:ilvl w:val="0"/>
          <w:numId w:val="25"/>
        </w:numPr>
        <w:ind w:left="990" w:hanging="270"/>
        <w:rPr>
          <w:del w:id="3817" w:author="Bryan Harter" w:date="2017-05-13T17:24:00Z"/>
        </w:rPr>
      </w:pPr>
      <w:del w:id="3818" w:author="Bryan Harter" w:date="2017-05-13T17:24:00Z">
        <w:r w:rsidDel="006C39E2">
          <w:delText>Display the visualization using MSO coordinates, include the Mars-to-Sun vector, and display the orientation of the axes.</w:delText>
        </w:r>
        <w:bookmarkStart w:id="3819" w:name="_Toc482474505"/>
        <w:bookmarkStart w:id="3820" w:name="_Toc482474990"/>
        <w:bookmarkEnd w:id="3819"/>
        <w:bookmarkEnd w:id="3820"/>
      </w:del>
    </w:p>
    <w:p w14:paraId="3B69D04D" w14:textId="654D4CD1" w:rsidR="00F567EC" w:rsidRPr="00043E85" w:rsidDel="006C39E2" w:rsidRDefault="00F567EC" w:rsidP="00F567EC">
      <w:pPr>
        <w:pStyle w:val="ListParagraph"/>
        <w:ind w:left="990"/>
        <w:rPr>
          <w:del w:id="3821" w:author="Bryan Harter" w:date="2017-05-13T17:24:00Z"/>
          <w:highlight w:val="yellow"/>
        </w:rPr>
      </w:pPr>
      <w:bookmarkStart w:id="3822" w:name="_Toc482474506"/>
      <w:bookmarkStart w:id="3823" w:name="_Toc482474991"/>
      <w:bookmarkEnd w:id="3822"/>
      <w:bookmarkEnd w:id="3823"/>
    </w:p>
    <w:p w14:paraId="6568E0C7" w14:textId="124ACC3E" w:rsidR="00F567EC" w:rsidRPr="00F567EC" w:rsidDel="006C39E2" w:rsidRDefault="00F567EC" w:rsidP="00F567EC">
      <w:pPr>
        <w:ind w:left="990"/>
        <w:rPr>
          <w:del w:id="3824" w:author="Bryan Harter" w:date="2017-05-13T17:24:00Z"/>
          <w:rFonts w:ascii="Monaco" w:hAnsi="Monaco"/>
          <w:sz w:val="22"/>
          <w:szCs w:val="22"/>
        </w:rPr>
      </w:pPr>
      <w:del w:id="3825" w:author="Bryan Harter" w:date="2017-05-13T16:55:00Z">
        <w:r w:rsidRPr="00A37A91" w:rsidDel="009F3D8A">
          <w:rPr>
            <w:rFonts w:ascii="Monaco" w:hAnsi="Monaco"/>
            <w:sz w:val="22"/>
            <w:szCs w:val="22"/>
          </w:rPr>
          <w:delText>IDL&gt;</w:delText>
        </w:r>
      </w:del>
      <w:del w:id="3826" w:author="Bryan Harter" w:date="2017-05-13T17:24:00Z">
        <w:r w:rsidRPr="00A37A91" w:rsidDel="006C39E2">
          <w:rPr>
            <w:rFonts w:ascii="Monaco" w:hAnsi="Monaco"/>
            <w:sz w:val="22"/>
            <w:szCs w:val="22"/>
          </w:rPr>
          <w:delText xml:space="preserve"> </w:delText>
        </w:r>
        <w:r w:rsidRPr="00A37A91" w:rsidDel="006C39E2">
          <w:rPr>
            <w:rFonts w:ascii="Monaco" w:hAnsi="Monaco"/>
            <w:b/>
            <w:color w:val="007F7F"/>
            <w:sz w:val="22"/>
            <w:szCs w:val="22"/>
          </w:rPr>
          <w:delText>mvn_kp_</w:delText>
        </w:r>
        <w:r w:rsidDel="006C39E2">
          <w:rPr>
            <w:rFonts w:ascii="Monaco" w:hAnsi="Monaco"/>
            <w:b/>
            <w:color w:val="007F7F"/>
            <w:sz w:val="22"/>
            <w:szCs w:val="22"/>
          </w:rPr>
          <w:delText>3d</w:delText>
        </w:r>
        <w:r w:rsidRPr="00A37A91" w:rsidDel="006C39E2">
          <w:rPr>
            <w:rFonts w:ascii="Monaco" w:hAnsi="Monaco"/>
            <w:sz w:val="22"/>
            <w:szCs w:val="22"/>
          </w:rPr>
          <w:delText xml:space="preserve">, insitu, </w:delText>
        </w:r>
        <w:r w:rsidDel="006C39E2">
          <w:rPr>
            <w:rFonts w:ascii="Monaco" w:hAnsi="Monaco"/>
            <w:sz w:val="22"/>
            <w:szCs w:val="22"/>
          </w:rPr>
          <w:delText>/sunmodel, /mso, /axes</w:delText>
        </w:r>
        <w:bookmarkStart w:id="3827" w:name="_Toc482474507"/>
        <w:bookmarkStart w:id="3828" w:name="_Toc482474992"/>
        <w:bookmarkEnd w:id="3827"/>
        <w:bookmarkEnd w:id="3828"/>
      </w:del>
    </w:p>
    <w:p w14:paraId="03842516" w14:textId="5A8A278F" w:rsidR="00F567EC" w:rsidRPr="00F567EC" w:rsidDel="006C39E2" w:rsidRDefault="00F567EC" w:rsidP="00F567EC">
      <w:pPr>
        <w:ind w:left="990"/>
        <w:rPr>
          <w:del w:id="3829" w:author="Bryan Harter" w:date="2017-05-13T17:24:00Z"/>
          <w:rFonts w:ascii="Monaco" w:hAnsi="Monaco"/>
          <w:sz w:val="22"/>
          <w:szCs w:val="22"/>
        </w:rPr>
      </w:pPr>
      <w:bookmarkStart w:id="3830" w:name="_Toc482474508"/>
      <w:bookmarkStart w:id="3831" w:name="_Toc482474993"/>
      <w:bookmarkEnd w:id="3830"/>
      <w:bookmarkEnd w:id="3831"/>
    </w:p>
    <w:p w14:paraId="74D6BBF2" w14:textId="3F3DD516" w:rsidR="009F4A4D" w:rsidRPr="00A37A91" w:rsidDel="006C39E2" w:rsidRDefault="009F4A4D" w:rsidP="009F4A4D">
      <w:pPr>
        <w:pStyle w:val="ListParagraph"/>
        <w:numPr>
          <w:ilvl w:val="0"/>
          <w:numId w:val="25"/>
        </w:numPr>
        <w:ind w:left="990" w:hanging="270"/>
        <w:rPr>
          <w:del w:id="3832" w:author="Bryan Harter" w:date="2017-05-13T17:24:00Z"/>
        </w:rPr>
      </w:pPr>
      <w:del w:id="3833" w:author="Bryan Harter" w:date="2017-05-13T17:24:00Z">
        <w:r w:rsidDel="006C39E2">
          <w:delText>Open the visualization with a plot showing the altitude of the spacecraft with a color bar shown.</w:delText>
        </w:r>
        <w:bookmarkStart w:id="3834" w:name="_Toc482474509"/>
        <w:bookmarkStart w:id="3835" w:name="_Toc482474994"/>
        <w:bookmarkEnd w:id="3834"/>
        <w:bookmarkEnd w:id="3835"/>
      </w:del>
    </w:p>
    <w:p w14:paraId="6CF5391C" w14:textId="4224724D" w:rsidR="009F4A4D" w:rsidRPr="00043E85" w:rsidDel="006C39E2" w:rsidRDefault="009F4A4D" w:rsidP="009F4A4D">
      <w:pPr>
        <w:pStyle w:val="ListParagraph"/>
        <w:ind w:left="990"/>
        <w:rPr>
          <w:del w:id="3836" w:author="Bryan Harter" w:date="2017-05-13T17:24:00Z"/>
          <w:highlight w:val="yellow"/>
        </w:rPr>
      </w:pPr>
      <w:bookmarkStart w:id="3837" w:name="_Toc482474510"/>
      <w:bookmarkStart w:id="3838" w:name="_Toc482474995"/>
      <w:bookmarkEnd w:id="3837"/>
      <w:bookmarkEnd w:id="3838"/>
    </w:p>
    <w:p w14:paraId="169CCD4D" w14:textId="2FF2582A" w:rsidR="009F4A4D" w:rsidRPr="00F567EC" w:rsidDel="006C39E2" w:rsidRDefault="009F4A4D" w:rsidP="009F4A4D">
      <w:pPr>
        <w:ind w:left="990"/>
        <w:rPr>
          <w:del w:id="3839" w:author="Bryan Harter" w:date="2017-05-13T17:24:00Z"/>
          <w:rFonts w:ascii="Monaco" w:hAnsi="Monaco"/>
          <w:sz w:val="22"/>
          <w:szCs w:val="22"/>
        </w:rPr>
      </w:pPr>
      <w:del w:id="3840" w:author="Bryan Harter" w:date="2017-05-13T16:55:00Z">
        <w:r w:rsidRPr="00A37A91" w:rsidDel="009F3D8A">
          <w:rPr>
            <w:rFonts w:ascii="Monaco" w:hAnsi="Monaco"/>
            <w:sz w:val="22"/>
            <w:szCs w:val="22"/>
          </w:rPr>
          <w:delText>IDL&gt;</w:delText>
        </w:r>
      </w:del>
      <w:del w:id="3841" w:author="Bryan Harter" w:date="2017-05-13T17:24:00Z">
        <w:r w:rsidRPr="00A37A91" w:rsidDel="006C39E2">
          <w:rPr>
            <w:rFonts w:ascii="Monaco" w:hAnsi="Monaco"/>
            <w:sz w:val="22"/>
            <w:szCs w:val="22"/>
          </w:rPr>
          <w:delText xml:space="preserve"> </w:delText>
        </w:r>
        <w:r w:rsidRPr="00A37A91" w:rsidDel="006C39E2">
          <w:rPr>
            <w:rFonts w:ascii="Monaco" w:hAnsi="Monaco"/>
            <w:b/>
            <w:color w:val="007F7F"/>
            <w:sz w:val="22"/>
            <w:szCs w:val="22"/>
          </w:rPr>
          <w:delText>mvn_kp_</w:delText>
        </w:r>
        <w:r w:rsidDel="006C39E2">
          <w:rPr>
            <w:rFonts w:ascii="Monaco" w:hAnsi="Monaco"/>
            <w:b/>
            <w:color w:val="007F7F"/>
            <w:sz w:val="22"/>
            <w:szCs w:val="22"/>
          </w:rPr>
          <w:delText>3d</w:delText>
        </w:r>
        <w:r w:rsidRPr="00A37A91" w:rsidDel="006C39E2">
          <w:rPr>
            <w:rFonts w:ascii="Monaco" w:hAnsi="Monaco"/>
            <w:sz w:val="22"/>
            <w:szCs w:val="22"/>
          </w:rPr>
          <w:delText xml:space="preserve">, insitu, </w:delText>
        </w:r>
        <w:r w:rsidDel="006C39E2">
          <w:rPr>
            <w:rFonts w:ascii="Monaco" w:hAnsi="Monaco"/>
            <w:sz w:val="22"/>
            <w:szCs w:val="22"/>
          </w:rPr>
          <w:delText>/parameterplot, /color_bar</w:delText>
        </w:r>
        <w:bookmarkStart w:id="3842" w:name="_Toc482474511"/>
        <w:bookmarkStart w:id="3843" w:name="_Toc482474996"/>
        <w:bookmarkEnd w:id="3842"/>
        <w:bookmarkEnd w:id="3843"/>
      </w:del>
    </w:p>
    <w:p w14:paraId="391E0304" w14:textId="7F2D02CB" w:rsidR="009F4A4D" w:rsidDel="006C39E2" w:rsidRDefault="009F4A4D" w:rsidP="009F4A4D">
      <w:pPr>
        <w:rPr>
          <w:del w:id="3844" w:author="Bryan Harter" w:date="2017-05-13T17:24:00Z"/>
        </w:rPr>
      </w:pPr>
      <w:bookmarkStart w:id="3845" w:name="_Toc482474512"/>
      <w:bookmarkStart w:id="3846" w:name="_Toc482474997"/>
      <w:bookmarkEnd w:id="3845"/>
      <w:bookmarkEnd w:id="3846"/>
    </w:p>
    <w:p w14:paraId="27AD004E" w14:textId="7ED7AAF4" w:rsidR="009F4A4D" w:rsidRPr="00A37A91" w:rsidDel="006C39E2" w:rsidRDefault="009F4A4D" w:rsidP="009F4A4D">
      <w:pPr>
        <w:pStyle w:val="ListParagraph"/>
        <w:numPr>
          <w:ilvl w:val="0"/>
          <w:numId w:val="25"/>
        </w:numPr>
        <w:ind w:left="990" w:hanging="270"/>
        <w:rPr>
          <w:del w:id="3847" w:author="Bryan Harter" w:date="2017-05-13T17:24:00Z"/>
        </w:rPr>
      </w:pPr>
      <w:del w:id="3848" w:author="Bryan Harter" w:date="2017-05-13T17:24:00Z">
        <w:r w:rsidDel="006C39E2">
          <w:lastRenderedPageBreak/>
          <w:delText>Open the visualization with a plot showing the CO2+ density data from NGIMS.</w:delText>
        </w:r>
        <w:bookmarkStart w:id="3849" w:name="_Toc482474513"/>
        <w:bookmarkStart w:id="3850" w:name="_Toc482474998"/>
        <w:bookmarkEnd w:id="3849"/>
        <w:bookmarkEnd w:id="3850"/>
      </w:del>
    </w:p>
    <w:p w14:paraId="32F16B4E" w14:textId="32C63DDD" w:rsidR="009F4A4D" w:rsidRPr="00043E85" w:rsidDel="006C39E2" w:rsidRDefault="009F4A4D" w:rsidP="009F4A4D">
      <w:pPr>
        <w:pStyle w:val="ListParagraph"/>
        <w:ind w:left="990"/>
        <w:rPr>
          <w:del w:id="3851" w:author="Bryan Harter" w:date="2017-05-13T17:24:00Z"/>
          <w:highlight w:val="yellow"/>
        </w:rPr>
      </w:pPr>
      <w:bookmarkStart w:id="3852" w:name="_Toc482474514"/>
      <w:bookmarkStart w:id="3853" w:name="_Toc482474999"/>
      <w:bookmarkEnd w:id="3852"/>
      <w:bookmarkEnd w:id="3853"/>
    </w:p>
    <w:p w14:paraId="2D6686E1" w14:textId="737C9FD8" w:rsidR="00F567EC" w:rsidRPr="00F567EC" w:rsidDel="006C39E2" w:rsidRDefault="009F4A4D" w:rsidP="009F4A4D">
      <w:pPr>
        <w:ind w:left="990"/>
        <w:rPr>
          <w:del w:id="3854" w:author="Bryan Harter" w:date="2017-05-13T17:24:00Z"/>
          <w:rFonts w:ascii="Monaco" w:hAnsi="Monaco"/>
          <w:sz w:val="22"/>
          <w:szCs w:val="22"/>
        </w:rPr>
      </w:pPr>
      <w:del w:id="3855" w:author="Bryan Harter" w:date="2017-05-13T16:55:00Z">
        <w:r w:rsidRPr="00A37A91" w:rsidDel="009F3D8A">
          <w:rPr>
            <w:rFonts w:ascii="Monaco" w:hAnsi="Monaco"/>
            <w:sz w:val="22"/>
            <w:szCs w:val="22"/>
          </w:rPr>
          <w:delText>IDL&gt;</w:delText>
        </w:r>
      </w:del>
      <w:del w:id="3856" w:author="Bryan Harter" w:date="2017-05-13T17:24:00Z">
        <w:r w:rsidRPr="00A37A91" w:rsidDel="006C39E2">
          <w:rPr>
            <w:rFonts w:ascii="Monaco" w:hAnsi="Monaco"/>
            <w:sz w:val="22"/>
            <w:szCs w:val="22"/>
          </w:rPr>
          <w:delText xml:space="preserve"> </w:delText>
        </w:r>
        <w:r w:rsidRPr="00A37A91" w:rsidDel="006C39E2">
          <w:rPr>
            <w:rFonts w:ascii="Monaco" w:hAnsi="Monaco"/>
            <w:b/>
            <w:color w:val="007F7F"/>
            <w:sz w:val="22"/>
            <w:szCs w:val="22"/>
          </w:rPr>
          <w:delText>mvn_kp_</w:delText>
        </w:r>
        <w:r w:rsidDel="006C39E2">
          <w:rPr>
            <w:rFonts w:ascii="Monaco" w:hAnsi="Monaco"/>
            <w:b/>
            <w:color w:val="007F7F"/>
            <w:sz w:val="22"/>
            <w:szCs w:val="22"/>
          </w:rPr>
          <w:delText>3d</w:delText>
        </w:r>
        <w:r w:rsidRPr="00A37A91" w:rsidDel="006C39E2">
          <w:rPr>
            <w:rFonts w:ascii="Monaco" w:hAnsi="Monaco"/>
            <w:sz w:val="22"/>
            <w:szCs w:val="22"/>
          </w:rPr>
          <w:delText xml:space="preserve">, insitu, </w:delText>
        </w:r>
        <w:r w:rsidDel="006C39E2">
          <w:rPr>
            <w:rFonts w:ascii="Monaco" w:hAnsi="Monaco"/>
            <w:sz w:val="22"/>
            <w:szCs w:val="22"/>
          </w:rPr>
          <w:delText>field=</w:delText>
        </w:r>
      </w:del>
      <w:ins w:id="3857" w:author="Kevin McGouldrick" w:date="2015-11-17T13:48:00Z">
        <w:del w:id="3858" w:author="Bryan Harter" w:date="2017-05-13T17:24:00Z">
          <w:r w:rsidR="00B67EB3" w:rsidDel="006C39E2">
            <w:rPr>
              <w:rFonts w:ascii="Monaco" w:hAnsi="Monaco"/>
              <w:sz w:val="22"/>
              <w:szCs w:val="22"/>
            </w:rPr>
            <w:delText>‘</w:delText>
          </w:r>
        </w:del>
      </w:ins>
      <w:del w:id="3859" w:author="Bryan Harter" w:date="2017-05-13T17:24:00Z">
        <w:r w:rsidRPr="002D5D5E" w:rsidDel="006C39E2">
          <w:rPr>
            <w:rFonts w:ascii="Monaco" w:hAnsi="Monaco"/>
            <w:color w:val="FF0000"/>
            <w:sz w:val="22"/>
            <w:szCs w:val="22"/>
          </w:rPr>
          <w:delText>ngims.co2plus_density</w:delText>
        </w:r>
        <w:r w:rsidDel="006C39E2">
          <w:rPr>
            <w:rFonts w:ascii="Monaco" w:hAnsi="Monaco"/>
            <w:sz w:val="22"/>
            <w:szCs w:val="22"/>
          </w:rPr>
          <w:delText>’, /parameterplot, /color_bar</w:delText>
        </w:r>
        <w:bookmarkStart w:id="3860" w:name="_Toc482474515"/>
        <w:bookmarkStart w:id="3861" w:name="_Toc482475000"/>
        <w:bookmarkEnd w:id="3860"/>
        <w:bookmarkEnd w:id="3861"/>
      </w:del>
    </w:p>
    <w:p w14:paraId="5D5E7590" w14:textId="0F0D08A6" w:rsidR="005C20E7" w:rsidRPr="00E55334" w:rsidDel="006C39E2" w:rsidRDefault="005C20E7" w:rsidP="005C20E7">
      <w:pPr>
        <w:pStyle w:val="Heading4"/>
        <w:rPr>
          <w:del w:id="3862" w:author="Bryan Harter" w:date="2017-05-13T17:24:00Z"/>
        </w:rPr>
      </w:pPr>
      <w:del w:id="3863" w:author="Bryan Harter" w:date="2017-05-13T17:24:00Z">
        <w:r w:rsidRPr="00E55334" w:rsidDel="006C39E2">
          <w:delText>Required Arguments</w:delText>
        </w:r>
        <w:bookmarkStart w:id="3864" w:name="_Toc482474516"/>
        <w:bookmarkStart w:id="3865" w:name="_Toc482475001"/>
        <w:bookmarkEnd w:id="3864"/>
        <w:bookmarkEnd w:id="3865"/>
      </w:del>
    </w:p>
    <w:p w14:paraId="2A8E991F" w14:textId="7698B4BB" w:rsidR="00E55334" w:rsidRPr="00043E85" w:rsidDel="006C39E2" w:rsidRDefault="00E55334" w:rsidP="00E55334">
      <w:pPr>
        <w:pStyle w:val="ListParagraph"/>
        <w:ind w:left="1080"/>
        <w:rPr>
          <w:del w:id="3866" w:author="Bryan Harter" w:date="2017-05-13T17:24:00Z"/>
          <w:highlight w:val="yellow"/>
        </w:rPr>
      </w:pPr>
      <w:del w:id="3867" w:author="Bryan Harter" w:date="2017-05-13T17:24:00Z">
        <w:r w:rsidDel="006C39E2">
          <w:rPr>
            <w:rFonts w:ascii="Monaco" w:hAnsi="Monaco"/>
            <w:b/>
            <w:color w:val="FF0000"/>
            <w:sz w:val="22"/>
            <w:szCs w:val="22"/>
          </w:rPr>
          <w:delText>insitu</w:delText>
        </w:r>
        <w:r w:rsidRPr="00A954D6" w:rsidDel="006C39E2">
          <w:rPr>
            <w:rFonts w:ascii="Monaco" w:hAnsi="Monaco"/>
            <w:b/>
            <w:color w:val="FF0000"/>
            <w:sz w:val="22"/>
            <w:szCs w:val="22"/>
          </w:rPr>
          <w:delText>_data</w:delText>
        </w:r>
        <w:r w:rsidRPr="00A954D6" w:rsidDel="006C39E2">
          <w:delText xml:space="preserve">: </w:delText>
        </w:r>
        <w:r w:rsidDel="006C39E2">
          <w:delText>The i</w:delText>
        </w:r>
        <w:r w:rsidRPr="00A954D6" w:rsidDel="006C39E2">
          <w:delText>n-situ Key Param</w:delText>
        </w:r>
        <w:r w:rsidDel="006C39E2">
          <w:delText>eter data s</w:delText>
        </w:r>
        <w:r w:rsidRPr="00A954D6" w:rsidDel="006C39E2">
          <w:delText>tructure</w:delText>
        </w:r>
        <w:r w:rsidR="00A06811" w:rsidDel="006C39E2">
          <w:delText>.  The in</w:delText>
        </w:r>
        <w:r w:rsidR="000F72C4" w:rsidDel="006C39E2">
          <w:delText>-</w:delText>
        </w:r>
        <w:r w:rsidR="00A06811" w:rsidDel="006C39E2">
          <w:delText>situ data structure is required because it contains the spacecraft ephemeris information.</w:delText>
        </w:r>
        <w:bookmarkStart w:id="3868" w:name="_Toc482474517"/>
        <w:bookmarkStart w:id="3869" w:name="_Toc482475002"/>
        <w:bookmarkEnd w:id="3868"/>
        <w:bookmarkEnd w:id="3869"/>
      </w:del>
    </w:p>
    <w:p w14:paraId="77D27274" w14:textId="32A180C3" w:rsidR="004F0A47" w:rsidRPr="004F0A47" w:rsidDel="006C39E2" w:rsidRDefault="005C20E7" w:rsidP="004F0A47">
      <w:pPr>
        <w:pStyle w:val="Heading4"/>
        <w:rPr>
          <w:del w:id="3870" w:author="Bryan Harter" w:date="2017-05-13T17:24:00Z"/>
        </w:rPr>
      </w:pPr>
      <w:del w:id="3871" w:author="Bryan Harter" w:date="2017-05-13T17:24:00Z">
        <w:r w:rsidRPr="00E55334" w:rsidDel="006C39E2">
          <w:delText>List of all accepted Arguments</w:delText>
        </w:r>
        <w:bookmarkStart w:id="3872" w:name="_Toc482474518"/>
        <w:bookmarkStart w:id="3873" w:name="_Toc482475003"/>
        <w:bookmarkEnd w:id="3872"/>
        <w:bookmarkEnd w:id="3873"/>
      </w:del>
    </w:p>
    <w:p w14:paraId="000D6DB1" w14:textId="246E1225" w:rsidR="004F0A47" w:rsidDel="006C39E2" w:rsidRDefault="00A06811" w:rsidP="00A06811">
      <w:pPr>
        <w:pStyle w:val="ListParagraph"/>
        <w:numPr>
          <w:ilvl w:val="0"/>
          <w:numId w:val="26"/>
        </w:numPr>
        <w:rPr>
          <w:del w:id="3874" w:author="Bryan Harter" w:date="2017-05-13T17:24:00Z"/>
        </w:rPr>
      </w:pPr>
      <w:del w:id="3875" w:author="Bryan Harter" w:date="2017-05-13T17:24:00Z">
        <w:r w:rsidDel="006C39E2">
          <w:rPr>
            <w:rFonts w:ascii="Monaco" w:hAnsi="Monaco"/>
            <w:b/>
            <w:color w:val="FF0000"/>
            <w:sz w:val="22"/>
            <w:szCs w:val="22"/>
          </w:rPr>
          <w:delText>iuvs</w:delText>
        </w:r>
        <w:r w:rsidRPr="004F0A47" w:rsidDel="006C39E2">
          <w:delText xml:space="preserve">: </w:delText>
        </w:r>
        <w:r w:rsidR="000F72C4" w:rsidDel="006C39E2">
          <w:delText>The IUVS Key Parameter data structure.</w:delText>
        </w:r>
        <w:bookmarkStart w:id="3876" w:name="_Toc482474519"/>
        <w:bookmarkStart w:id="3877" w:name="_Toc482475004"/>
        <w:bookmarkEnd w:id="3876"/>
        <w:bookmarkEnd w:id="3877"/>
      </w:del>
    </w:p>
    <w:p w14:paraId="1A25ACBB" w14:textId="27124434" w:rsidR="00021B01" w:rsidDel="006C39E2" w:rsidRDefault="00A42E8D" w:rsidP="00A06811">
      <w:pPr>
        <w:pStyle w:val="ListParagraph"/>
        <w:numPr>
          <w:ilvl w:val="0"/>
          <w:numId w:val="26"/>
        </w:numPr>
        <w:rPr>
          <w:del w:id="3878" w:author="Bryan Harter" w:date="2017-05-13T17:24:00Z"/>
        </w:rPr>
      </w:pPr>
      <w:del w:id="3879" w:author="Bryan Harter" w:date="2017-05-13T17:24:00Z">
        <w:r w:rsidDel="006C39E2">
          <w:rPr>
            <w:rFonts w:ascii="Monaco" w:hAnsi="Monaco"/>
            <w:b/>
            <w:color w:val="FF0000"/>
            <w:sz w:val="22"/>
            <w:szCs w:val="22"/>
          </w:rPr>
          <w:delText>time</w:delText>
        </w:r>
        <w:r w:rsidRPr="00A42E8D" w:rsidDel="006C39E2">
          <w:delText>:</w:delText>
        </w:r>
        <w:r w:rsidDel="006C39E2">
          <w:delText xml:space="preserve"> If supplied as a scalar or a two-element array, this parameter behaves in the same way as it does in previously discussed plotting routines, such as </w:delText>
        </w:r>
        <w:r w:rsidR="005D472F" w:rsidDel="006C39E2">
          <w:fldChar w:fldCharType="begin"/>
        </w:r>
        <w:r w:rsidR="005D472F" w:rsidDel="006C39E2">
          <w:delInstrText xml:space="preserve"> HYPERLINK \l "_mvn_kp_plot" </w:delInstrText>
        </w:r>
        <w:r w:rsidR="005D472F" w:rsidDel="006C39E2">
          <w:fldChar w:fldCharType="separate"/>
        </w:r>
        <w:r w:rsidRPr="00A42E8D" w:rsidDel="006C39E2">
          <w:rPr>
            <w:rStyle w:val="Hyperlink"/>
            <w:rFonts w:ascii="Monaco" w:hAnsi="Monaco"/>
            <w:b/>
            <w:sz w:val="22"/>
            <w:szCs w:val="22"/>
          </w:rPr>
          <w:delText>mvn_kp_plot</w:delText>
        </w:r>
        <w:r w:rsidR="005D472F" w:rsidDel="006C39E2">
          <w:rPr>
            <w:rStyle w:val="Hyperlink"/>
            <w:rFonts w:ascii="Monaco" w:hAnsi="Monaco"/>
            <w:b/>
            <w:sz w:val="22"/>
            <w:szCs w:val="22"/>
          </w:rPr>
          <w:fldChar w:fldCharType="end"/>
        </w:r>
        <w:r w:rsidDel="006C39E2">
          <w:delText xml:space="preserve">, </w:delText>
        </w:r>
        <w:r w:rsidR="005D472F" w:rsidDel="006C39E2">
          <w:fldChar w:fldCharType="begin"/>
        </w:r>
        <w:r w:rsidR="005D472F" w:rsidDel="006C39E2">
          <w:delInstrText xml:space="preserve"> HYPERLINK \l "_mvn_kp_altplot" </w:delInstrText>
        </w:r>
        <w:r w:rsidR="005D472F" w:rsidDel="006C39E2">
          <w:fldChar w:fldCharType="separate"/>
        </w:r>
        <w:r w:rsidRPr="00A42E8D" w:rsidDel="006C39E2">
          <w:rPr>
            <w:rStyle w:val="Hyperlink"/>
            <w:rFonts w:ascii="Monaco" w:hAnsi="Monaco"/>
            <w:b/>
            <w:sz w:val="22"/>
            <w:szCs w:val="22"/>
          </w:rPr>
          <w:delText>mvn_kp_altplot</w:delText>
        </w:r>
        <w:r w:rsidR="005D472F" w:rsidDel="006C39E2">
          <w:rPr>
            <w:rStyle w:val="Hyperlink"/>
            <w:rFonts w:ascii="Monaco" w:hAnsi="Monaco"/>
            <w:b/>
            <w:sz w:val="22"/>
            <w:szCs w:val="22"/>
          </w:rPr>
          <w:fldChar w:fldCharType="end"/>
        </w:r>
        <w:r w:rsidDel="006C39E2">
          <w:delText xml:space="preserve">, etc.  </w:delText>
        </w:r>
        <w:bookmarkStart w:id="3880" w:name="_Toc482474520"/>
        <w:bookmarkStart w:id="3881" w:name="_Toc482475005"/>
        <w:bookmarkEnd w:id="3880"/>
        <w:bookmarkEnd w:id="3881"/>
      </w:del>
    </w:p>
    <w:p w14:paraId="31499F2B" w14:textId="4D2F1A97" w:rsidR="00021B01" w:rsidDel="006C39E2" w:rsidRDefault="00A42E8D" w:rsidP="00021B01">
      <w:pPr>
        <w:pStyle w:val="ListParagraph"/>
        <w:numPr>
          <w:ilvl w:val="1"/>
          <w:numId w:val="26"/>
        </w:numPr>
        <w:rPr>
          <w:del w:id="3882" w:author="Bryan Harter" w:date="2017-05-13T17:24:00Z"/>
        </w:rPr>
      </w:pPr>
      <w:del w:id="3883" w:author="Bryan Harter" w:date="2017-05-13T17:24:00Z">
        <w:r w:rsidDel="006C39E2">
          <w:delText xml:space="preserve">If a three element array is provided, then they are sorted, the smallest is assigned as the begin time, the largest as the end time, and the middle is the time displayed as the widget is first created.  </w:delText>
        </w:r>
        <w:bookmarkStart w:id="3884" w:name="_Toc482474521"/>
        <w:bookmarkStart w:id="3885" w:name="_Toc482475006"/>
        <w:bookmarkEnd w:id="3884"/>
        <w:bookmarkEnd w:id="3885"/>
      </w:del>
    </w:p>
    <w:p w14:paraId="7C65372F" w14:textId="513C9072" w:rsidR="00021B01" w:rsidDel="006C39E2" w:rsidRDefault="00A42E8D" w:rsidP="00021B01">
      <w:pPr>
        <w:pStyle w:val="ListParagraph"/>
        <w:numPr>
          <w:ilvl w:val="1"/>
          <w:numId w:val="26"/>
        </w:numPr>
        <w:rPr>
          <w:del w:id="3886" w:author="Bryan Harter" w:date="2017-05-13T17:24:00Z"/>
        </w:rPr>
      </w:pPr>
      <w:del w:id="3887" w:author="Bryan Harter" w:date="2017-05-13T17:24:00Z">
        <w:r w:rsidDel="006C39E2">
          <w:delText xml:space="preserve">If the </w:delText>
        </w:r>
        <w:r w:rsidR="00FB68E3" w:rsidDel="006C39E2">
          <w:delText xml:space="preserve">initial </w:delText>
        </w:r>
        <w:r w:rsidDel="006C39E2">
          <w:delText xml:space="preserve">display time is not provided, the midpoint time between the begin </w:delText>
        </w:r>
        <w:r w:rsidR="00FB68E3" w:rsidDel="006C39E2">
          <w:delText>time and end time</w:delText>
        </w:r>
        <w:r w:rsidDel="006C39E2">
          <w:delText xml:space="preserve"> is calculated as the default.  </w:delText>
        </w:r>
        <w:bookmarkStart w:id="3888" w:name="_Toc482474522"/>
        <w:bookmarkStart w:id="3889" w:name="_Toc482475007"/>
        <w:bookmarkEnd w:id="3888"/>
        <w:bookmarkEnd w:id="3889"/>
      </w:del>
    </w:p>
    <w:p w14:paraId="565D02D6" w14:textId="1B7E3644" w:rsidR="00021B01" w:rsidDel="006C39E2" w:rsidRDefault="00021B01" w:rsidP="00021B01">
      <w:pPr>
        <w:pStyle w:val="ListParagraph"/>
        <w:numPr>
          <w:ilvl w:val="1"/>
          <w:numId w:val="26"/>
        </w:numPr>
        <w:rPr>
          <w:del w:id="3890" w:author="Bryan Harter" w:date="2017-05-13T17:24:00Z"/>
        </w:rPr>
      </w:pPr>
      <w:del w:id="3891" w:author="Bryan Harter" w:date="2017-05-13T17:24:00Z">
        <w:r w:rsidDel="006C39E2">
          <w:delText>The order of the provided times does not matter, the earliest will be used as the start time, the latest as the end time, and the middle as the initialization time.</w:delText>
        </w:r>
        <w:bookmarkStart w:id="3892" w:name="_Toc482474523"/>
        <w:bookmarkStart w:id="3893" w:name="_Toc482475008"/>
        <w:bookmarkEnd w:id="3892"/>
        <w:bookmarkEnd w:id="3893"/>
      </w:del>
    </w:p>
    <w:p w14:paraId="63470FFF" w14:textId="23DCA78A" w:rsidR="00A42E8D" w:rsidRPr="004F0A47" w:rsidDel="006C39E2" w:rsidRDefault="00A42E8D" w:rsidP="00021B01">
      <w:pPr>
        <w:pStyle w:val="ListParagraph"/>
        <w:numPr>
          <w:ilvl w:val="1"/>
          <w:numId w:val="26"/>
        </w:numPr>
        <w:rPr>
          <w:del w:id="3894" w:author="Bryan Harter" w:date="2017-05-13T17:24:00Z"/>
        </w:rPr>
      </w:pPr>
      <w:del w:id="3895" w:author="Bryan Harter" w:date="2017-05-13T17:24:00Z">
        <w:r w:rsidDel="006C39E2">
          <w:delText>Due to the imprecision and degeneracy of parameter values for a given orbit, a three-element input vector of integers representing orbit numbers will not be recognized.</w:delText>
        </w:r>
        <w:bookmarkStart w:id="3896" w:name="_Toc482474524"/>
        <w:bookmarkStart w:id="3897" w:name="_Toc482475009"/>
        <w:bookmarkEnd w:id="3896"/>
        <w:bookmarkEnd w:id="3897"/>
      </w:del>
    </w:p>
    <w:p w14:paraId="26D6CC20" w14:textId="6AF75DF7" w:rsidR="00372C4A" w:rsidDel="006C39E2" w:rsidRDefault="00944E8E" w:rsidP="005C20E7">
      <w:pPr>
        <w:pStyle w:val="ListParagraph"/>
        <w:numPr>
          <w:ilvl w:val="0"/>
          <w:numId w:val="26"/>
        </w:numPr>
        <w:rPr>
          <w:del w:id="3898" w:author="Bryan Harter" w:date="2017-05-13T17:24:00Z"/>
        </w:rPr>
      </w:pPr>
      <w:ins w:id="3899" w:author="Kevin McGouldrick" w:date="2015-11-18T16:23:00Z">
        <w:del w:id="3900" w:author="Bryan Harter" w:date="2017-05-13T17:24:00Z">
          <w:r w:rsidDel="006C39E2">
            <w:rPr>
              <w:rFonts w:ascii="Monaco" w:hAnsi="Monaco"/>
              <w:b/>
              <w:color w:val="FF0000"/>
              <w:sz w:val="22"/>
              <w:szCs w:val="22"/>
            </w:rPr>
            <w:delText>parameter</w:delText>
          </w:r>
        </w:del>
      </w:ins>
      <w:del w:id="3901" w:author="Bryan Harter" w:date="2017-05-13T17:24:00Z">
        <w:r w:rsidR="00372C4A" w:rsidDel="006C39E2">
          <w:delText xml:space="preserve">: name of the In-situ Key Parameter to be displayed in the widget at startup.  If none is provided, the spacecraft altitude </w:delText>
        </w:r>
        <w:r w:rsidR="00193A74" w:rsidDel="006C39E2">
          <w:delText>will be displayed.</w:delText>
        </w:r>
        <w:bookmarkStart w:id="3902" w:name="_Toc482474525"/>
        <w:bookmarkStart w:id="3903" w:name="_Toc482475010"/>
        <w:bookmarkEnd w:id="3902"/>
        <w:bookmarkEnd w:id="3903"/>
      </w:del>
    </w:p>
    <w:p w14:paraId="37C70B06" w14:textId="3B140690" w:rsidR="00193A74" w:rsidRPr="00372C4A" w:rsidDel="006C39E2" w:rsidRDefault="00193A74" w:rsidP="005C20E7">
      <w:pPr>
        <w:pStyle w:val="ListParagraph"/>
        <w:numPr>
          <w:ilvl w:val="0"/>
          <w:numId w:val="26"/>
        </w:numPr>
        <w:rPr>
          <w:del w:id="3904" w:author="Bryan Harter" w:date="2017-05-13T17:24:00Z"/>
        </w:rPr>
      </w:pPr>
      <w:del w:id="3905" w:author="Bryan Harter" w:date="2017-05-13T17:24:00Z">
        <w:r w:rsidRPr="00193A74" w:rsidDel="006C39E2">
          <w:rPr>
            <w:rFonts w:ascii="Monaco" w:hAnsi="Monaco"/>
            <w:b/>
            <w:color w:val="FF0000"/>
            <w:sz w:val="22"/>
            <w:szCs w:val="22"/>
          </w:rPr>
          <w:delText>minimum</w:delText>
        </w:r>
        <w:r w:rsidDel="006C39E2">
          <w:delText>: the minimum value to be plotted in the orbital trace and the time series plot, if shown.  N.B., if the minimum value requested is larger than the minimum value in the data provided, the minimum value of the data will be used instead.</w:delText>
        </w:r>
        <w:bookmarkStart w:id="3906" w:name="_Toc482474526"/>
        <w:bookmarkStart w:id="3907" w:name="_Toc482475011"/>
        <w:bookmarkEnd w:id="3906"/>
        <w:bookmarkEnd w:id="3907"/>
      </w:del>
    </w:p>
    <w:p w14:paraId="327678D5" w14:textId="646BAF62" w:rsidR="00193A74" w:rsidRPr="00372C4A" w:rsidDel="006C39E2" w:rsidRDefault="00193A74" w:rsidP="00193A74">
      <w:pPr>
        <w:pStyle w:val="ListParagraph"/>
        <w:numPr>
          <w:ilvl w:val="0"/>
          <w:numId w:val="26"/>
        </w:numPr>
        <w:rPr>
          <w:del w:id="3908" w:author="Bryan Harter" w:date="2017-05-13T17:24:00Z"/>
        </w:rPr>
      </w:pPr>
      <w:del w:id="3909" w:author="Bryan Harter" w:date="2017-05-13T17:24:00Z">
        <w:r w:rsidRPr="00193A74" w:rsidDel="006C39E2">
          <w:rPr>
            <w:rFonts w:ascii="Monaco" w:hAnsi="Monaco"/>
            <w:b/>
            <w:color w:val="FF0000"/>
            <w:sz w:val="22"/>
            <w:szCs w:val="22"/>
          </w:rPr>
          <w:delText>maximum</w:delText>
        </w:r>
        <w:r w:rsidDel="006C39E2">
          <w:delText>: the minimum value to be plotted in the orbital trace and the time series plot, if shown.  N.B., if the maximum value requested is less than the maximum value in the data provided, the maximum value of the data will be used instead.</w:delText>
        </w:r>
        <w:bookmarkStart w:id="3910" w:name="_Toc482474527"/>
        <w:bookmarkStart w:id="3911" w:name="_Toc482475012"/>
        <w:bookmarkEnd w:id="3910"/>
        <w:bookmarkEnd w:id="3911"/>
      </w:del>
    </w:p>
    <w:p w14:paraId="79E63128" w14:textId="1E13F7C3" w:rsidR="004F0A47" w:rsidDel="006C39E2" w:rsidRDefault="004F0A47" w:rsidP="005C20E7">
      <w:pPr>
        <w:pStyle w:val="ListParagraph"/>
        <w:numPr>
          <w:ilvl w:val="0"/>
          <w:numId w:val="26"/>
        </w:numPr>
        <w:rPr>
          <w:del w:id="3912" w:author="Bryan Harter" w:date="2017-05-13T17:24:00Z"/>
        </w:rPr>
      </w:pPr>
      <w:del w:id="3913" w:author="Bryan Harter" w:date="2017-05-13T17:24:00Z">
        <w:r w:rsidRPr="004F0A47" w:rsidDel="006C39E2">
          <w:rPr>
            <w:rFonts w:ascii="Monaco" w:hAnsi="Monaco"/>
            <w:b/>
            <w:color w:val="FF0000"/>
            <w:sz w:val="22"/>
            <w:szCs w:val="22"/>
          </w:rPr>
          <w:delText>/subsolar</w:delText>
        </w:r>
        <w:r w:rsidRPr="004F0A47" w:rsidDel="006C39E2">
          <w:delText>: Place a yellow disk at the subsolar point on the surface</w:delText>
        </w:r>
        <w:r w:rsidR="00A42E8D" w:rsidDel="006C39E2">
          <w:delText>.</w:delText>
        </w:r>
        <w:bookmarkStart w:id="3914" w:name="_Toc482474528"/>
        <w:bookmarkStart w:id="3915" w:name="_Toc482475013"/>
        <w:bookmarkEnd w:id="3914"/>
        <w:bookmarkEnd w:id="3915"/>
      </w:del>
    </w:p>
    <w:p w14:paraId="268FF835" w14:textId="211FB674" w:rsidR="00A42E8D" w:rsidRPr="004F0A47" w:rsidDel="006C39E2" w:rsidRDefault="00397C41" w:rsidP="005C20E7">
      <w:pPr>
        <w:pStyle w:val="ListParagraph"/>
        <w:numPr>
          <w:ilvl w:val="0"/>
          <w:numId w:val="26"/>
        </w:numPr>
        <w:rPr>
          <w:del w:id="3916" w:author="Bryan Harter" w:date="2017-05-13T17:24:00Z"/>
        </w:rPr>
      </w:pPr>
      <w:del w:id="3917" w:author="Bryan Harter" w:date="2017-05-13T17:24:00Z">
        <w:r w:rsidRPr="00397C41" w:rsidDel="006C39E2">
          <w:rPr>
            <w:rFonts w:ascii="Monaco" w:hAnsi="Monaco"/>
            <w:b/>
            <w:color w:val="FF0000"/>
            <w:sz w:val="22"/>
            <w:szCs w:val="22"/>
          </w:rPr>
          <w:delText>/</w:delText>
        </w:r>
        <w:r w:rsidR="00A42E8D" w:rsidRPr="00397C41" w:rsidDel="006C39E2">
          <w:rPr>
            <w:rFonts w:ascii="Monaco" w:hAnsi="Monaco"/>
            <w:b/>
            <w:color w:val="FF0000"/>
            <w:sz w:val="22"/>
            <w:szCs w:val="22"/>
          </w:rPr>
          <w:delText>sunmodel</w:delText>
        </w:r>
        <w:r w:rsidR="00A42E8D" w:rsidRPr="00A42E8D" w:rsidDel="006C39E2">
          <w:delText>: if selected, will plot the Mars-Sun vector as a yellow line.</w:delText>
        </w:r>
        <w:bookmarkStart w:id="3918" w:name="_Toc482474529"/>
        <w:bookmarkStart w:id="3919" w:name="_Toc482475014"/>
        <w:bookmarkEnd w:id="3918"/>
        <w:bookmarkEnd w:id="3919"/>
      </w:del>
    </w:p>
    <w:p w14:paraId="4E2670F0" w14:textId="7D6FD479" w:rsidR="00A06811" w:rsidRPr="004F0A47" w:rsidDel="006C39E2" w:rsidRDefault="00A06811" w:rsidP="00A06811">
      <w:pPr>
        <w:pStyle w:val="ListParagraph"/>
        <w:numPr>
          <w:ilvl w:val="0"/>
          <w:numId w:val="26"/>
        </w:numPr>
        <w:rPr>
          <w:del w:id="3920" w:author="Bryan Harter" w:date="2017-05-13T17:24:00Z"/>
        </w:rPr>
      </w:pPr>
      <w:del w:id="3921" w:author="Bryan Harter" w:date="2017-05-13T17:24:00Z">
        <w:r w:rsidRPr="004F0A47" w:rsidDel="006C39E2">
          <w:rPr>
            <w:rFonts w:ascii="Monaco" w:hAnsi="Monaco"/>
            <w:b/>
            <w:color w:val="FF0000"/>
            <w:sz w:val="22"/>
            <w:szCs w:val="22"/>
          </w:rPr>
          <w:delText>/sub</w:delText>
        </w:r>
        <w:r w:rsidDel="006C39E2">
          <w:rPr>
            <w:rFonts w:ascii="Monaco" w:hAnsi="Monaco"/>
            <w:b/>
            <w:color w:val="FF0000"/>
            <w:sz w:val="22"/>
            <w:szCs w:val="22"/>
          </w:rPr>
          <w:delText>maven</w:delText>
        </w:r>
        <w:r w:rsidRPr="004F0A47" w:rsidDel="006C39E2">
          <w:delText>: Plac</w:delText>
        </w:r>
        <w:r w:rsidDel="006C39E2">
          <w:delText xml:space="preserve">e a blue disk at the sub-S/C </w:delText>
        </w:r>
        <w:r w:rsidRPr="004F0A47" w:rsidDel="006C39E2">
          <w:delText>point on the surface</w:delText>
        </w:r>
        <w:bookmarkStart w:id="3922" w:name="_Toc482474530"/>
        <w:bookmarkStart w:id="3923" w:name="_Toc482475015"/>
        <w:bookmarkEnd w:id="3922"/>
        <w:bookmarkEnd w:id="3923"/>
      </w:del>
    </w:p>
    <w:p w14:paraId="33C79928" w14:textId="4DE19290" w:rsidR="00A06811" w:rsidDel="006C39E2" w:rsidRDefault="00A06811" w:rsidP="00A06811">
      <w:pPr>
        <w:pStyle w:val="ListParagraph"/>
        <w:numPr>
          <w:ilvl w:val="0"/>
          <w:numId w:val="26"/>
        </w:numPr>
        <w:rPr>
          <w:del w:id="3924" w:author="Bryan Harter" w:date="2017-05-13T17:24:00Z"/>
        </w:rPr>
      </w:pPr>
      <w:del w:id="3925" w:author="Bryan Harter" w:date="2017-05-13T17:24:00Z">
        <w:r w:rsidRPr="004F0A47" w:rsidDel="006C39E2">
          <w:rPr>
            <w:rFonts w:ascii="Monaco" w:hAnsi="Monaco"/>
            <w:b/>
            <w:color w:val="FF0000"/>
            <w:sz w:val="22"/>
            <w:szCs w:val="22"/>
          </w:rPr>
          <w:delText>/</w:delText>
        </w:r>
        <w:r w:rsidDel="006C39E2">
          <w:rPr>
            <w:rFonts w:ascii="Monaco" w:hAnsi="Monaco"/>
            <w:b/>
            <w:color w:val="FF0000"/>
            <w:sz w:val="22"/>
            <w:szCs w:val="22"/>
          </w:rPr>
          <w:delText>grid</w:delText>
        </w:r>
        <w:r w:rsidRPr="004F0A47" w:rsidDel="006C39E2">
          <w:delText xml:space="preserve">: </w:delText>
        </w:r>
        <w:r w:rsidDel="006C39E2">
          <w:delText>Show the lat/lon grid with 30</w:delText>
        </w:r>
        <w:r w:rsidDel="006C39E2">
          <w:sym w:font="Symbol" w:char="F0B0"/>
        </w:r>
        <w:r w:rsidDel="006C39E2">
          <w:delText xml:space="preserve"> resolution in latitude and 45</w:delText>
        </w:r>
        <w:r w:rsidDel="006C39E2">
          <w:sym w:font="Symbol" w:char="F0B0"/>
        </w:r>
        <w:r w:rsidDel="006C39E2">
          <w:delText xml:space="preserve"> resolution in longitude.</w:delText>
        </w:r>
        <w:bookmarkStart w:id="3926" w:name="_Toc482474531"/>
        <w:bookmarkStart w:id="3927" w:name="_Toc482475016"/>
        <w:bookmarkEnd w:id="3926"/>
        <w:bookmarkEnd w:id="3927"/>
      </w:del>
    </w:p>
    <w:p w14:paraId="3E34120A" w14:textId="1F821F12" w:rsidR="00D62619" w:rsidDel="006C39E2" w:rsidRDefault="00D62619" w:rsidP="00A06811">
      <w:pPr>
        <w:pStyle w:val="ListParagraph"/>
        <w:numPr>
          <w:ilvl w:val="0"/>
          <w:numId w:val="26"/>
        </w:numPr>
        <w:rPr>
          <w:del w:id="3928" w:author="Bryan Harter" w:date="2017-05-13T17:24:00Z"/>
        </w:rPr>
      </w:pPr>
      <w:del w:id="3929" w:author="Bryan Harter" w:date="2017-05-13T17:24:00Z">
        <w:r w:rsidDel="006C39E2">
          <w:rPr>
            <w:rFonts w:ascii="Monaco" w:hAnsi="Monaco"/>
            <w:b/>
            <w:color w:val="FF0000"/>
            <w:sz w:val="22"/>
            <w:szCs w:val="22"/>
          </w:rPr>
          <w:delText>/mso</w:delText>
        </w:r>
        <w:r w:rsidRPr="00D62619" w:rsidDel="006C39E2">
          <w:delText>:</w:delText>
        </w:r>
        <w:r w:rsidDel="006C39E2">
          <w:delText xml:space="preserve"> Plot the spacecraft trajectory in MSO coordinates. Default is in Geometric (lon</w:delText>
        </w:r>
        <w:r w:rsidR="00397C41" w:rsidDel="006C39E2">
          <w:delText>gitude</w:delText>
        </w:r>
        <w:r w:rsidDel="006C39E2">
          <w:delText>,</w:delText>
        </w:r>
        <w:r w:rsidR="00397C41" w:rsidDel="006C39E2">
          <w:delText xml:space="preserve"> </w:delText>
        </w:r>
        <w:r w:rsidDel="006C39E2">
          <w:delText>lat</w:delText>
        </w:r>
        <w:r w:rsidR="00397C41" w:rsidDel="006C39E2">
          <w:delText>itude</w:delText>
        </w:r>
        <w:r w:rsidDel="006C39E2">
          <w:delText>,</w:delText>
        </w:r>
        <w:r w:rsidR="00397C41" w:rsidDel="006C39E2">
          <w:delText xml:space="preserve"> </w:delText>
        </w:r>
        <w:r w:rsidDel="006C39E2">
          <w:delText>alt</w:delText>
        </w:r>
        <w:r w:rsidR="00397C41" w:rsidDel="006C39E2">
          <w:delText>itude</w:delText>
        </w:r>
        <w:r w:rsidDel="006C39E2">
          <w:delText>) coordinates.</w:delText>
        </w:r>
        <w:bookmarkStart w:id="3930" w:name="_Toc482474532"/>
        <w:bookmarkStart w:id="3931" w:name="_Toc482475017"/>
        <w:bookmarkEnd w:id="3930"/>
        <w:bookmarkEnd w:id="3931"/>
      </w:del>
    </w:p>
    <w:p w14:paraId="3B978DCF" w14:textId="51FC02B0" w:rsidR="00A42E8D" w:rsidDel="006C39E2" w:rsidRDefault="00D62619" w:rsidP="00A42E8D">
      <w:pPr>
        <w:pStyle w:val="ListParagraph"/>
        <w:numPr>
          <w:ilvl w:val="0"/>
          <w:numId w:val="26"/>
        </w:numPr>
        <w:rPr>
          <w:del w:id="3932" w:author="Bryan Harter" w:date="2017-05-13T17:24:00Z"/>
        </w:rPr>
      </w:pPr>
      <w:del w:id="3933" w:author="Bryan Harter" w:date="2017-05-13T17:24:00Z">
        <w:r w:rsidDel="006C39E2">
          <w:rPr>
            <w:rFonts w:ascii="Monaco" w:hAnsi="Monaco"/>
            <w:b/>
            <w:color w:val="FF0000"/>
            <w:sz w:val="22"/>
            <w:szCs w:val="22"/>
          </w:rPr>
          <w:delText>/axes</w:delText>
        </w:r>
        <w:r w:rsidRPr="00D62619" w:rsidDel="006C39E2">
          <w:delText>:</w:delText>
        </w:r>
        <w:r w:rsidDel="006C39E2">
          <w:delText xml:space="preserve"> Display the XYZ axes in either MSO or GEO coordinates.</w:delText>
        </w:r>
        <w:bookmarkStart w:id="3934" w:name="_Toc482474533"/>
        <w:bookmarkStart w:id="3935" w:name="_Toc482475018"/>
        <w:bookmarkEnd w:id="3934"/>
        <w:bookmarkEnd w:id="3935"/>
      </w:del>
    </w:p>
    <w:p w14:paraId="20E8390C" w14:textId="5A961425" w:rsidR="00A42E8D" w:rsidDel="006C39E2" w:rsidRDefault="00A42E8D" w:rsidP="00A42E8D">
      <w:pPr>
        <w:pStyle w:val="ListParagraph"/>
        <w:numPr>
          <w:ilvl w:val="0"/>
          <w:numId w:val="26"/>
        </w:numPr>
        <w:rPr>
          <w:del w:id="3936" w:author="Bryan Harter" w:date="2017-05-13T17:24:00Z"/>
        </w:rPr>
      </w:pPr>
      <w:del w:id="3937" w:author="Bryan Harter" w:date="2017-05-13T17:24:00Z">
        <w:r w:rsidRPr="00A42E8D" w:rsidDel="006C39E2">
          <w:rPr>
            <w:rFonts w:ascii="Monaco" w:hAnsi="Monaco"/>
            <w:b/>
            <w:color w:val="FF0000"/>
            <w:sz w:val="22"/>
            <w:szCs w:val="22"/>
          </w:rPr>
          <w:lastRenderedPageBreak/>
          <w:delText>/optimize</w:delText>
        </w:r>
        <w:r w:rsidDel="006C39E2">
          <w:delText xml:space="preserve">: For large data structures, the plotting of the orbital track can get very slow. This keyword </w:delText>
        </w:r>
        <w:r w:rsidR="00D20BCE" w:rsidDel="006C39E2">
          <w:delText>chooses 5000 data records with equal time index spacing</w:delText>
        </w:r>
        <w:r w:rsidDel="006C39E2">
          <w:delText>.</w:delText>
        </w:r>
        <w:bookmarkStart w:id="3938" w:name="_Toc482474534"/>
        <w:bookmarkStart w:id="3939" w:name="_Toc482475019"/>
        <w:bookmarkEnd w:id="3938"/>
        <w:bookmarkEnd w:id="3939"/>
      </w:del>
    </w:p>
    <w:p w14:paraId="55AC5E91" w14:textId="38785570" w:rsidR="00372C4A" w:rsidDel="006C39E2" w:rsidRDefault="00372C4A" w:rsidP="00A42E8D">
      <w:pPr>
        <w:pStyle w:val="ListParagraph"/>
        <w:numPr>
          <w:ilvl w:val="0"/>
          <w:numId w:val="26"/>
        </w:numPr>
        <w:rPr>
          <w:del w:id="3940" w:author="Bryan Harter" w:date="2017-05-13T17:24:00Z"/>
        </w:rPr>
      </w:pPr>
      <w:del w:id="3941" w:author="Bryan Harter" w:date="2017-05-13T17:24:00Z">
        <w:r w:rsidDel="006C39E2">
          <w:rPr>
            <w:rFonts w:ascii="Monaco" w:hAnsi="Monaco"/>
            <w:b/>
            <w:color w:val="FF0000"/>
            <w:sz w:val="22"/>
            <w:szCs w:val="22"/>
          </w:rPr>
          <w:delText>/</w:delText>
        </w:r>
      </w:del>
      <w:ins w:id="3942" w:author="Kevin McGouldrick" w:date="2015-11-18T16:24:00Z">
        <w:del w:id="3943" w:author="Bryan Harter" w:date="2017-05-13T17:24:00Z">
          <w:r w:rsidR="00944E8E" w:rsidDel="006C39E2">
            <w:rPr>
              <w:rFonts w:ascii="Monaco" w:hAnsi="Monaco"/>
              <w:b/>
              <w:color w:val="FF0000"/>
              <w:sz w:val="22"/>
              <w:szCs w:val="22"/>
            </w:rPr>
            <w:delText>showplot</w:delText>
          </w:r>
        </w:del>
      </w:ins>
      <w:del w:id="3944" w:author="Bryan Harter" w:date="2017-05-13T17:24:00Z">
        <w:r w:rsidRPr="00372C4A" w:rsidDel="006C39E2">
          <w:delText>:</w:delText>
        </w:r>
        <w:r w:rsidDel="006C39E2">
          <w:delText xml:space="preserve"> Upon startup, display a crude trace of the given field (or spacecraft altitude if no field is supplied) as a function of time.</w:delText>
        </w:r>
        <w:bookmarkStart w:id="3945" w:name="_Toc482474535"/>
        <w:bookmarkStart w:id="3946" w:name="_Toc482475020"/>
        <w:bookmarkEnd w:id="3945"/>
        <w:bookmarkEnd w:id="3946"/>
      </w:del>
    </w:p>
    <w:p w14:paraId="67C26253" w14:textId="0BC34F87" w:rsidR="00D62619" w:rsidDel="006C39E2" w:rsidRDefault="00A42E8D" w:rsidP="00A42E8D">
      <w:pPr>
        <w:pStyle w:val="ListParagraph"/>
        <w:numPr>
          <w:ilvl w:val="0"/>
          <w:numId w:val="26"/>
        </w:numPr>
        <w:rPr>
          <w:del w:id="3947" w:author="Bryan Harter" w:date="2017-05-13T17:24:00Z"/>
        </w:rPr>
      </w:pPr>
      <w:del w:id="3948" w:author="Bryan Harter" w:date="2017-05-13T17:24:00Z">
        <w:r w:rsidRPr="00A42E8D" w:rsidDel="006C39E2">
          <w:rPr>
            <w:rFonts w:ascii="Monaco" w:hAnsi="Monaco"/>
            <w:b/>
            <w:color w:val="FF0000"/>
            <w:sz w:val="22"/>
            <w:szCs w:val="22"/>
          </w:rPr>
          <w:delText>/direct</w:delText>
        </w:r>
        <w:r w:rsidDel="006C39E2">
          <w:delText>: Generate visualization in direct graphics; but with no interactive capabilities.</w:delText>
        </w:r>
        <w:bookmarkStart w:id="3949" w:name="_Toc482474536"/>
        <w:bookmarkStart w:id="3950" w:name="_Toc482475021"/>
        <w:bookmarkEnd w:id="3949"/>
        <w:bookmarkEnd w:id="3950"/>
      </w:del>
    </w:p>
    <w:p w14:paraId="360DAFAF" w14:textId="61BB2CEA" w:rsidR="00A06811" w:rsidRPr="00A82352" w:rsidDel="006C39E2" w:rsidRDefault="00A06811" w:rsidP="00A06811">
      <w:pPr>
        <w:pStyle w:val="ListParagraph"/>
        <w:numPr>
          <w:ilvl w:val="0"/>
          <w:numId w:val="26"/>
        </w:numPr>
        <w:rPr>
          <w:del w:id="3951" w:author="Bryan Harter" w:date="2017-05-13T17:24:00Z"/>
        </w:rPr>
      </w:pPr>
      <w:del w:id="3952" w:author="Bryan Harter" w:date="2017-05-13T17:24:00Z">
        <w:r w:rsidRPr="00026874" w:rsidDel="006C39E2">
          <w:rPr>
            <w:rFonts w:ascii="Monaco" w:hAnsi="Monaco"/>
            <w:b/>
            <w:color w:val="FF0000"/>
            <w:sz w:val="22"/>
            <w:szCs w:val="22"/>
          </w:rPr>
          <w:delText>basemap:</w:delText>
        </w:r>
        <w:r w:rsidRPr="00A82352" w:rsidDel="006C39E2">
          <w:rPr>
            <w:color w:val="FF0000"/>
          </w:rPr>
          <w:delText xml:space="preserve"> </w:delText>
        </w:r>
        <w:r w:rsidRPr="00A82352" w:rsidDel="006C39E2">
          <w:delText>The name of the base</w:delText>
        </w:r>
        <w:r w:rsidR="00397C41" w:rsidDel="006C39E2">
          <w:delText xml:space="preserve"> </w:delText>
        </w:r>
        <w:r w:rsidRPr="00A82352" w:rsidDel="006C39E2">
          <w:delText>map to display upon which the spacecraft data will be overplotted.  If not included, a basic lat/lon grid is used as the backdrop.  Choices include:</w:delText>
        </w:r>
        <w:bookmarkStart w:id="3953" w:name="_Toc482474537"/>
        <w:bookmarkStart w:id="3954" w:name="_Toc482475022"/>
        <w:bookmarkEnd w:id="3953"/>
        <w:bookmarkEnd w:id="3954"/>
      </w:del>
    </w:p>
    <w:p w14:paraId="461995A1" w14:textId="5972111B" w:rsidR="00A06811" w:rsidRPr="00A82352" w:rsidDel="006C39E2" w:rsidRDefault="00A06811" w:rsidP="00A06811">
      <w:pPr>
        <w:pStyle w:val="ListParagraph"/>
        <w:numPr>
          <w:ilvl w:val="1"/>
          <w:numId w:val="26"/>
        </w:numPr>
        <w:rPr>
          <w:del w:id="3955" w:author="Bryan Harter" w:date="2017-05-13T17:24:00Z"/>
        </w:rPr>
      </w:pPr>
      <w:del w:id="3956" w:author="Bryan Harter" w:date="2017-05-13T17:24:00Z">
        <w:r w:rsidRPr="00A82352" w:rsidDel="006C39E2">
          <w:delText>'MDIM': The Mars Digital Image Model.</w:delText>
        </w:r>
        <w:bookmarkStart w:id="3957" w:name="_Toc482474538"/>
        <w:bookmarkStart w:id="3958" w:name="_Toc482475023"/>
        <w:bookmarkEnd w:id="3957"/>
        <w:bookmarkEnd w:id="3958"/>
      </w:del>
    </w:p>
    <w:p w14:paraId="5E8E1F26" w14:textId="08070DDB" w:rsidR="00A06811" w:rsidRPr="00A82352" w:rsidDel="006C39E2" w:rsidRDefault="00A06811" w:rsidP="00A06811">
      <w:pPr>
        <w:pStyle w:val="ListParagraph"/>
        <w:numPr>
          <w:ilvl w:val="1"/>
          <w:numId w:val="26"/>
        </w:numPr>
        <w:rPr>
          <w:del w:id="3959" w:author="Bryan Harter" w:date="2017-05-13T17:24:00Z"/>
        </w:rPr>
      </w:pPr>
      <w:del w:id="3960" w:author="Bryan Harter" w:date="2017-05-13T17:24:00Z">
        <w:r w:rsidRPr="00A82352" w:rsidDel="006C39E2">
          <w:delText>'MOLA': Mars Topography in color.</w:delText>
        </w:r>
        <w:bookmarkStart w:id="3961" w:name="_Toc482474539"/>
        <w:bookmarkStart w:id="3962" w:name="_Toc482475024"/>
        <w:bookmarkEnd w:id="3961"/>
        <w:bookmarkEnd w:id="3962"/>
      </w:del>
    </w:p>
    <w:p w14:paraId="0D4DD098" w14:textId="11AB4442" w:rsidR="00A06811" w:rsidRPr="00A82352" w:rsidDel="006C39E2" w:rsidRDefault="00A06811" w:rsidP="00A06811">
      <w:pPr>
        <w:pStyle w:val="ListParagraph"/>
        <w:numPr>
          <w:ilvl w:val="1"/>
          <w:numId w:val="26"/>
        </w:numPr>
        <w:rPr>
          <w:del w:id="3963" w:author="Bryan Harter" w:date="2017-05-13T17:24:00Z"/>
        </w:rPr>
      </w:pPr>
      <w:del w:id="3964" w:author="Bryan Harter" w:date="2017-05-13T17:24:00Z">
        <w:r w:rsidRPr="00A82352" w:rsidDel="006C39E2">
          <w:delText>'MOLA_BW': Mars topography in black and white.</w:delText>
        </w:r>
        <w:bookmarkStart w:id="3965" w:name="_Toc482474540"/>
        <w:bookmarkStart w:id="3966" w:name="_Toc482475025"/>
        <w:bookmarkEnd w:id="3965"/>
        <w:bookmarkEnd w:id="3966"/>
      </w:del>
    </w:p>
    <w:p w14:paraId="7D481E3F" w14:textId="72664634" w:rsidR="00A06811" w:rsidRPr="00A82352" w:rsidDel="006C39E2" w:rsidRDefault="00A06811" w:rsidP="00A06811">
      <w:pPr>
        <w:pStyle w:val="ListParagraph"/>
        <w:numPr>
          <w:ilvl w:val="1"/>
          <w:numId w:val="26"/>
        </w:numPr>
        <w:rPr>
          <w:del w:id="3967" w:author="Bryan Harter" w:date="2017-05-13T17:24:00Z"/>
        </w:rPr>
      </w:pPr>
      <w:del w:id="3968" w:author="Bryan Harter" w:date="2017-05-13T17:24:00Z">
        <w:r w:rsidRPr="00A82352" w:rsidDel="006C39E2">
          <w:delText>'MAG':  Mars crustal magnetism.</w:delText>
        </w:r>
        <w:bookmarkStart w:id="3969" w:name="_Toc482474541"/>
        <w:bookmarkStart w:id="3970" w:name="_Toc482475026"/>
        <w:bookmarkEnd w:id="3969"/>
        <w:bookmarkEnd w:id="3970"/>
      </w:del>
    </w:p>
    <w:p w14:paraId="52BD5E95" w14:textId="16257A9C" w:rsidR="00A06811" w:rsidRPr="00A82352" w:rsidDel="006C39E2" w:rsidRDefault="00397C41" w:rsidP="00A06811">
      <w:pPr>
        <w:pStyle w:val="ListParagraph"/>
        <w:numPr>
          <w:ilvl w:val="1"/>
          <w:numId w:val="26"/>
        </w:numPr>
        <w:rPr>
          <w:del w:id="3971" w:author="Bryan Harter" w:date="2017-05-13T17:24:00Z"/>
        </w:rPr>
      </w:pPr>
      <w:del w:id="3972" w:author="Bryan Harter" w:date="2017-05-13T17:24:00Z">
        <w:r w:rsidDel="006C39E2">
          <w:delText>'DUST': IUVS Apoap</w:delText>
        </w:r>
        <w:r w:rsidR="00A06811" w:rsidRPr="00A82352" w:rsidDel="006C39E2">
          <w:delText>se Dust index image.</w:delText>
        </w:r>
        <w:bookmarkStart w:id="3973" w:name="_Toc482474542"/>
        <w:bookmarkStart w:id="3974" w:name="_Toc482475027"/>
        <w:bookmarkEnd w:id="3973"/>
        <w:bookmarkEnd w:id="3974"/>
      </w:del>
    </w:p>
    <w:p w14:paraId="45E2522B" w14:textId="66B8B092" w:rsidR="00A06811" w:rsidRPr="00A82352" w:rsidDel="006C39E2" w:rsidRDefault="00397C41" w:rsidP="00A06811">
      <w:pPr>
        <w:pStyle w:val="ListParagraph"/>
        <w:numPr>
          <w:ilvl w:val="1"/>
          <w:numId w:val="26"/>
        </w:numPr>
        <w:rPr>
          <w:del w:id="3975" w:author="Bryan Harter" w:date="2017-05-13T17:24:00Z"/>
        </w:rPr>
      </w:pPr>
      <w:del w:id="3976" w:author="Bryan Harter" w:date="2017-05-13T17:24:00Z">
        <w:r w:rsidDel="006C39E2">
          <w:delText>'OZONE': IUVS Apoap</w:delText>
        </w:r>
        <w:r w:rsidR="00A06811" w:rsidRPr="00A82352" w:rsidDel="006C39E2">
          <w:delText>se Ozone index image.</w:delText>
        </w:r>
        <w:bookmarkStart w:id="3977" w:name="_Toc482474543"/>
        <w:bookmarkStart w:id="3978" w:name="_Toc482475028"/>
        <w:bookmarkEnd w:id="3977"/>
        <w:bookmarkEnd w:id="3978"/>
      </w:del>
    </w:p>
    <w:p w14:paraId="167725DF" w14:textId="1553E14F" w:rsidR="00A06811" w:rsidRPr="00A82352" w:rsidDel="006C39E2" w:rsidRDefault="00397C41" w:rsidP="00A06811">
      <w:pPr>
        <w:pStyle w:val="ListParagraph"/>
        <w:numPr>
          <w:ilvl w:val="1"/>
          <w:numId w:val="26"/>
        </w:numPr>
        <w:rPr>
          <w:del w:id="3979" w:author="Bryan Harter" w:date="2017-05-13T17:24:00Z"/>
        </w:rPr>
      </w:pPr>
      <w:del w:id="3980" w:author="Bryan Harter" w:date="2017-05-13T17:24:00Z">
        <w:r w:rsidDel="006C39E2">
          <w:delText>'RAD_H': IUVS Apoap</w:delText>
        </w:r>
        <w:r w:rsidR="00A06811" w:rsidRPr="00A82352" w:rsidDel="006C39E2">
          <w:delText>se H Radiance image.</w:delText>
        </w:r>
        <w:bookmarkStart w:id="3981" w:name="_Toc482474544"/>
        <w:bookmarkStart w:id="3982" w:name="_Toc482475029"/>
        <w:bookmarkEnd w:id="3981"/>
        <w:bookmarkEnd w:id="3982"/>
      </w:del>
    </w:p>
    <w:p w14:paraId="73F4A537" w14:textId="21C5E2C8" w:rsidR="00A06811" w:rsidRPr="00A82352" w:rsidDel="006C39E2" w:rsidRDefault="00397C41" w:rsidP="00A06811">
      <w:pPr>
        <w:pStyle w:val="ListParagraph"/>
        <w:numPr>
          <w:ilvl w:val="1"/>
          <w:numId w:val="26"/>
        </w:numPr>
        <w:rPr>
          <w:del w:id="3983" w:author="Bryan Harter" w:date="2017-05-13T17:24:00Z"/>
        </w:rPr>
      </w:pPr>
      <w:del w:id="3984" w:author="Bryan Harter" w:date="2017-05-13T17:24:00Z">
        <w:r w:rsidDel="006C39E2">
          <w:delText>'RAD_O': IUVS Apoap</w:delText>
        </w:r>
        <w:r w:rsidR="00A06811" w:rsidRPr="00A82352" w:rsidDel="006C39E2">
          <w:delText>se O Radiance image.</w:delText>
        </w:r>
        <w:bookmarkStart w:id="3985" w:name="_Toc482474545"/>
        <w:bookmarkStart w:id="3986" w:name="_Toc482475030"/>
        <w:bookmarkEnd w:id="3985"/>
        <w:bookmarkEnd w:id="3986"/>
      </w:del>
    </w:p>
    <w:p w14:paraId="0B731A95" w14:textId="0BD0FB51" w:rsidR="00A06811" w:rsidRPr="00A82352" w:rsidDel="006C39E2" w:rsidRDefault="00397C41" w:rsidP="00A06811">
      <w:pPr>
        <w:pStyle w:val="ListParagraph"/>
        <w:numPr>
          <w:ilvl w:val="1"/>
          <w:numId w:val="26"/>
        </w:numPr>
        <w:rPr>
          <w:del w:id="3987" w:author="Bryan Harter" w:date="2017-05-13T17:24:00Z"/>
        </w:rPr>
      </w:pPr>
      <w:del w:id="3988" w:author="Bryan Harter" w:date="2017-05-13T17:24:00Z">
        <w:r w:rsidDel="006C39E2">
          <w:delText>'RAD_CO': IUVS Apoap</w:delText>
        </w:r>
        <w:r w:rsidR="00A06811" w:rsidRPr="00A82352" w:rsidDel="006C39E2">
          <w:delText>se CO Radiance image.</w:delText>
        </w:r>
        <w:bookmarkStart w:id="3989" w:name="_Toc482474546"/>
        <w:bookmarkStart w:id="3990" w:name="_Toc482475031"/>
        <w:bookmarkEnd w:id="3989"/>
        <w:bookmarkEnd w:id="3990"/>
      </w:del>
    </w:p>
    <w:p w14:paraId="59CF734F" w14:textId="792C3746" w:rsidR="00A06811" w:rsidRPr="00A82352" w:rsidDel="006C39E2" w:rsidRDefault="00397C41" w:rsidP="00A06811">
      <w:pPr>
        <w:pStyle w:val="ListParagraph"/>
        <w:numPr>
          <w:ilvl w:val="1"/>
          <w:numId w:val="26"/>
        </w:numPr>
        <w:rPr>
          <w:del w:id="3991" w:author="Bryan Harter" w:date="2017-05-13T17:24:00Z"/>
        </w:rPr>
      </w:pPr>
      <w:del w:id="3992" w:author="Bryan Harter" w:date="2017-05-13T17:24:00Z">
        <w:r w:rsidDel="006C39E2">
          <w:delText>'RAD_NO': IUVS Apoap</w:delText>
        </w:r>
        <w:r w:rsidR="00A06811" w:rsidRPr="00A82352" w:rsidDel="006C39E2">
          <w:delText>se NO Radiance image.</w:delText>
        </w:r>
        <w:bookmarkStart w:id="3993" w:name="_Toc482474547"/>
        <w:bookmarkStart w:id="3994" w:name="_Toc482475032"/>
        <w:bookmarkEnd w:id="3993"/>
        <w:bookmarkEnd w:id="3994"/>
      </w:del>
    </w:p>
    <w:p w14:paraId="06878BD9" w14:textId="07553141" w:rsidR="00A06811" w:rsidDel="006C39E2" w:rsidRDefault="003B3D5F" w:rsidP="00A06811">
      <w:pPr>
        <w:pStyle w:val="ListParagraph"/>
        <w:numPr>
          <w:ilvl w:val="1"/>
          <w:numId w:val="26"/>
        </w:numPr>
        <w:rPr>
          <w:del w:id="3995" w:author="Bryan Harter" w:date="2017-05-13T17:24:00Z"/>
        </w:rPr>
      </w:pPr>
      <w:del w:id="3996" w:author="Bryan Harter" w:date="2017-05-13T17:24:00Z">
        <w:r w:rsidDel="006C39E2">
          <w:delText>'USER': User defin</w:delText>
        </w:r>
        <w:r w:rsidR="00A06811" w:rsidRPr="00A82352" w:rsidDel="006C39E2">
          <w:delText>ed base</w:delText>
        </w:r>
        <w:r w:rsidR="00397C41" w:rsidDel="006C39E2">
          <w:delText xml:space="preserve"> </w:delText>
        </w:r>
        <w:r w:rsidR="00A06811" w:rsidRPr="00A82352" w:rsidDel="006C39E2">
          <w:delText xml:space="preserve">map. </w:delText>
        </w:r>
        <w:r w:rsidR="00397C41" w:rsidDel="006C39E2">
          <w:delText xml:space="preserve"> </w:delText>
        </w:r>
        <w:r w:rsidR="00A06811" w:rsidRPr="00A82352" w:rsidDel="006C39E2">
          <w:delText>Will open a file dialog window.</w:delText>
        </w:r>
        <w:bookmarkStart w:id="3997" w:name="_Toc482474548"/>
        <w:bookmarkStart w:id="3998" w:name="_Toc482475033"/>
        <w:bookmarkEnd w:id="3997"/>
        <w:bookmarkEnd w:id="3998"/>
      </w:del>
    </w:p>
    <w:p w14:paraId="2A2DCA99" w14:textId="6491E024" w:rsidR="00D02CF3" w:rsidRPr="00D02CF3" w:rsidDel="006C39E2" w:rsidRDefault="00D02CF3" w:rsidP="00D02CF3">
      <w:pPr>
        <w:pStyle w:val="ListParagraph"/>
        <w:ind w:left="1447"/>
        <w:rPr>
          <w:del w:id="3999" w:author="Bryan Harter" w:date="2017-05-13T17:24:00Z"/>
          <w:i/>
        </w:rPr>
      </w:pPr>
      <w:del w:id="4000" w:author="Bryan Harter" w:date="2017-05-13T17:24:00Z">
        <w:r w:rsidRPr="00D02CF3" w:rsidDel="006C39E2">
          <w:rPr>
            <w:i/>
          </w:rPr>
          <w:delText>N.B., for V</w:delText>
        </w:r>
      </w:del>
      <w:ins w:id="4001" w:author="Kevin McGouldrick" w:date="2015-11-17T13:51:00Z">
        <w:del w:id="4002" w:author="Bryan Harter" w:date="2017-05-13T17:24:00Z">
          <w:r w:rsidR="00B67EB3" w:rsidDel="006C39E2">
            <w:rPr>
              <w:i/>
            </w:rPr>
            <w:delText>201</w:delText>
          </w:r>
        </w:del>
      </w:ins>
      <w:ins w:id="4003" w:author="Kevin McGouldrick" w:date="2016-02-05T10:58:00Z">
        <w:del w:id="4004" w:author="Bryan Harter" w:date="2017-05-13T17:24:00Z">
          <w:r w:rsidR="00193D37" w:rsidDel="006C39E2">
            <w:rPr>
              <w:i/>
            </w:rPr>
            <w:delText>6</w:delText>
          </w:r>
        </w:del>
      </w:ins>
      <w:ins w:id="4005" w:author="Kevin McGouldrick" w:date="2015-11-17T13:51:00Z">
        <w:del w:id="4006" w:author="Bryan Harter" w:date="2017-05-13T17:24:00Z">
          <w:r w:rsidR="00193D37" w:rsidDel="006C39E2">
            <w:rPr>
              <w:i/>
            </w:rPr>
            <w:delText>0204</w:delText>
          </w:r>
        </w:del>
      </w:ins>
      <w:del w:id="4007" w:author="Bryan Harter" w:date="2017-05-13T17:24:00Z">
        <w:r w:rsidRPr="00D02CF3" w:rsidDel="006C39E2">
          <w:rPr>
            <w:i/>
          </w:rPr>
          <w:delText>, due to unavailability</w:delText>
        </w:r>
      </w:del>
      <w:ins w:id="4008" w:author="Kevin McGouldrick" w:date="2015-11-17T13:51:00Z">
        <w:del w:id="4009" w:author="Bryan Harter" w:date="2017-05-13T17:24:00Z">
          <w:r w:rsidR="00B67EB3" w:rsidDel="006C39E2">
            <w:rPr>
              <w:i/>
            </w:rPr>
            <w:delText xml:space="preserve"> of relevant data</w:delText>
          </w:r>
        </w:del>
      </w:ins>
      <w:del w:id="4010" w:author="Bryan Harter" w:date="2017-05-13T17:24:00Z">
        <w:r w:rsidRPr="00D02CF3" w:rsidDel="006C39E2">
          <w:rPr>
            <w:i/>
          </w:rPr>
          <w:delText>, the IUVS apoapse maps are not stable.</w:delText>
        </w:r>
        <w:bookmarkStart w:id="4011" w:name="_Toc482474549"/>
        <w:bookmarkStart w:id="4012" w:name="_Toc482475034"/>
        <w:bookmarkEnd w:id="4011"/>
        <w:bookmarkEnd w:id="4012"/>
      </w:del>
    </w:p>
    <w:p w14:paraId="241C7137" w14:textId="59D841D8" w:rsidR="00A06588" w:rsidDel="006C39E2" w:rsidRDefault="00A06588" w:rsidP="00A06588">
      <w:pPr>
        <w:pStyle w:val="ListParagraph"/>
        <w:numPr>
          <w:ilvl w:val="0"/>
          <w:numId w:val="26"/>
        </w:numPr>
        <w:rPr>
          <w:del w:id="4013" w:author="Bryan Harter" w:date="2017-05-13T17:24:00Z"/>
        </w:rPr>
      </w:pPr>
      <w:del w:id="4014" w:author="Bryan Harter" w:date="2017-05-13T17:24:00Z">
        <w:r w:rsidRPr="00A06588" w:rsidDel="006C39E2">
          <w:rPr>
            <w:rFonts w:ascii="Monaco" w:hAnsi="Monaco"/>
            <w:b/>
            <w:color w:val="FF0000"/>
            <w:sz w:val="22"/>
            <w:szCs w:val="22"/>
          </w:rPr>
          <w:delText>color_table</w:delText>
        </w:r>
        <w:r w:rsidDel="006C39E2">
          <w:delText>: Allows the user to provide color table information.  If a single integer, the IDL color table with that index is loaded (e.g., 1 for</w:delText>
        </w:r>
        <w:r w:rsidRPr="00A82352" w:rsidDel="006C39E2">
          <w:delText xml:space="preserve"> </w:delText>
        </w:r>
        <w:r w:rsidDel="006C39E2">
          <w:delText>‘</w:delText>
        </w:r>
        <w:r w:rsidRPr="00A82352" w:rsidDel="006C39E2">
          <w:delText>Blue/White</w:delText>
        </w:r>
        <w:r w:rsidDel="006C39E2">
          <w:delText>’).</w:delText>
        </w:r>
        <w:bookmarkStart w:id="4015" w:name="_Toc482474550"/>
        <w:bookmarkStart w:id="4016" w:name="_Toc482475035"/>
        <w:bookmarkEnd w:id="4015"/>
        <w:bookmarkEnd w:id="4016"/>
      </w:del>
    </w:p>
    <w:p w14:paraId="3C0E467A" w14:textId="26403A97" w:rsidR="006265D3" w:rsidDel="006C39E2" w:rsidRDefault="006265D3" w:rsidP="006265D3">
      <w:pPr>
        <w:pStyle w:val="ListParagraph"/>
        <w:numPr>
          <w:ilvl w:val="0"/>
          <w:numId w:val="26"/>
        </w:numPr>
        <w:rPr>
          <w:del w:id="4017" w:author="Bryan Harter" w:date="2017-05-13T17:24:00Z"/>
        </w:rPr>
      </w:pPr>
      <w:del w:id="4018" w:author="Bryan Harter" w:date="2017-05-13T17:24:00Z">
        <w:r w:rsidDel="006C39E2">
          <w:rPr>
            <w:rFonts w:ascii="Monaco" w:hAnsi="Monaco"/>
            <w:b/>
            <w:color w:val="FF0000"/>
            <w:sz w:val="22"/>
            <w:szCs w:val="22"/>
          </w:rPr>
          <w:delText>bg</w:delText>
        </w:r>
        <w:r w:rsidRPr="00A06588" w:rsidDel="006C39E2">
          <w:rPr>
            <w:rFonts w:ascii="Monaco" w:hAnsi="Monaco"/>
            <w:b/>
            <w:color w:val="FF0000"/>
            <w:sz w:val="22"/>
            <w:szCs w:val="22"/>
          </w:rPr>
          <w:delText>color</w:delText>
        </w:r>
        <w:r w:rsidDel="006C39E2">
          <w:delText>: Allows the user to define the background color of “space” in the widget window.  If a single byte value (i.e., between 0 and 255) is provided, then a gray between black (0) and white (255) is assigned.  If a three-element byte array is provided, it is interpreted as an RGB vector.</w:delText>
        </w:r>
        <w:bookmarkStart w:id="4019" w:name="_Toc482474551"/>
        <w:bookmarkStart w:id="4020" w:name="_Toc482475036"/>
        <w:bookmarkEnd w:id="4019"/>
        <w:bookmarkEnd w:id="4020"/>
      </w:del>
    </w:p>
    <w:p w14:paraId="7915027F" w14:textId="7274B60B" w:rsidR="00A06811" w:rsidDel="006C39E2" w:rsidRDefault="005432E9" w:rsidP="005432E9">
      <w:pPr>
        <w:pStyle w:val="ListParagraph"/>
        <w:numPr>
          <w:ilvl w:val="0"/>
          <w:numId w:val="26"/>
        </w:numPr>
        <w:rPr>
          <w:del w:id="4021" w:author="Bryan Harter" w:date="2017-05-13T17:24:00Z"/>
        </w:rPr>
      </w:pPr>
      <w:del w:id="4022" w:author="Bryan Harter" w:date="2017-05-13T17:24:00Z">
        <w:r w:rsidRPr="005432E9" w:rsidDel="006C39E2">
          <w:rPr>
            <w:rFonts w:ascii="Monaco" w:hAnsi="Monaco"/>
            <w:b/>
            <w:color w:val="FF0000"/>
            <w:sz w:val="22"/>
            <w:szCs w:val="22"/>
          </w:rPr>
          <w:delText>ambient</w:delText>
        </w:r>
        <w:r w:rsidDel="006C39E2">
          <w:delText>: Define the intensity of the flashlight that mimics sunlight.  Be aware, a setting of 0.0 does NOT create a crisp terminator.</w:delText>
        </w:r>
        <w:bookmarkStart w:id="4023" w:name="_Toc482474552"/>
        <w:bookmarkStart w:id="4024" w:name="_Toc482475037"/>
        <w:bookmarkEnd w:id="4023"/>
        <w:bookmarkEnd w:id="4024"/>
      </w:del>
    </w:p>
    <w:p w14:paraId="4F68A3AA" w14:textId="4E89BBBB" w:rsidR="00F67E30" w:rsidDel="006C39E2" w:rsidRDefault="00F67E30" w:rsidP="005432E9">
      <w:pPr>
        <w:pStyle w:val="ListParagraph"/>
        <w:numPr>
          <w:ilvl w:val="0"/>
          <w:numId w:val="26"/>
        </w:numPr>
        <w:rPr>
          <w:del w:id="4025" w:author="Bryan Harter" w:date="2017-05-13T17:24:00Z"/>
        </w:rPr>
      </w:pPr>
      <w:del w:id="4026" w:author="Bryan Harter" w:date="2017-05-13T17:24:00Z">
        <w:r w:rsidDel="006C39E2">
          <w:rPr>
            <w:rFonts w:ascii="Monaco" w:hAnsi="Monaco"/>
            <w:b/>
            <w:color w:val="FF0000"/>
            <w:sz w:val="22"/>
            <w:szCs w:val="22"/>
          </w:rPr>
          <w:delText>initialview</w:delText>
        </w:r>
        <w:r w:rsidRPr="00F67E30" w:rsidDel="006C39E2">
          <w:delText>:</w:delText>
        </w:r>
        <w:r w:rsidDel="006C39E2">
          <w:delText xml:space="preserve"> Define the initial view of the planet.  If a 3-element vector is provided, it is read as [latitude, longitude, radius in km from center].  If a 5-element vector is provided, it is interpreted as [latitude, longitude, radius in km from center, X-coordinate offset in km, Y-coordinate offset in km].  Any other inputs are ignored, after a warning is printed to the </w:delText>
        </w:r>
        <w:r w:rsidR="00C87396" w:rsidDel="006C39E2">
          <w:delText>screen.</w:delText>
        </w:r>
        <w:bookmarkStart w:id="4027" w:name="_Toc482474553"/>
        <w:bookmarkStart w:id="4028" w:name="_Toc482475038"/>
        <w:bookmarkEnd w:id="4027"/>
        <w:bookmarkEnd w:id="4028"/>
      </w:del>
    </w:p>
    <w:p w14:paraId="7A4F36A3" w14:textId="69616750" w:rsidR="00A42E8D" w:rsidDel="006C39E2" w:rsidRDefault="00A42E8D" w:rsidP="00A42E8D">
      <w:pPr>
        <w:pStyle w:val="ListParagraph"/>
        <w:numPr>
          <w:ilvl w:val="0"/>
          <w:numId w:val="26"/>
        </w:numPr>
        <w:rPr>
          <w:del w:id="4029" w:author="Bryan Harter" w:date="2017-05-13T17:24:00Z"/>
        </w:rPr>
      </w:pPr>
      <w:del w:id="4030" w:author="Bryan Harter" w:date="2017-05-13T17:24:00Z">
        <w:r w:rsidRPr="00A42E8D" w:rsidDel="006C39E2">
          <w:rPr>
            <w:rFonts w:ascii="Monaco" w:hAnsi="Monaco"/>
            <w:b/>
            <w:color w:val="FF0000"/>
            <w:sz w:val="22"/>
            <w:szCs w:val="22"/>
          </w:rPr>
          <w:delText>scale_factor</w:delText>
        </w:r>
        <w:r w:rsidDel="006C39E2">
          <w:delText xml:space="preserve">: Scale down the size of the widget window for smaller screens.  </w:delText>
        </w:r>
        <w:bookmarkStart w:id="4031" w:name="_Toc482474554"/>
        <w:bookmarkStart w:id="4032" w:name="_Toc482475039"/>
        <w:bookmarkEnd w:id="4031"/>
        <w:bookmarkEnd w:id="4032"/>
      </w:del>
    </w:p>
    <w:p w14:paraId="258EB3A2" w14:textId="1501B467" w:rsidR="00A42E8D" w:rsidRPr="004F0A47" w:rsidDel="006C39E2" w:rsidRDefault="00A42E8D" w:rsidP="005432E9">
      <w:pPr>
        <w:pStyle w:val="ListParagraph"/>
        <w:numPr>
          <w:ilvl w:val="0"/>
          <w:numId w:val="26"/>
        </w:numPr>
        <w:rPr>
          <w:del w:id="4033" w:author="Bryan Harter" w:date="2017-05-13T17:24:00Z"/>
        </w:rPr>
      </w:pPr>
      <w:del w:id="4034" w:author="Bryan Harter" w:date="2017-05-13T17:24:00Z">
        <w:r w:rsidRPr="00A42E8D" w:rsidDel="006C39E2">
          <w:rPr>
            <w:rFonts w:ascii="Monaco" w:hAnsi="Monaco"/>
            <w:b/>
            <w:color w:val="FF0000"/>
            <w:sz w:val="22"/>
            <w:szCs w:val="22"/>
          </w:rPr>
          <w:delText>spacecraft_scale</w:delText>
        </w:r>
        <w:r w:rsidDel="006C39E2">
          <w:delText>: Change the scale size of the displayed MAVEn spacecraft icon.  The default value is 0.03.</w:delText>
        </w:r>
        <w:bookmarkStart w:id="4035" w:name="_Toc482474555"/>
        <w:bookmarkStart w:id="4036" w:name="_Toc482475040"/>
        <w:bookmarkEnd w:id="4035"/>
        <w:bookmarkEnd w:id="4036"/>
      </w:del>
    </w:p>
    <w:p w14:paraId="6CA32F7C" w14:textId="392625BE" w:rsidR="008F6294" w:rsidDel="006C39E2" w:rsidRDefault="008F6294" w:rsidP="008F6294">
      <w:pPr>
        <w:pStyle w:val="ListParagraph"/>
        <w:numPr>
          <w:ilvl w:val="0"/>
          <w:numId w:val="26"/>
        </w:numPr>
        <w:rPr>
          <w:del w:id="4037" w:author="Bryan Harter" w:date="2017-05-13T17:24:00Z"/>
        </w:rPr>
      </w:pPr>
      <w:del w:id="4038" w:author="Bryan Harter" w:date="2017-05-13T17:24:00Z">
        <w:r w:rsidRPr="00C81E1E" w:rsidDel="006C39E2">
          <w:rPr>
            <w:rFonts w:ascii="Monaco" w:hAnsi="Monaco"/>
            <w:b/>
            <w:color w:val="FF0000"/>
            <w:sz w:val="22"/>
            <w:szCs w:val="22"/>
          </w:rPr>
          <w:delText>/list</w:delText>
        </w:r>
        <w:r w:rsidRPr="00A954D6" w:rsidDel="006C39E2">
          <w:rPr>
            <w:color w:val="000000" w:themeColor="text1"/>
          </w:rPr>
          <w:delText xml:space="preserve">: </w:delText>
        </w:r>
        <w:r w:rsidDel="006C39E2">
          <w:delText>Display an ordered list of all parameters present in the data structure.  The items are listed by index, and by instrument followed by name.  N.B., No data will be plotted if this keyword is provided; all plotting keywords will be ignored.</w:delText>
        </w:r>
        <w:bookmarkStart w:id="4039" w:name="_Toc482474556"/>
        <w:bookmarkStart w:id="4040" w:name="_Toc482475041"/>
        <w:bookmarkEnd w:id="4039"/>
        <w:bookmarkEnd w:id="4040"/>
      </w:del>
    </w:p>
    <w:p w14:paraId="4B619957" w14:textId="61DF5B75" w:rsidR="008F6294" w:rsidDel="006C39E2" w:rsidRDefault="008F6294" w:rsidP="008F6294">
      <w:pPr>
        <w:pStyle w:val="ListParagraph"/>
        <w:numPr>
          <w:ilvl w:val="0"/>
          <w:numId w:val="26"/>
        </w:numPr>
        <w:rPr>
          <w:del w:id="4041" w:author="Bryan Harter" w:date="2017-05-13T17:24:00Z"/>
        </w:rPr>
      </w:pPr>
      <w:del w:id="4042" w:author="Bryan Harter" w:date="2017-05-13T17:24:00Z">
        <w:r w:rsidDel="006C39E2">
          <w:rPr>
            <w:rFonts w:ascii="Monaco" w:hAnsi="Monaco"/>
            <w:b/>
            <w:color w:val="FF0000"/>
            <w:sz w:val="22"/>
            <w:szCs w:val="22"/>
          </w:rPr>
          <w:lastRenderedPageBreak/>
          <w:delText>/range</w:delText>
        </w:r>
        <w:r w:rsidRPr="00AA54F9" w:rsidDel="006C39E2">
          <w:delText>:</w:delText>
        </w:r>
        <w:r w:rsidDel="006C39E2">
          <w:delText xml:space="preserve"> List the beginning and end times (and orbits) of the data contained in the passed </w:delText>
        </w:r>
        <w:r w:rsidR="0001478B" w:rsidRPr="0001478B" w:rsidDel="006C39E2">
          <w:rPr>
            <w:b/>
          </w:rPr>
          <w:delText>in-situ</w:delText>
        </w:r>
        <w:r w:rsidR="0001478B" w:rsidDel="006C39E2">
          <w:delText xml:space="preserve"> </w:delText>
        </w:r>
        <w:r w:rsidDel="006C39E2">
          <w:delText xml:space="preserve">data structure </w:delText>
        </w:r>
        <w:r w:rsidRPr="00AA54F9" w:rsidDel="006C39E2">
          <w:rPr>
            <w:rFonts w:ascii="Monaco" w:hAnsi="Monaco"/>
            <w:color w:val="000000" w:themeColor="text1"/>
            <w:sz w:val="22"/>
            <w:szCs w:val="22"/>
          </w:rPr>
          <w:delText>kp_data</w:delText>
        </w:r>
        <w:r w:rsidDel="006C39E2">
          <w:delText>.  N.B., No data will be plotted if this keyword is provided; all plotting keywords will be ignored</w:delText>
        </w:r>
        <w:r w:rsidR="0001478B" w:rsidDel="006C39E2">
          <w:delText>.</w:delText>
        </w:r>
        <w:r w:rsidR="00DB54D6" w:rsidDel="006C39E2">
          <w:delText xml:space="preserve">  If both insitu and iuvs data structures are provided, this returns the range of the in-situ structure (because that is where the relevant ephemeris are stored).</w:delText>
        </w:r>
        <w:bookmarkStart w:id="4043" w:name="_Toc482474557"/>
        <w:bookmarkStart w:id="4044" w:name="_Toc482475042"/>
        <w:bookmarkEnd w:id="4043"/>
        <w:bookmarkEnd w:id="4044"/>
      </w:del>
    </w:p>
    <w:p w14:paraId="50CAB1BE" w14:textId="1D005A57" w:rsidR="005C20E7" w:rsidRPr="00E55334" w:rsidDel="006C39E2" w:rsidRDefault="005C20E7" w:rsidP="005C20E7">
      <w:pPr>
        <w:pStyle w:val="ListParagraph"/>
        <w:numPr>
          <w:ilvl w:val="0"/>
          <w:numId w:val="26"/>
        </w:numPr>
        <w:rPr>
          <w:del w:id="4045" w:author="Bryan Harter" w:date="2017-05-13T17:24:00Z"/>
        </w:rPr>
      </w:pPr>
      <w:del w:id="4046" w:author="Bryan Harter" w:date="2017-05-13T17:24:00Z">
        <w:r w:rsidRPr="00E55334" w:rsidDel="006C39E2">
          <w:rPr>
            <w:rFonts w:ascii="Monaco" w:hAnsi="Monaco"/>
            <w:b/>
            <w:color w:val="FF0000"/>
            <w:sz w:val="22"/>
            <w:szCs w:val="22"/>
          </w:rPr>
          <w:delText>/debug</w:delText>
        </w:r>
        <w:r w:rsidRPr="00E55334" w:rsidDel="006C39E2">
          <w:delText>: On error, “stop immediately at the offending statement and print the current program stack.”  I.e., a less graceful but more informative exit from the procedure upon the occasion of an error.</w:delText>
        </w:r>
        <w:bookmarkStart w:id="4047" w:name="_Toc482474558"/>
        <w:bookmarkStart w:id="4048" w:name="_Toc482475043"/>
        <w:bookmarkEnd w:id="4047"/>
        <w:bookmarkEnd w:id="4048"/>
      </w:del>
    </w:p>
    <w:p w14:paraId="0EA76670" w14:textId="2EFC8BC9" w:rsidR="005C20E7" w:rsidRPr="005C20E7" w:rsidDel="006C39E2" w:rsidRDefault="005C20E7" w:rsidP="005C20E7">
      <w:pPr>
        <w:pStyle w:val="ListParagraph"/>
        <w:numPr>
          <w:ilvl w:val="0"/>
          <w:numId w:val="26"/>
        </w:numPr>
        <w:rPr>
          <w:del w:id="4049" w:author="Bryan Harter" w:date="2017-05-13T17:24:00Z"/>
        </w:rPr>
      </w:pPr>
      <w:del w:id="4050" w:author="Bryan Harter" w:date="2017-05-13T17:24:00Z">
        <w:r w:rsidRPr="00E55334" w:rsidDel="006C39E2">
          <w:rPr>
            <w:rFonts w:ascii="Monaco" w:hAnsi="Monaco"/>
            <w:b/>
            <w:color w:val="FF0000"/>
            <w:sz w:val="22"/>
            <w:szCs w:val="22"/>
          </w:rPr>
          <w:delText>/help</w:delText>
        </w:r>
        <w:r w:rsidRPr="00E55334" w:rsidDel="006C39E2">
          <w:delText>: Invoke this list.</w:delText>
        </w:r>
        <w:bookmarkStart w:id="4051" w:name="_Toc482474559"/>
        <w:bookmarkStart w:id="4052" w:name="_Toc482475044"/>
        <w:bookmarkEnd w:id="4051"/>
        <w:bookmarkEnd w:id="4052"/>
      </w:del>
    </w:p>
    <w:p w14:paraId="20F1DE3A" w14:textId="0D1379D9" w:rsidR="00E5051C" w:rsidDel="006C39E2" w:rsidRDefault="00C44F28">
      <w:pPr>
        <w:rPr>
          <w:ins w:id="4053" w:author="Kevin McGouldrick" w:date="2015-11-18T16:30:00Z"/>
          <w:del w:id="4054" w:author="Bryan Harter" w:date="2017-05-13T17:24:00Z"/>
          <w:rFonts w:asciiTheme="majorHAnsi" w:eastAsiaTheme="majorEastAsia" w:hAnsiTheme="majorHAnsi" w:cstheme="majorBidi"/>
          <w:b/>
          <w:bCs/>
          <w:color w:val="345A8A" w:themeColor="accent1" w:themeShade="B5"/>
          <w:sz w:val="32"/>
          <w:szCs w:val="32"/>
        </w:rPr>
      </w:pPr>
      <w:bookmarkStart w:id="4055" w:name="_Appendix_(Change_numbering"/>
      <w:bookmarkEnd w:id="4055"/>
      <w:ins w:id="4056" w:author="Kevin McGouldrick" w:date="2015-11-18T16:30:00Z">
        <w:del w:id="4057" w:author="Bryan Harter" w:date="2017-05-13T17:24:00Z">
          <w:r w:rsidDel="006C39E2">
            <w:br w:type="page"/>
          </w:r>
          <w:bookmarkStart w:id="4058" w:name="_mvn_kp_check_version"/>
          <w:bookmarkEnd w:id="4058"/>
        </w:del>
      </w:ins>
    </w:p>
    <w:p w14:paraId="626676DD" w14:textId="2ECEAB1E" w:rsidR="005D08DC" w:rsidRDefault="005C20E7" w:rsidP="007C5912">
      <w:pPr>
        <w:pStyle w:val="Heading1"/>
        <w:numPr>
          <w:ilvl w:val="0"/>
          <w:numId w:val="36"/>
        </w:numPr>
      </w:pPr>
      <w:bookmarkStart w:id="4059" w:name="_Toc482475045"/>
      <w:r>
        <w:lastRenderedPageBreak/>
        <w:t>Appendix</w:t>
      </w:r>
      <w:r w:rsidR="007C5912">
        <w:t>: KP Data Structures in the</w:t>
      </w:r>
      <w:del w:id="4060" w:author="Bryan Harter" w:date="2017-05-13T21:26:00Z">
        <w:r w:rsidR="007C5912" w:rsidDel="008105E4">
          <w:delText xml:space="preserve"> IDL</w:delText>
        </w:r>
      </w:del>
      <w:r w:rsidR="007C5912">
        <w:t xml:space="preserve"> ToolKit</w:t>
      </w:r>
      <w:bookmarkEnd w:id="4059"/>
    </w:p>
    <w:p w14:paraId="4F6D3600" w14:textId="069C5427" w:rsidR="007C5912" w:rsidRDefault="007C5912" w:rsidP="007C5912">
      <w:pPr>
        <w:pStyle w:val="ListParagraph"/>
      </w:pPr>
      <w:r>
        <w:t>The K</w:t>
      </w:r>
      <w:r w:rsidR="006B67E0">
        <w:t xml:space="preserve">ey </w:t>
      </w:r>
      <w:r>
        <w:t>P</w:t>
      </w:r>
      <w:r w:rsidR="006B67E0">
        <w:t>arameter</w:t>
      </w:r>
      <w:r>
        <w:t xml:space="preserve"> data read in by </w:t>
      </w:r>
      <w:r w:rsidRPr="006B67E0">
        <w:rPr>
          <w:rFonts w:ascii="Monaco" w:hAnsi="Monaco"/>
          <w:b/>
          <w:color w:val="007F7F"/>
          <w:sz w:val="22"/>
          <w:szCs w:val="22"/>
        </w:rPr>
        <w:t>mvn_kp_read</w:t>
      </w:r>
      <w:r>
        <w:t xml:space="preserve"> are held with</w:t>
      </w:r>
      <w:r w:rsidR="008B3335">
        <w:t>in</w:t>
      </w:r>
      <w:r>
        <w:t xml:space="preserve"> </w:t>
      </w:r>
      <w:del w:id="4061" w:author="Bryan Harter" w:date="2017-05-13T17:24:00Z">
        <w:r w:rsidDel="006C39E2">
          <w:delText xml:space="preserve">IDL </w:delText>
        </w:r>
      </w:del>
      <w:ins w:id="4062" w:author="Bryan Harter" w:date="2017-05-13T17:24:00Z">
        <w:r w:rsidR="006C39E2">
          <w:t xml:space="preserve">python </w:t>
        </w:r>
      </w:ins>
      <w:r>
        <w:t>as</w:t>
      </w:r>
      <w:ins w:id="4063" w:author="Bryan Harter" w:date="2017-05-13T17:26:00Z">
        <w:r w:rsidR="006C39E2">
          <w:t xml:space="preserve"> a dictionary of instruments, with each dictionary key referring to a </w:t>
        </w:r>
      </w:ins>
      <w:del w:id="4064" w:author="Bryan Harter" w:date="2017-05-13T17:26:00Z">
        <w:r w:rsidDel="006C39E2">
          <w:delText xml:space="preserve"> a </w:delText>
        </w:r>
      </w:del>
      <w:del w:id="4065" w:author="Bryan Harter" w:date="2017-05-13T17:24:00Z">
        <w:r w:rsidDel="006C39E2">
          <w:delText>structure of arrays</w:delText>
        </w:r>
      </w:del>
      <w:ins w:id="4066" w:author="Bryan Harter" w:date="2017-05-13T17:25:00Z">
        <w:r w:rsidR="006C39E2">
          <w:t>“dataframe” object</w:t>
        </w:r>
      </w:ins>
      <w:r>
        <w:t xml:space="preserve">.  The name of the </w:t>
      </w:r>
      <w:del w:id="4067" w:author="Bryan Harter" w:date="2017-05-13T17:26:00Z">
        <w:r w:rsidDel="006C39E2">
          <w:delText xml:space="preserve">structure </w:delText>
        </w:r>
      </w:del>
      <w:ins w:id="4068" w:author="Bryan Harter" w:date="2017-05-13T17:26:00Z">
        <w:r w:rsidR="006C39E2">
          <w:t xml:space="preserve">dictionary </w:t>
        </w:r>
      </w:ins>
      <w:r>
        <w:t xml:space="preserve">is defined by the user at the time that </w:t>
      </w:r>
      <w:r w:rsidRPr="006B67E0">
        <w:rPr>
          <w:rFonts w:ascii="Monaco" w:hAnsi="Monaco"/>
          <w:b/>
          <w:color w:val="007F7F"/>
          <w:sz w:val="22"/>
          <w:szCs w:val="22"/>
        </w:rPr>
        <w:t>mvn_kp_read</w:t>
      </w:r>
      <w:r>
        <w:t xml:space="preserve"> is used to read the raw K</w:t>
      </w:r>
      <w:r w:rsidR="006B67E0">
        <w:t xml:space="preserve">ey </w:t>
      </w:r>
      <w:r>
        <w:t>P</w:t>
      </w:r>
      <w:r w:rsidR="006B67E0">
        <w:t>arameter</w:t>
      </w:r>
      <w:r>
        <w:t xml:space="preserve"> data files, or at the time that </w:t>
      </w:r>
      <w:r w:rsidRPr="006B67E0">
        <w:rPr>
          <w:rFonts w:ascii="Monaco" w:hAnsi="Monaco"/>
          <w:b/>
          <w:color w:val="007F7F"/>
          <w:sz w:val="22"/>
          <w:szCs w:val="22"/>
        </w:rPr>
        <w:t>mvn_kp_insitu_search</w:t>
      </w:r>
      <w:r>
        <w:t xml:space="preserve"> </w:t>
      </w:r>
      <w:del w:id="4069" w:author="Bryan Harter" w:date="2017-05-13T17:25:00Z">
        <w:r w:rsidDel="006C39E2">
          <w:delText xml:space="preserve">or </w:delText>
        </w:r>
        <w:r w:rsidRPr="006B67E0" w:rsidDel="006C39E2">
          <w:rPr>
            <w:rFonts w:ascii="Monaco" w:hAnsi="Monaco"/>
            <w:b/>
            <w:color w:val="007F7F"/>
            <w:sz w:val="22"/>
            <w:szCs w:val="22"/>
          </w:rPr>
          <w:delText>mvn_kp_iuvs_search</w:delText>
        </w:r>
        <w:r w:rsidDel="006C39E2">
          <w:delText xml:space="preserve"> are</w:delText>
        </w:r>
      </w:del>
      <w:ins w:id="4070" w:author="Bryan Harter" w:date="2017-05-13T17:25:00Z">
        <w:r w:rsidR="006C39E2">
          <w:t>is</w:t>
        </w:r>
      </w:ins>
      <w:r>
        <w:t xml:space="preserve"> used to select a subset of an existing structure of K</w:t>
      </w:r>
      <w:r w:rsidR="006B67E0">
        <w:t xml:space="preserve">ey </w:t>
      </w:r>
      <w:r>
        <w:t>P</w:t>
      </w:r>
      <w:r w:rsidR="006B67E0">
        <w:t>arameter</w:t>
      </w:r>
      <w:r>
        <w:t xml:space="preserve"> data.  For the rest of this </w:t>
      </w:r>
      <w:r w:rsidR="008B3335">
        <w:t>section</w:t>
      </w:r>
      <w:r>
        <w:t xml:space="preserve">, this name will be assumed to be </w:t>
      </w:r>
      <w:r w:rsidRPr="006B67E0">
        <w:rPr>
          <w:rFonts w:ascii="Monaco" w:hAnsi="Monaco"/>
          <w:b/>
          <w:sz w:val="22"/>
          <w:szCs w:val="22"/>
        </w:rPr>
        <w:t>kp_data</w:t>
      </w:r>
      <w:r>
        <w:t xml:space="preserve">.  </w:t>
      </w:r>
      <w:del w:id="4071" w:author="Bryan Harter" w:date="2017-05-13T17:27:00Z">
        <w:r w:rsidDel="006C39E2">
          <w:delText xml:space="preserve">Sub-structures are created and defined for each instrument.  </w:delText>
        </w:r>
      </w:del>
      <w:r>
        <w:t>Not all</w:t>
      </w:r>
      <w:ins w:id="4072" w:author="Bryan Harter" w:date="2017-05-13T17:28:00Z">
        <w:r w:rsidR="006C39E2">
          <w:t>dictionary keys/</w:t>
        </w:r>
      </w:ins>
      <w:r>
        <w:t xml:space="preserve"> </w:t>
      </w:r>
      <w:ins w:id="4073" w:author="Bryan Harter" w:date="2017-05-13T17:28:00Z">
        <w:r w:rsidR="006C39E2">
          <w:t xml:space="preserve">dataframes </w:t>
        </w:r>
      </w:ins>
      <w:del w:id="4074" w:author="Bryan Harter" w:date="2017-05-13T17:28:00Z">
        <w:r w:rsidDel="006C39E2">
          <w:delText xml:space="preserve">substructures </w:delText>
        </w:r>
      </w:del>
      <w:r>
        <w:t xml:space="preserve">will be present, according to the </w:t>
      </w:r>
      <w:r w:rsidR="00640269">
        <w:t>s</w:t>
      </w:r>
      <w:r>
        <w:t xml:space="preserve">ubsetting performed either during the </w:t>
      </w:r>
      <w:r w:rsidRPr="006B67E0">
        <w:rPr>
          <w:rFonts w:ascii="Monaco" w:hAnsi="Monaco"/>
          <w:b/>
          <w:color w:val="007F7F"/>
          <w:sz w:val="22"/>
          <w:szCs w:val="22"/>
        </w:rPr>
        <w:t>mvn_kp_read</w:t>
      </w:r>
      <w:r>
        <w:t xml:space="preserve"> or </w:t>
      </w:r>
      <w:r w:rsidRPr="006B67E0">
        <w:rPr>
          <w:rFonts w:ascii="Monaco" w:hAnsi="Monaco"/>
          <w:b/>
          <w:color w:val="007F7F"/>
          <w:sz w:val="22"/>
          <w:szCs w:val="22"/>
        </w:rPr>
        <w:t>mvn_kp_search</w:t>
      </w:r>
      <w:r>
        <w:t>.  Full in-situ and IUVS K</w:t>
      </w:r>
      <w:r w:rsidR="006B67E0">
        <w:t xml:space="preserve">ey </w:t>
      </w:r>
      <w:r>
        <w:t>P</w:t>
      </w:r>
      <w:r w:rsidR="006B67E0">
        <w:t>arameter</w:t>
      </w:r>
      <w:r>
        <w:t xml:space="preserve"> data structures have the following form.  </w:t>
      </w:r>
      <w:del w:id="4075" w:author="Bryan Harter" w:date="2017-05-13T17:27:00Z">
        <w:r w:rsidDel="006C39E2">
          <w:delText>Data arrays</w:delText>
        </w:r>
      </w:del>
      <w:ins w:id="4076" w:author="Bryan Harter" w:date="2017-05-13T17:27:00Z">
        <w:r w:rsidR="006C39E2">
          <w:t>Dataframe columns</w:t>
        </w:r>
      </w:ins>
      <w:r>
        <w:t xml:space="preserve"> are in lower case, while </w:t>
      </w:r>
      <w:del w:id="4077" w:author="Bryan Harter" w:date="2017-05-13T17:27:00Z">
        <w:r w:rsidDel="006C39E2">
          <w:delText xml:space="preserve">structures </w:delText>
        </w:r>
      </w:del>
      <w:ins w:id="4078" w:author="Bryan Harter" w:date="2017-05-13T17:27:00Z">
        <w:r w:rsidR="006C39E2">
          <w:t xml:space="preserve">dictionary keys </w:t>
        </w:r>
      </w:ins>
      <w:r>
        <w:t>are listed in CAPS and boldface.</w:t>
      </w:r>
      <w:r w:rsidR="00640269">
        <w:t xml:space="preserve">  For more information, refer to Table 13 of the MAVE</w:t>
      </w:r>
      <w:ins w:id="4079" w:author="Bryan Harter" w:date="2017-05-13T17:27:00Z">
        <w:r w:rsidR="006C39E2">
          <w:t>N</w:t>
        </w:r>
      </w:ins>
      <w:del w:id="4080" w:author="Bryan Harter" w:date="2017-05-13T17:27:00Z">
        <w:r w:rsidR="00640269" w:rsidDel="006C39E2">
          <w:delText>n</w:delText>
        </w:r>
      </w:del>
      <w:r w:rsidR="00640269">
        <w:t xml:space="preserve"> In-Situ Instruments Key Parameters SIS document.</w:t>
      </w:r>
    </w:p>
    <w:p w14:paraId="06D33770" w14:textId="77777777" w:rsidR="00584136" w:rsidRDefault="00584136" w:rsidP="007C5912">
      <w:pPr>
        <w:pStyle w:val="ListParagraph"/>
      </w:pPr>
    </w:p>
    <w:p w14:paraId="50EE0868" w14:textId="1B789799" w:rsidR="007C5912" w:rsidRPr="00A519BC" w:rsidRDefault="007C5912" w:rsidP="007C5912">
      <w:pPr>
        <w:pStyle w:val="ListParagraph"/>
        <w:numPr>
          <w:ilvl w:val="0"/>
          <w:numId w:val="37"/>
        </w:numPr>
        <w:rPr>
          <w:b/>
        </w:rPr>
      </w:pPr>
      <w:r w:rsidRPr="00A519BC">
        <w:rPr>
          <w:b/>
        </w:rPr>
        <w:t>KP_DATA</w:t>
      </w:r>
    </w:p>
    <w:p w14:paraId="028DF83B" w14:textId="05211C55" w:rsidR="007C5912" w:rsidRPr="00A519BC" w:rsidRDefault="007C5912" w:rsidP="007C5912">
      <w:pPr>
        <w:pStyle w:val="ListParagraph"/>
        <w:numPr>
          <w:ilvl w:val="1"/>
          <w:numId w:val="37"/>
        </w:numPr>
        <w:rPr>
          <w:b/>
        </w:rPr>
      </w:pPr>
      <w:r w:rsidRPr="00A519BC">
        <w:rPr>
          <w:b/>
        </w:rPr>
        <w:t>INSITU</w:t>
      </w:r>
    </w:p>
    <w:p w14:paraId="7C5C89D8" w14:textId="5BE1B78D" w:rsidR="007C5912" w:rsidRDefault="007C5912" w:rsidP="007C5912">
      <w:pPr>
        <w:pStyle w:val="ListParagraph"/>
        <w:numPr>
          <w:ilvl w:val="2"/>
          <w:numId w:val="37"/>
        </w:numPr>
      </w:pPr>
      <w:r>
        <w:t>time_string</w:t>
      </w:r>
    </w:p>
    <w:p w14:paraId="73A696D4" w14:textId="77777777" w:rsidR="00A519BC" w:rsidRDefault="00A519BC" w:rsidP="00A519BC">
      <w:pPr>
        <w:pStyle w:val="ListParagraph"/>
        <w:numPr>
          <w:ilvl w:val="2"/>
          <w:numId w:val="37"/>
        </w:numPr>
      </w:pPr>
      <w:r>
        <w:t>time</w:t>
      </w:r>
    </w:p>
    <w:p w14:paraId="58F52A57" w14:textId="77777777" w:rsidR="00A519BC" w:rsidRDefault="00A519BC" w:rsidP="00A519BC">
      <w:pPr>
        <w:pStyle w:val="ListParagraph"/>
        <w:numPr>
          <w:ilvl w:val="2"/>
          <w:numId w:val="37"/>
        </w:numPr>
      </w:pPr>
      <w:r>
        <w:t>orbit</w:t>
      </w:r>
    </w:p>
    <w:p w14:paraId="50663807" w14:textId="77777777" w:rsidR="00A519BC" w:rsidRDefault="00A519BC" w:rsidP="00A519BC">
      <w:pPr>
        <w:pStyle w:val="ListParagraph"/>
        <w:numPr>
          <w:ilvl w:val="2"/>
          <w:numId w:val="37"/>
        </w:numPr>
      </w:pPr>
      <w:r>
        <w:t>inbound/outbound flag</w:t>
      </w:r>
    </w:p>
    <w:p w14:paraId="7C803802" w14:textId="77777777" w:rsidR="00A519BC" w:rsidRDefault="00A519BC" w:rsidP="00A519BC">
      <w:pPr>
        <w:pStyle w:val="ListParagraph"/>
        <w:numPr>
          <w:ilvl w:val="2"/>
          <w:numId w:val="37"/>
        </w:numPr>
        <w:rPr>
          <w:b/>
        </w:rPr>
      </w:pPr>
      <w:r w:rsidRPr="00970D28">
        <w:rPr>
          <w:b/>
        </w:rPr>
        <w:t>SPACECRAFT</w:t>
      </w:r>
    </w:p>
    <w:p w14:paraId="5DF1B244" w14:textId="4CF03EE8" w:rsidR="00A519BC" w:rsidRPr="00563B65" w:rsidRDefault="008B3335" w:rsidP="00A519BC">
      <w:pPr>
        <w:pStyle w:val="ListParagraph"/>
        <w:numPr>
          <w:ilvl w:val="3"/>
          <w:numId w:val="37"/>
        </w:numPr>
        <w:rPr>
          <w:b/>
        </w:rPr>
      </w:pPr>
      <w:r>
        <w:t>GEO</w:t>
      </w:r>
      <w:r w:rsidR="00A519BC">
        <w:t>_x</w:t>
      </w:r>
    </w:p>
    <w:p w14:paraId="1C50B931" w14:textId="15388AF0" w:rsidR="00A519BC" w:rsidRPr="00563B65" w:rsidRDefault="008B3335" w:rsidP="00A519BC">
      <w:pPr>
        <w:pStyle w:val="ListParagraph"/>
        <w:numPr>
          <w:ilvl w:val="3"/>
          <w:numId w:val="37"/>
        </w:numPr>
        <w:rPr>
          <w:b/>
        </w:rPr>
      </w:pPr>
      <w:r>
        <w:t>GEO_</w:t>
      </w:r>
      <w:r w:rsidR="00A519BC">
        <w:t>y</w:t>
      </w:r>
    </w:p>
    <w:p w14:paraId="5FDD4226" w14:textId="12452835" w:rsidR="00A519BC" w:rsidRPr="00563B65" w:rsidRDefault="008B3335" w:rsidP="00A519BC">
      <w:pPr>
        <w:pStyle w:val="ListParagraph"/>
        <w:numPr>
          <w:ilvl w:val="3"/>
          <w:numId w:val="37"/>
        </w:numPr>
        <w:rPr>
          <w:b/>
        </w:rPr>
      </w:pPr>
      <w:r>
        <w:t>GEO</w:t>
      </w:r>
      <w:r w:rsidR="00A519BC">
        <w:t>_z</w:t>
      </w:r>
    </w:p>
    <w:p w14:paraId="463F923B" w14:textId="645FA677" w:rsidR="00A519BC" w:rsidRPr="00563B65" w:rsidRDefault="008B3335" w:rsidP="00A519BC">
      <w:pPr>
        <w:pStyle w:val="ListParagraph"/>
        <w:numPr>
          <w:ilvl w:val="3"/>
          <w:numId w:val="37"/>
        </w:numPr>
        <w:rPr>
          <w:b/>
        </w:rPr>
      </w:pPr>
      <w:r>
        <w:t>MSO</w:t>
      </w:r>
      <w:r w:rsidR="00A519BC">
        <w:t>_x</w:t>
      </w:r>
    </w:p>
    <w:p w14:paraId="0FD9C6E4" w14:textId="4AC5027A" w:rsidR="00A519BC" w:rsidRPr="00563B65" w:rsidRDefault="008B3335" w:rsidP="00A519BC">
      <w:pPr>
        <w:pStyle w:val="ListParagraph"/>
        <w:numPr>
          <w:ilvl w:val="3"/>
          <w:numId w:val="37"/>
        </w:numPr>
        <w:rPr>
          <w:b/>
        </w:rPr>
      </w:pPr>
      <w:r>
        <w:t>MSO_</w:t>
      </w:r>
      <w:r w:rsidR="00A519BC">
        <w:t>y</w:t>
      </w:r>
    </w:p>
    <w:p w14:paraId="30AFCA0F" w14:textId="3A013DC8" w:rsidR="00A519BC" w:rsidRPr="0081713E" w:rsidRDefault="008B3335" w:rsidP="00A519BC">
      <w:pPr>
        <w:pStyle w:val="ListParagraph"/>
        <w:numPr>
          <w:ilvl w:val="3"/>
          <w:numId w:val="37"/>
        </w:numPr>
        <w:rPr>
          <w:b/>
        </w:rPr>
      </w:pPr>
      <w:r>
        <w:t>MSO</w:t>
      </w:r>
      <w:r w:rsidR="00A519BC">
        <w:t>_z</w:t>
      </w:r>
    </w:p>
    <w:p w14:paraId="62E761E3" w14:textId="77777777" w:rsidR="00A519BC" w:rsidRPr="00563B65" w:rsidRDefault="00A519BC" w:rsidP="00A519BC">
      <w:pPr>
        <w:pStyle w:val="ListParagraph"/>
        <w:numPr>
          <w:ilvl w:val="3"/>
          <w:numId w:val="37"/>
        </w:numPr>
        <w:rPr>
          <w:b/>
        </w:rPr>
      </w:pPr>
      <w:r>
        <w:t>GEO_longitude</w:t>
      </w:r>
    </w:p>
    <w:p w14:paraId="61A32365" w14:textId="77777777" w:rsidR="00A519BC" w:rsidRPr="00563B65" w:rsidRDefault="00A519BC" w:rsidP="00A519BC">
      <w:pPr>
        <w:pStyle w:val="ListParagraph"/>
        <w:numPr>
          <w:ilvl w:val="3"/>
          <w:numId w:val="37"/>
        </w:numPr>
        <w:rPr>
          <w:b/>
        </w:rPr>
      </w:pPr>
      <w:r>
        <w:t>GEO_latitude</w:t>
      </w:r>
    </w:p>
    <w:p w14:paraId="4A91C30A" w14:textId="77777777" w:rsidR="00A519BC" w:rsidRPr="00563B65" w:rsidRDefault="00A519BC" w:rsidP="00A519BC">
      <w:pPr>
        <w:pStyle w:val="ListParagraph"/>
        <w:numPr>
          <w:ilvl w:val="3"/>
          <w:numId w:val="37"/>
        </w:numPr>
        <w:rPr>
          <w:b/>
        </w:rPr>
      </w:pPr>
      <w:r>
        <w:t>SZA</w:t>
      </w:r>
    </w:p>
    <w:p w14:paraId="54F43F4F" w14:textId="77777777" w:rsidR="00A519BC" w:rsidRPr="00563B65" w:rsidRDefault="00A519BC" w:rsidP="00A519BC">
      <w:pPr>
        <w:pStyle w:val="ListParagraph"/>
        <w:numPr>
          <w:ilvl w:val="3"/>
          <w:numId w:val="37"/>
        </w:numPr>
        <w:rPr>
          <w:b/>
        </w:rPr>
      </w:pPr>
      <w:r>
        <w:t>Local_time</w:t>
      </w:r>
    </w:p>
    <w:p w14:paraId="392D8A06" w14:textId="77777777" w:rsidR="00A519BC" w:rsidRPr="0081713E" w:rsidRDefault="00A519BC" w:rsidP="00A519BC">
      <w:pPr>
        <w:pStyle w:val="ListParagraph"/>
        <w:numPr>
          <w:ilvl w:val="3"/>
          <w:numId w:val="37"/>
        </w:numPr>
        <w:rPr>
          <w:b/>
        </w:rPr>
      </w:pPr>
      <w:r>
        <w:t>Altitude</w:t>
      </w:r>
    </w:p>
    <w:p w14:paraId="2314D73B" w14:textId="77777777" w:rsidR="00A519BC" w:rsidRPr="00563B65" w:rsidRDefault="00A519BC" w:rsidP="00A519BC">
      <w:pPr>
        <w:pStyle w:val="ListParagraph"/>
        <w:numPr>
          <w:ilvl w:val="3"/>
          <w:numId w:val="37"/>
        </w:numPr>
        <w:rPr>
          <w:b/>
        </w:rPr>
      </w:pPr>
      <w:r>
        <w:t>Attitude_geo_x</w:t>
      </w:r>
    </w:p>
    <w:p w14:paraId="56FE44EA" w14:textId="4FB8BD40" w:rsidR="00A519BC" w:rsidRPr="00A519BC" w:rsidRDefault="00A519BC" w:rsidP="00A519BC">
      <w:pPr>
        <w:pStyle w:val="ListParagraph"/>
        <w:numPr>
          <w:ilvl w:val="3"/>
          <w:numId w:val="37"/>
        </w:numPr>
        <w:rPr>
          <w:b/>
        </w:rPr>
      </w:pPr>
      <w:r>
        <w:t>Attitude_geo_y</w:t>
      </w:r>
    </w:p>
    <w:p w14:paraId="44D7DE6F" w14:textId="77777777" w:rsidR="00A519BC" w:rsidRPr="00970D28" w:rsidRDefault="00A519BC" w:rsidP="00A519BC">
      <w:pPr>
        <w:pStyle w:val="ListParagraph"/>
        <w:numPr>
          <w:ilvl w:val="3"/>
          <w:numId w:val="37"/>
        </w:numPr>
        <w:rPr>
          <w:b/>
        </w:rPr>
      </w:pPr>
      <w:r>
        <w:t>Attitude_geo_z</w:t>
      </w:r>
    </w:p>
    <w:p w14:paraId="287D211E" w14:textId="77777777" w:rsidR="00A519BC" w:rsidRPr="00970D28" w:rsidRDefault="00A519BC" w:rsidP="00A519BC">
      <w:pPr>
        <w:pStyle w:val="ListParagraph"/>
        <w:numPr>
          <w:ilvl w:val="3"/>
          <w:numId w:val="37"/>
        </w:numPr>
        <w:rPr>
          <w:b/>
        </w:rPr>
      </w:pPr>
      <w:r>
        <w:t>Attitude_mso_x</w:t>
      </w:r>
    </w:p>
    <w:p w14:paraId="636C38BD" w14:textId="77777777" w:rsidR="00A519BC" w:rsidRPr="00970D28" w:rsidRDefault="00A519BC" w:rsidP="00A519BC">
      <w:pPr>
        <w:pStyle w:val="ListParagraph"/>
        <w:numPr>
          <w:ilvl w:val="3"/>
          <w:numId w:val="37"/>
        </w:numPr>
        <w:rPr>
          <w:b/>
        </w:rPr>
      </w:pPr>
      <w:r>
        <w:t>Attitude_mso_y</w:t>
      </w:r>
    </w:p>
    <w:p w14:paraId="49C99761" w14:textId="77777777" w:rsidR="00A519BC" w:rsidRPr="00563B65" w:rsidRDefault="00A519BC" w:rsidP="00A519BC">
      <w:pPr>
        <w:pStyle w:val="ListParagraph"/>
        <w:numPr>
          <w:ilvl w:val="3"/>
          <w:numId w:val="37"/>
        </w:numPr>
        <w:rPr>
          <w:b/>
        </w:rPr>
      </w:pPr>
      <w:r>
        <w:t>Attitude_mso_z</w:t>
      </w:r>
    </w:p>
    <w:p w14:paraId="55C15395" w14:textId="77777777" w:rsidR="00A519BC" w:rsidRPr="0081713E" w:rsidRDefault="00A519BC" w:rsidP="00A519BC">
      <w:pPr>
        <w:pStyle w:val="ListParagraph"/>
        <w:numPr>
          <w:ilvl w:val="3"/>
          <w:numId w:val="37"/>
        </w:numPr>
        <w:rPr>
          <w:b/>
        </w:rPr>
      </w:pPr>
      <w:r>
        <w:t>Mars_season</w:t>
      </w:r>
    </w:p>
    <w:p w14:paraId="74B051D1" w14:textId="77777777" w:rsidR="00A519BC" w:rsidRPr="0081713E" w:rsidRDefault="00A519BC" w:rsidP="00A519BC">
      <w:pPr>
        <w:pStyle w:val="ListParagraph"/>
        <w:numPr>
          <w:ilvl w:val="3"/>
          <w:numId w:val="37"/>
        </w:numPr>
        <w:rPr>
          <w:b/>
        </w:rPr>
      </w:pPr>
      <w:r>
        <w:t>Mars_sun_distance</w:t>
      </w:r>
    </w:p>
    <w:p w14:paraId="2B3FC533" w14:textId="77777777" w:rsidR="00A519BC" w:rsidRPr="0081713E" w:rsidRDefault="00A519BC" w:rsidP="00A519BC">
      <w:pPr>
        <w:pStyle w:val="ListParagraph"/>
        <w:numPr>
          <w:ilvl w:val="3"/>
          <w:numId w:val="37"/>
        </w:numPr>
        <w:rPr>
          <w:b/>
        </w:rPr>
      </w:pPr>
      <w:r>
        <w:t>Subsolar_point_GEO_longitude</w:t>
      </w:r>
    </w:p>
    <w:p w14:paraId="487CFC2F" w14:textId="77777777" w:rsidR="00A519BC" w:rsidRPr="0081713E" w:rsidRDefault="00A519BC" w:rsidP="00A519BC">
      <w:pPr>
        <w:pStyle w:val="ListParagraph"/>
        <w:numPr>
          <w:ilvl w:val="3"/>
          <w:numId w:val="37"/>
        </w:numPr>
        <w:rPr>
          <w:b/>
        </w:rPr>
      </w:pPr>
      <w:r>
        <w:t>Subsolar_point_GEO_latitude</w:t>
      </w:r>
    </w:p>
    <w:p w14:paraId="7DE37BED" w14:textId="77777777" w:rsidR="00A519BC" w:rsidRPr="0081713E" w:rsidRDefault="00A519BC" w:rsidP="00A519BC">
      <w:pPr>
        <w:pStyle w:val="ListParagraph"/>
        <w:numPr>
          <w:ilvl w:val="3"/>
          <w:numId w:val="37"/>
        </w:numPr>
        <w:rPr>
          <w:b/>
        </w:rPr>
      </w:pPr>
      <w:r>
        <w:t>SubMars_point_Solar_longitude</w:t>
      </w:r>
    </w:p>
    <w:p w14:paraId="1B161FAC" w14:textId="77777777" w:rsidR="00A519BC" w:rsidRPr="00563B65" w:rsidRDefault="00A519BC" w:rsidP="00A519BC">
      <w:pPr>
        <w:pStyle w:val="ListParagraph"/>
        <w:numPr>
          <w:ilvl w:val="3"/>
          <w:numId w:val="37"/>
        </w:numPr>
        <w:rPr>
          <w:b/>
        </w:rPr>
      </w:pPr>
      <w:r>
        <w:lastRenderedPageBreak/>
        <w:t>SubMars_point_solar_latitude</w:t>
      </w:r>
    </w:p>
    <w:p w14:paraId="3AC9C49A" w14:textId="77777777" w:rsidR="00A519BC" w:rsidRDefault="00A519BC" w:rsidP="00A519BC">
      <w:pPr>
        <w:pStyle w:val="ListParagraph"/>
        <w:numPr>
          <w:ilvl w:val="2"/>
          <w:numId w:val="37"/>
        </w:numPr>
        <w:rPr>
          <w:b/>
        </w:rPr>
      </w:pPr>
      <w:r w:rsidRPr="00970D28">
        <w:rPr>
          <w:b/>
        </w:rPr>
        <w:t>APP</w:t>
      </w:r>
    </w:p>
    <w:p w14:paraId="69882DD8" w14:textId="77777777" w:rsidR="00A519BC" w:rsidRPr="00563B65" w:rsidRDefault="00A519BC" w:rsidP="00A519BC">
      <w:pPr>
        <w:pStyle w:val="ListParagraph"/>
        <w:numPr>
          <w:ilvl w:val="3"/>
          <w:numId w:val="37"/>
        </w:numPr>
        <w:rPr>
          <w:b/>
        </w:rPr>
      </w:pPr>
      <w:r>
        <w:t>Attitude_geo_x</w:t>
      </w:r>
    </w:p>
    <w:p w14:paraId="2853B8DF" w14:textId="77777777" w:rsidR="00A519BC" w:rsidRPr="00970D28" w:rsidRDefault="00A519BC" w:rsidP="00A519BC">
      <w:pPr>
        <w:pStyle w:val="ListParagraph"/>
        <w:numPr>
          <w:ilvl w:val="3"/>
          <w:numId w:val="37"/>
        </w:numPr>
        <w:rPr>
          <w:b/>
        </w:rPr>
      </w:pPr>
      <w:r>
        <w:t>Attitude_geo_y</w:t>
      </w:r>
    </w:p>
    <w:p w14:paraId="2EE81117" w14:textId="77777777" w:rsidR="00A519BC" w:rsidRPr="00970D28" w:rsidRDefault="00A519BC" w:rsidP="00A519BC">
      <w:pPr>
        <w:pStyle w:val="ListParagraph"/>
        <w:numPr>
          <w:ilvl w:val="3"/>
          <w:numId w:val="37"/>
        </w:numPr>
        <w:rPr>
          <w:b/>
        </w:rPr>
      </w:pPr>
      <w:r>
        <w:t>Attitude_geo_z</w:t>
      </w:r>
    </w:p>
    <w:p w14:paraId="17E45D2D" w14:textId="77777777" w:rsidR="00A519BC" w:rsidRPr="00970D28" w:rsidRDefault="00A519BC" w:rsidP="00A519BC">
      <w:pPr>
        <w:pStyle w:val="ListParagraph"/>
        <w:numPr>
          <w:ilvl w:val="3"/>
          <w:numId w:val="37"/>
        </w:numPr>
        <w:rPr>
          <w:b/>
        </w:rPr>
      </w:pPr>
      <w:r>
        <w:t>Attitude_mso_x</w:t>
      </w:r>
    </w:p>
    <w:p w14:paraId="2ED73535" w14:textId="77777777" w:rsidR="00A519BC" w:rsidRPr="00970D28" w:rsidRDefault="00A519BC" w:rsidP="00A519BC">
      <w:pPr>
        <w:pStyle w:val="ListParagraph"/>
        <w:numPr>
          <w:ilvl w:val="3"/>
          <w:numId w:val="37"/>
        </w:numPr>
        <w:rPr>
          <w:b/>
        </w:rPr>
      </w:pPr>
      <w:r>
        <w:t>Attitude_mso_y</w:t>
      </w:r>
    </w:p>
    <w:p w14:paraId="1120EC07" w14:textId="77777777" w:rsidR="00A519BC" w:rsidRPr="00E247F3" w:rsidRDefault="00A519BC" w:rsidP="00A519BC">
      <w:pPr>
        <w:pStyle w:val="ListParagraph"/>
        <w:numPr>
          <w:ilvl w:val="3"/>
          <w:numId w:val="37"/>
        </w:numPr>
        <w:rPr>
          <w:b/>
        </w:rPr>
      </w:pPr>
      <w:r>
        <w:t>Attitude_mso_z</w:t>
      </w:r>
    </w:p>
    <w:p w14:paraId="370B7DBE" w14:textId="77777777" w:rsidR="00A519BC" w:rsidRPr="0079017C" w:rsidRDefault="00A519BC" w:rsidP="00A519BC">
      <w:pPr>
        <w:pStyle w:val="ListParagraph"/>
        <w:numPr>
          <w:ilvl w:val="2"/>
          <w:numId w:val="37"/>
        </w:numPr>
        <w:rPr>
          <w:b/>
        </w:rPr>
      </w:pPr>
      <w:r w:rsidRPr="0079017C">
        <w:rPr>
          <w:b/>
        </w:rPr>
        <w:t>LPW</w:t>
      </w:r>
    </w:p>
    <w:p w14:paraId="4EE3BA83" w14:textId="77777777" w:rsidR="00A519BC" w:rsidRPr="00E247F3" w:rsidRDefault="00A519BC" w:rsidP="00A519BC">
      <w:pPr>
        <w:pStyle w:val="ListParagraph"/>
        <w:numPr>
          <w:ilvl w:val="3"/>
          <w:numId w:val="37"/>
        </w:numPr>
        <w:rPr>
          <w:b/>
        </w:rPr>
      </w:pPr>
      <w:r>
        <w:t>Electron_density</w:t>
      </w:r>
    </w:p>
    <w:p w14:paraId="7205FAD0" w14:textId="6B8A2C34" w:rsidR="00640269" w:rsidRPr="00640269" w:rsidRDefault="00A519BC" w:rsidP="00640269">
      <w:pPr>
        <w:pStyle w:val="ListParagraph"/>
        <w:numPr>
          <w:ilvl w:val="3"/>
          <w:numId w:val="37"/>
        </w:numPr>
        <w:rPr>
          <w:b/>
        </w:rPr>
      </w:pPr>
      <w:r>
        <w:t>Electron_density_qual</w:t>
      </w:r>
      <w:r w:rsidR="00640269">
        <w:t>_min</w:t>
      </w:r>
    </w:p>
    <w:p w14:paraId="6A740375" w14:textId="4D5419EB" w:rsidR="00640269" w:rsidRPr="00E247F3" w:rsidRDefault="00640269" w:rsidP="00640269">
      <w:pPr>
        <w:pStyle w:val="ListParagraph"/>
        <w:numPr>
          <w:ilvl w:val="3"/>
          <w:numId w:val="37"/>
        </w:numPr>
        <w:rPr>
          <w:b/>
        </w:rPr>
      </w:pPr>
      <w:r>
        <w:t>Electron_density_qual_max</w:t>
      </w:r>
    </w:p>
    <w:p w14:paraId="2244C45D" w14:textId="77777777" w:rsidR="00A519BC" w:rsidRPr="00E247F3" w:rsidRDefault="00A519BC" w:rsidP="00A519BC">
      <w:pPr>
        <w:pStyle w:val="ListParagraph"/>
        <w:numPr>
          <w:ilvl w:val="3"/>
          <w:numId w:val="37"/>
        </w:numPr>
        <w:rPr>
          <w:b/>
        </w:rPr>
      </w:pPr>
      <w:r>
        <w:t>Electron_temperature</w:t>
      </w:r>
    </w:p>
    <w:p w14:paraId="432DEB44" w14:textId="111AE7FA" w:rsidR="00A519BC" w:rsidRPr="00640269" w:rsidRDefault="00A519BC" w:rsidP="00A519BC">
      <w:pPr>
        <w:pStyle w:val="ListParagraph"/>
        <w:numPr>
          <w:ilvl w:val="3"/>
          <w:numId w:val="37"/>
        </w:numPr>
        <w:rPr>
          <w:b/>
        </w:rPr>
      </w:pPr>
      <w:r>
        <w:t>Electron_temperature_qual</w:t>
      </w:r>
      <w:r w:rsidR="00640269">
        <w:t>_min</w:t>
      </w:r>
    </w:p>
    <w:p w14:paraId="2E731C8C" w14:textId="21324611" w:rsidR="00640269" w:rsidRPr="00E247F3" w:rsidRDefault="00640269" w:rsidP="00A519BC">
      <w:pPr>
        <w:pStyle w:val="ListParagraph"/>
        <w:numPr>
          <w:ilvl w:val="3"/>
          <w:numId w:val="37"/>
        </w:numPr>
        <w:rPr>
          <w:b/>
        </w:rPr>
      </w:pPr>
      <w:r>
        <w:t>Electron_temperature_qual_max</w:t>
      </w:r>
    </w:p>
    <w:p w14:paraId="53A7747B" w14:textId="77777777" w:rsidR="00A519BC" w:rsidRPr="00E247F3" w:rsidRDefault="00A519BC" w:rsidP="00A519BC">
      <w:pPr>
        <w:pStyle w:val="ListParagraph"/>
        <w:numPr>
          <w:ilvl w:val="3"/>
          <w:numId w:val="37"/>
        </w:numPr>
        <w:rPr>
          <w:b/>
        </w:rPr>
      </w:pPr>
      <w:r>
        <w:t>Spacecraft_potential</w:t>
      </w:r>
    </w:p>
    <w:p w14:paraId="5A2C7849" w14:textId="07160A17" w:rsidR="00A519BC" w:rsidRPr="00640269" w:rsidRDefault="00A519BC" w:rsidP="00A519BC">
      <w:pPr>
        <w:pStyle w:val="ListParagraph"/>
        <w:numPr>
          <w:ilvl w:val="3"/>
          <w:numId w:val="37"/>
        </w:numPr>
        <w:rPr>
          <w:b/>
        </w:rPr>
      </w:pPr>
      <w:r>
        <w:t>Spacecraft_potential_qual</w:t>
      </w:r>
      <w:r w:rsidR="00640269">
        <w:t>_min</w:t>
      </w:r>
    </w:p>
    <w:p w14:paraId="5D54538C" w14:textId="533005A5" w:rsidR="00640269" w:rsidRPr="00E247F3" w:rsidRDefault="00640269" w:rsidP="00A519BC">
      <w:pPr>
        <w:pStyle w:val="ListParagraph"/>
        <w:numPr>
          <w:ilvl w:val="3"/>
          <w:numId w:val="37"/>
        </w:numPr>
        <w:rPr>
          <w:b/>
        </w:rPr>
      </w:pPr>
      <w:r>
        <w:t>Spacecraft_potential_qual_max</w:t>
      </w:r>
    </w:p>
    <w:p w14:paraId="770F6E0B" w14:textId="78E04A17" w:rsidR="00A519BC" w:rsidRPr="008B3335" w:rsidRDefault="00A519BC" w:rsidP="008B3335">
      <w:pPr>
        <w:pStyle w:val="ListParagraph"/>
        <w:numPr>
          <w:ilvl w:val="3"/>
          <w:numId w:val="37"/>
        </w:numPr>
        <w:rPr>
          <w:b/>
        </w:rPr>
      </w:pPr>
      <w:r>
        <w:t>Ewave_low</w:t>
      </w:r>
      <w:r w:rsidR="00640269">
        <w:t xml:space="preserve"> </w:t>
      </w:r>
    </w:p>
    <w:p w14:paraId="25FDA0EC" w14:textId="77777777" w:rsidR="00A519BC" w:rsidRPr="00640269" w:rsidRDefault="00A519BC" w:rsidP="00A519BC">
      <w:pPr>
        <w:pStyle w:val="ListParagraph"/>
        <w:numPr>
          <w:ilvl w:val="3"/>
          <w:numId w:val="37"/>
        </w:numPr>
        <w:rPr>
          <w:b/>
        </w:rPr>
      </w:pPr>
      <w:r>
        <w:t>Ewave_low_qual</w:t>
      </w:r>
    </w:p>
    <w:p w14:paraId="1B1AEEEA" w14:textId="1D021F43" w:rsidR="00640269" w:rsidRPr="00640269" w:rsidRDefault="00640269" w:rsidP="00640269">
      <w:pPr>
        <w:pStyle w:val="ListParagraph"/>
        <w:numPr>
          <w:ilvl w:val="4"/>
          <w:numId w:val="37"/>
        </w:numPr>
        <w:rPr>
          <w:b/>
        </w:rPr>
      </w:pPr>
      <w:r>
        <w:t>“0” = perfect</w:t>
      </w:r>
    </w:p>
    <w:p w14:paraId="454FAF3A" w14:textId="75928880" w:rsidR="00640269" w:rsidRPr="00E247F3" w:rsidRDefault="00640269" w:rsidP="00640269">
      <w:pPr>
        <w:pStyle w:val="ListParagraph"/>
        <w:numPr>
          <w:ilvl w:val="4"/>
          <w:numId w:val="37"/>
        </w:numPr>
        <w:rPr>
          <w:b/>
        </w:rPr>
      </w:pPr>
      <w:r>
        <w:t>“100” = 100% error</w:t>
      </w:r>
    </w:p>
    <w:p w14:paraId="22EF692E" w14:textId="3834A5E3" w:rsidR="008B3335" w:rsidRPr="008B3335" w:rsidRDefault="008B3335" w:rsidP="008B3335">
      <w:pPr>
        <w:pStyle w:val="ListParagraph"/>
        <w:numPr>
          <w:ilvl w:val="3"/>
          <w:numId w:val="37"/>
        </w:numPr>
        <w:rPr>
          <w:b/>
        </w:rPr>
      </w:pPr>
      <w:r>
        <w:t>Ewave_mid</w:t>
      </w:r>
    </w:p>
    <w:p w14:paraId="12ACA6C6" w14:textId="77777777" w:rsidR="00A519BC" w:rsidRPr="008B3335" w:rsidRDefault="00A519BC" w:rsidP="00A519BC">
      <w:pPr>
        <w:pStyle w:val="ListParagraph"/>
        <w:numPr>
          <w:ilvl w:val="3"/>
          <w:numId w:val="37"/>
        </w:numPr>
        <w:rPr>
          <w:b/>
        </w:rPr>
      </w:pPr>
      <w:r>
        <w:t>Ewave_mid_qual</w:t>
      </w:r>
    </w:p>
    <w:p w14:paraId="2F3A0E22" w14:textId="77777777" w:rsidR="008B3335" w:rsidRPr="00640269" w:rsidRDefault="008B3335" w:rsidP="008B3335">
      <w:pPr>
        <w:pStyle w:val="ListParagraph"/>
        <w:numPr>
          <w:ilvl w:val="4"/>
          <w:numId w:val="37"/>
        </w:numPr>
        <w:rPr>
          <w:b/>
        </w:rPr>
      </w:pPr>
      <w:r>
        <w:t>“0” = perfect</w:t>
      </w:r>
    </w:p>
    <w:p w14:paraId="626B47A3" w14:textId="34EC6BDE" w:rsidR="008B3335" w:rsidRPr="008B3335" w:rsidRDefault="008B3335" w:rsidP="008B3335">
      <w:pPr>
        <w:pStyle w:val="ListParagraph"/>
        <w:numPr>
          <w:ilvl w:val="4"/>
          <w:numId w:val="37"/>
        </w:numPr>
        <w:rPr>
          <w:b/>
        </w:rPr>
      </w:pPr>
      <w:r>
        <w:t>“100” = 100% error</w:t>
      </w:r>
    </w:p>
    <w:p w14:paraId="6CF2ECC7" w14:textId="360710A5" w:rsidR="008B3335" w:rsidRPr="008B3335" w:rsidRDefault="00A519BC" w:rsidP="008B3335">
      <w:pPr>
        <w:pStyle w:val="ListParagraph"/>
        <w:numPr>
          <w:ilvl w:val="3"/>
          <w:numId w:val="37"/>
        </w:numPr>
        <w:rPr>
          <w:b/>
        </w:rPr>
      </w:pPr>
      <w:r>
        <w:t>Ewave_high</w:t>
      </w:r>
    </w:p>
    <w:p w14:paraId="3E46F9FD" w14:textId="77777777" w:rsidR="00A519BC" w:rsidRPr="008B3335" w:rsidRDefault="00A519BC" w:rsidP="00A519BC">
      <w:pPr>
        <w:pStyle w:val="ListParagraph"/>
        <w:numPr>
          <w:ilvl w:val="3"/>
          <w:numId w:val="37"/>
        </w:numPr>
        <w:rPr>
          <w:b/>
        </w:rPr>
      </w:pPr>
      <w:r>
        <w:t>Ewave_high_qual</w:t>
      </w:r>
    </w:p>
    <w:p w14:paraId="7E5B3B46" w14:textId="77777777" w:rsidR="008B3335" w:rsidRPr="00640269" w:rsidRDefault="008B3335" w:rsidP="008B3335">
      <w:pPr>
        <w:pStyle w:val="ListParagraph"/>
        <w:numPr>
          <w:ilvl w:val="4"/>
          <w:numId w:val="37"/>
        </w:numPr>
        <w:rPr>
          <w:b/>
        </w:rPr>
      </w:pPr>
      <w:r>
        <w:t>“0” = perfect</w:t>
      </w:r>
    </w:p>
    <w:p w14:paraId="6F572CB6" w14:textId="233AC4EB" w:rsidR="008B3335" w:rsidRPr="008B3335" w:rsidRDefault="008B3335" w:rsidP="008B3335">
      <w:pPr>
        <w:pStyle w:val="ListParagraph"/>
        <w:numPr>
          <w:ilvl w:val="4"/>
          <w:numId w:val="37"/>
        </w:numPr>
        <w:rPr>
          <w:b/>
        </w:rPr>
      </w:pPr>
      <w:r>
        <w:t>“100” = 100% error</w:t>
      </w:r>
    </w:p>
    <w:p w14:paraId="43F12A10" w14:textId="2E96BFD0" w:rsidR="00A519BC" w:rsidRPr="008B3335" w:rsidRDefault="00A519BC" w:rsidP="00A519BC">
      <w:pPr>
        <w:pStyle w:val="ListParagraph"/>
        <w:numPr>
          <w:ilvl w:val="2"/>
          <w:numId w:val="37"/>
        </w:numPr>
        <w:rPr>
          <w:b/>
        </w:rPr>
      </w:pPr>
      <w:r>
        <w:rPr>
          <w:b/>
        </w:rPr>
        <w:t>EUV</w:t>
      </w:r>
    </w:p>
    <w:p w14:paraId="684961E1" w14:textId="7CBD67F9" w:rsidR="008B3335" w:rsidRPr="008B3335" w:rsidRDefault="008B3335" w:rsidP="008B3335">
      <w:pPr>
        <w:pStyle w:val="ListParagraph"/>
        <w:numPr>
          <w:ilvl w:val="4"/>
          <w:numId w:val="37"/>
        </w:numPr>
        <w:rPr>
          <w:b/>
        </w:rPr>
      </w:pPr>
      <w:r>
        <w:t>Quality flags contain: “0” = good data, “1” = off-nominal pointing, “2” = aperture closed</w:t>
      </w:r>
    </w:p>
    <w:p w14:paraId="20A13F25" w14:textId="57474714" w:rsidR="008B3335" w:rsidRPr="008B3335" w:rsidRDefault="00A519BC" w:rsidP="008B3335">
      <w:pPr>
        <w:pStyle w:val="ListParagraph"/>
        <w:numPr>
          <w:ilvl w:val="3"/>
          <w:numId w:val="37"/>
        </w:numPr>
        <w:rPr>
          <w:b/>
        </w:rPr>
      </w:pPr>
      <w:r>
        <w:t>irradiance_low</w:t>
      </w:r>
    </w:p>
    <w:p w14:paraId="111C64B0" w14:textId="423F5142" w:rsidR="008B3335" w:rsidRPr="008B3335" w:rsidRDefault="00A519BC" w:rsidP="008B3335">
      <w:pPr>
        <w:pStyle w:val="ListParagraph"/>
        <w:numPr>
          <w:ilvl w:val="3"/>
          <w:numId w:val="37"/>
        </w:numPr>
        <w:rPr>
          <w:b/>
        </w:rPr>
      </w:pPr>
      <w:r>
        <w:t>irradiance_low_qual</w:t>
      </w:r>
    </w:p>
    <w:p w14:paraId="41A31ECA" w14:textId="06993EC3" w:rsidR="008B3335" w:rsidRPr="008B3335" w:rsidRDefault="00A519BC" w:rsidP="008B3335">
      <w:pPr>
        <w:pStyle w:val="ListParagraph"/>
        <w:numPr>
          <w:ilvl w:val="3"/>
          <w:numId w:val="37"/>
        </w:numPr>
        <w:rPr>
          <w:b/>
        </w:rPr>
      </w:pPr>
      <w:r>
        <w:t>irradiance_mi</w:t>
      </w:r>
      <w:r w:rsidR="008B3335">
        <w:t>d</w:t>
      </w:r>
    </w:p>
    <w:p w14:paraId="349DD773" w14:textId="74BC8CFC" w:rsidR="008B3335" w:rsidRPr="008B3335" w:rsidRDefault="00A519BC" w:rsidP="008B3335">
      <w:pPr>
        <w:pStyle w:val="ListParagraph"/>
        <w:numPr>
          <w:ilvl w:val="3"/>
          <w:numId w:val="37"/>
        </w:numPr>
        <w:rPr>
          <w:b/>
        </w:rPr>
      </w:pPr>
      <w:r>
        <w:t>irradiance_mid_qual</w:t>
      </w:r>
    </w:p>
    <w:p w14:paraId="152B4A3D" w14:textId="2E4DF1F7" w:rsidR="008B3335" w:rsidRPr="008B3335" w:rsidRDefault="008B3335" w:rsidP="008B3335">
      <w:pPr>
        <w:pStyle w:val="ListParagraph"/>
        <w:numPr>
          <w:ilvl w:val="3"/>
          <w:numId w:val="37"/>
        </w:numPr>
        <w:rPr>
          <w:b/>
        </w:rPr>
      </w:pPr>
      <w:r>
        <w:t>irradiance_lyman</w:t>
      </w:r>
    </w:p>
    <w:p w14:paraId="6EB496B2" w14:textId="47970D74" w:rsidR="008B3335" w:rsidRPr="008B3335" w:rsidRDefault="008B3335" w:rsidP="008B3335">
      <w:pPr>
        <w:pStyle w:val="ListParagraph"/>
        <w:numPr>
          <w:ilvl w:val="3"/>
          <w:numId w:val="37"/>
        </w:numPr>
        <w:rPr>
          <w:b/>
        </w:rPr>
      </w:pPr>
      <w:r>
        <w:t>irradiance_lyman</w:t>
      </w:r>
      <w:r w:rsidR="00A519BC">
        <w:t>_qual</w:t>
      </w:r>
    </w:p>
    <w:p w14:paraId="053CB03B" w14:textId="77777777" w:rsidR="00A519BC" w:rsidRDefault="00A519BC" w:rsidP="00A519BC">
      <w:pPr>
        <w:pStyle w:val="ListParagraph"/>
        <w:numPr>
          <w:ilvl w:val="2"/>
          <w:numId w:val="37"/>
        </w:numPr>
        <w:rPr>
          <w:b/>
        </w:rPr>
      </w:pPr>
      <w:r w:rsidRPr="00970D28">
        <w:rPr>
          <w:b/>
        </w:rPr>
        <w:t>MAG</w:t>
      </w:r>
    </w:p>
    <w:p w14:paraId="3FFFCDAE" w14:textId="5788FE36" w:rsidR="008967CA" w:rsidRPr="008967CA" w:rsidRDefault="008967CA" w:rsidP="008967CA">
      <w:pPr>
        <w:pStyle w:val="ListParagraph"/>
        <w:numPr>
          <w:ilvl w:val="4"/>
          <w:numId w:val="37"/>
        </w:numPr>
      </w:pPr>
      <w:r w:rsidRPr="008967CA">
        <w:t>All quality flags are 0=normal</w:t>
      </w:r>
      <w:r>
        <w:t xml:space="preserve"> data</w:t>
      </w:r>
      <w:r w:rsidRPr="008967CA">
        <w:t>; 1=abnormal data.</w:t>
      </w:r>
    </w:p>
    <w:p w14:paraId="044184CE" w14:textId="77777777" w:rsidR="00A519BC" w:rsidRPr="00E04BDC" w:rsidRDefault="00A519BC" w:rsidP="00A519BC">
      <w:pPr>
        <w:pStyle w:val="ListParagraph"/>
        <w:numPr>
          <w:ilvl w:val="3"/>
          <w:numId w:val="37"/>
        </w:numPr>
        <w:rPr>
          <w:b/>
        </w:rPr>
      </w:pPr>
      <w:r>
        <w:t>MSOx</w:t>
      </w:r>
    </w:p>
    <w:p w14:paraId="60907D3E" w14:textId="77777777" w:rsidR="00A519BC" w:rsidRPr="00E04BDC" w:rsidRDefault="00A519BC" w:rsidP="00A519BC">
      <w:pPr>
        <w:pStyle w:val="ListParagraph"/>
        <w:numPr>
          <w:ilvl w:val="3"/>
          <w:numId w:val="37"/>
        </w:numPr>
        <w:rPr>
          <w:b/>
        </w:rPr>
      </w:pPr>
      <w:r>
        <w:t>MSOx_qual</w:t>
      </w:r>
    </w:p>
    <w:p w14:paraId="2221AC63" w14:textId="77777777" w:rsidR="00A519BC" w:rsidRPr="00E04BDC" w:rsidRDefault="00A519BC" w:rsidP="00A519BC">
      <w:pPr>
        <w:pStyle w:val="ListParagraph"/>
        <w:numPr>
          <w:ilvl w:val="3"/>
          <w:numId w:val="37"/>
        </w:numPr>
        <w:rPr>
          <w:b/>
        </w:rPr>
      </w:pPr>
      <w:r>
        <w:t>MSOy</w:t>
      </w:r>
    </w:p>
    <w:p w14:paraId="00DF04EC" w14:textId="77777777" w:rsidR="00A519BC" w:rsidRPr="00E04BDC" w:rsidRDefault="00A519BC" w:rsidP="00A519BC">
      <w:pPr>
        <w:pStyle w:val="ListParagraph"/>
        <w:numPr>
          <w:ilvl w:val="3"/>
          <w:numId w:val="37"/>
        </w:numPr>
        <w:rPr>
          <w:b/>
        </w:rPr>
      </w:pPr>
      <w:r>
        <w:lastRenderedPageBreak/>
        <w:t>MSOy_qual</w:t>
      </w:r>
    </w:p>
    <w:p w14:paraId="06CC72A2" w14:textId="77777777" w:rsidR="00A519BC" w:rsidRPr="00E04BDC" w:rsidRDefault="00A519BC" w:rsidP="00A519BC">
      <w:pPr>
        <w:pStyle w:val="ListParagraph"/>
        <w:numPr>
          <w:ilvl w:val="3"/>
          <w:numId w:val="37"/>
        </w:numPr>
        <w:rPr>
          <w:b/>
        </w:rPr>
      </w:pPr>
      <w:r>
        <w:t>MSOz</w:t>
      </w:r>
    </w:p>
    <w:p w14:paraId="6C565A5C" w14:textId="77777777" w:rsidR="00A519BC" w:rsidRPr="00E04BDC" w:rsidRDefault="00A519BC" w:rsidP="00A519BC">
      <w:pPr>
        <w:pStyle w:val="ListParagraph"/>
        <w:numPr>
          <w:ilvl w:val="3"/>
          <w:numId w:val="37"/>
        </w:numPr>
        <w:rPr>
          <w:b/>
        </w:rPr>
      </w:pPr>
      <w:r>
        <w:t>MSOz_qual</w:t>
      </w:r>
    </w:p>
    <w:p w14:paraId="47D578E4" w14:textId="77777777" w:rsidR="00A519BC" w:rsidRPr="00E04BDC" w:rsidRDefault="00A519BC" w:rsidP="00A519BC">
      <w:pPr>
        <w:pStyle w:val="ListParagraph"/>
        <w:numPr>
          <w:ilvl w:val="3"/>
          <w:numId w:val="37"/>
        </w:numPr>
        <w:rPr>
          <w:b/>
        </w:rPr>
      </w:pPr>
      <w:r>
        <w:t>GEOx</w:t>
      </w:r>
    </w:p>
    <w:p w14:paraId="638B8FA1" w14:textId="77777777" w:rsidR="00A519BC" w:rsidRPr="00E04BDC" w:rsidRDefault="00A519BC" w:rsidP="00A519BC">
      <w:pPr>
        <w:pStyle w:val="ListParagraph"/>
        <w:numPr>
          <w:ilvl w:val="3"/>
          <w:numId w:val="37"/>
        </w:numPr>
        <w:rPr>
          <w:b/>
        </w:rPr>
      </w:pPr>
      <w:r>
        <w:t>GEOx_qual</w:t>
      </w:r>
    </w:p>
    <w:p w14:paraId="7C11F44B" w14:textId="77777777" w:rsidR="00A519BC" w:rsidRPr="00E04BDC" w:rsidRDefault="00A519BC" w:rsidP="00A519BC">
      <w:pPr>
        <w:pStyle w:val="ListParagraph"/>
        <w:numPr>
          <w:ilvl w:val="3"/>
          <w:numId w:val="37"/>
        </w:numPr>
        <w:rPr>
          <w:b/>
        </w:rPr>
      </w:pPr>
      <w:r>
        <w:t>GEOy</w:t>
      </w:r>
    </w:p>
    <w:p w14:paraId="57D5D529" w14:textId="77777777" w:rsidR="00A519BC" w:rsidRPr="00E04BDC" w:rsidRDefault="00A519BC" w:rsidP="00A519BC">
      <w:pPr>
        <w:pStyle w:val="ListParagraph"/>
        <w:numPr>
          <w:ilvl w:val="3"/>
          <w:numId w:val="37"/>
        </w:numPr>
        <w:rPr>
          <w:b/>
        </w:rPr>
      </w:pPr>
      <w:r>
        <w:t>GEOy_qual</w:t>
      </w:r>
    </w:p>
    <w:p w14:paraId="415F5FBC" w14:textId="77777777" w:rsidR="00A519BC" w:rsidRPr="00E04BDC" w:rsidRDefault="00A519BC" w:rsidP="00A519BC">
      <w:pPr>
        <w:pStyle w:val="ListParagraph"/>
        <w:numPr>
          <w:ilvl w:val="3"/>
          <w:numId w:val="37"/>
        </w:numPr>
        <w:rPr>
          <w:b/>
        </w:rPr>
      </w:pPr>
      <w:r>
        <w:t>GEOz</w:t>
      </w:r>
    </w:p>
    <w:p w14:paraId="02E880F9" w14:textId="77777777" w:rsidR="00A519BC" w:rsidRPr="00E04BDC" w:rsidRDefault="00A519BC" w:rsidP="00A519BC">
      <w:pPr>
        <w:pStyle w:val="ListParagraph"/>
        <w:numPr>
          <w:ilvl w:val="3"/>
          <w:numId w:val="37"/>
        </w:numPr>
        <w:rPr>
          <w:b/>
        </w:rPr>
      </w:pPr>
      <w:r>
        <w:t>GEOz_qual</w:t>
      </w:r>
    </w:p>
    <w:p w14:paraId="2CA8837C" w14:textId="77777777" w:rsidR="00A519BC" w:rsidRPr="00E04BDC" w:rsidRDefault="00A519BC" w:rsidP="00A519BC">
      <w:pPr>
        <w:pStyle w:val="ListParagraph"/>
        <w:numPr>
          <w:ilvl w:val="3"/>
          <w:numId w:val="37"/>
        </w:numPr>
        <w:rPr>
          <w:b/>
        </w:rPr>
      </w:pPr>
      <w:r>
        <w:t>RMS</w:t>
      </w:r>
    </w:p>
    <w:p w14:paraId="57C8FA46" w14:textId="77777777" w:rsidR="00A519BC" w:rsidRPr="00970D28" w:rsidRDefault="00A519BC" w:rsidP="00A519BC">
      <w:pPr>
        <w:pStyle w:val="ListParagraph"/>
        <w:numPr>
          <w:ilvl w:val="3"/>
          <w:numId w:val="37"/>
        </w:numPr>
        <w:rPr>
          <w:b/>
        </w:rPr>
      </w:pPr>
      <w:r>
        <w:t>RMS_qual</w:t>
      </w:r>
    </w:p>
    <w:p w14:paraId="5436322F" w14:textId="77777777" w:rsidR="00A519BC" w:rsidRDefault="00A519BC" w:rsidP="00A519BC">
      <w:pPr>
        <w:pStyle w:val="ListParagraph"/>
        <w:numPr>
          <w:ilvl w:val="2"/>
          <w:numId w:val="37"/>
        </w:numPr>
        <w:rPr>
          <w:b/>
        </w:rPr>
      </w:pPr>
      <w:r w:rsidRPr="00970D28">
        <w:rPr>
          <w:b/>
        </w:rPr>
        <w:t>NGIMS</w:t>
      </w:r>
    </w:p>
    <w:p w14:paraId="3D8D4A0A" w14:textId="2FF3314E" w:rsidR="008967CA" w:rsidRPr="008967CA" w:rsidRDefault="008967CA" w:rsidP="008967CA">
      <w:pPr>
        <w:pStyle w:val="ListParagraph"/>
        <w:numPr>
          <w:ilvl w:val="4"/>
          <w:numId w:val="37"/>
        </w:numPr>
      </w:pPr>
      <w:r w:rsidRPr="008967CA">
        <w:t>All densities are abundances or upper limits in cc</w:t>
      </w:r>
      <w:r w:rsidRPr="008967CA">
        <w:rPr>
          <w:vertAlign w:val="superscript"/>
        </w:rPr>
        <w:t>-1</w:t>
      </w:r>
      <w:r w:rsidRPr="008967CA">
        <w:t>.  All quality flags are % error (1 sigma).  Quality flag of “-1” indicates density is an upper limit.</w:t>
      </w:r>
    </w:p>
    <w:p w14:paraId="3E301E59" w14:textId="77777777" w:rsidR="00A519BC" w:rsidRPr="00E04BDC" w:rsidRDefault="00A519BC" w:rsidP="00A519BC">
      <w:pPr>
        <w:pStyle w:val="ListParagraph"/>
        <w:numPr>
          <w:ilvl w:val="3"/>
          <w:numId w:val="37"/>
        </w:numPr>
        <w:rPr>
          <w:b/>
        </w:rPr>
      </w:pPr>
      <w:r>
        <w:t>He_density</w:t>
      </w:r>
    </w:p>
    <w:p w14:paraId="57091E0A" w14:textId="77777777" w:rsidR="00A519BC" w:rsidRPr="00E04BDC" w:rsidRDefault="00A519BC" w:rsidP="00A519BC">
      <w:pPr>
        <w:pStyle w:val="ListParagraph"/>
        <w:numPr>
          <w:ilvl w:val="3"/>
          <w:numId w:val="37"/>
        </w:numPr>
        <w:rPr>
          <w:b/>
        </w:rPr>
      </w:pPr>
      <w:r>
        <w:t>He_density_qual</w:t>
      </w:r>
    </w:p>
    <w:p w14:paraId="13D23A14" w14:textId="77777777" w:rsidR="00A519BC" w:rsidRPr="00E04BDC" w:rsidRDefault="00A519BC" w:rsidP="00A519BC">
      <w:pPr>
        <w:pStyle w:val="ListParagraph"/>
        <w:numPr>
          <w:ilvl w:val="3"/>
          <w:numId w:val="37"/>
        </w:numPr>
        <w:rPr>
          <w:b/>
        </w:rPr>
      </w:pPr>
      <w:r>
        <w:t>O_density</w:t>
      </w:r>
    </w:p>
    <w:p w14:paraId="030ADFF2" w14:textId="77777777" w:rsidR="00A519BC" w:rsidRPr="00E04BDC" w:rsidRDefault="00A519BC" w:rsidP="00A519BC">
      <w:pPr>
        <w:pStyle w:val="ListParagraph"/>
        <w:numPr>
          <w:ilvl w:val="3"/>
          <w:numId w:val="37"/>
        </w:numPr>
        <w:rPr>
          <w:b/>
        </w:rPr>
      </w:pPr>
      <w:r>
        <w:t>O_density_qual</w:t>
      </w:r>
    </w:p>
    <w:p w14:paraId="533DEFC0" w14:textId="77777777" w:rsidR="00A519BC" w:rsidRPr="00E04BDC" w:rsidRDefault="00A519BC" w:rsidP="00A519BC">
      <w:pPr>
        <w:pStyle w:val="ListParagraph"/>
        <w:numPr>
          <w:ilvl w:val="3"/>
          <w:numId w:val="37"/>
        </w:numPr>
        <w:rPr>
          <w:b/>
        </w:rPr>
      </w:pPr>
      <w:r>
        <w:t>CO_density</w:t>
      </w:r>
    </w:p>
    <w:p w14:paraId="0A23725F" w14:textId="77777777" w:rsidR="00A519BC" w:rsidRPr="00E04BDC" w:rsidRDefault="00A519BC" w:rsidP="00A519BC">
      <w:pPr>
        <w:pStyle w:val="ListParagraph"/>
        <w:numPr>
          <w:ilvl w:val="3"/>
          <w:numId w:val="37"/>
        </w:numPr>
        <w:rPr>
          <w:b/>
        </w:rPr>
      </w:pPr>
      <w:r>
        <w:t>CO_density_qual</w:t>
      </w:r>
    </w:p>
    <w:p w14:paraId="0CE753EC" w14:textId="77777777" w:rsidR="00A519BC" w:rsidRPr="00E04BDC" w:rsidRDefault="00A519BC" w:rsidP="00A519BC">
      <w:pPr>
        <w:pStyle w:val="ListParagraph"/>
        <w:numPr>
          <w:ilvl w:val="3"/>
          <w:numId w:val="37"/>
        </w:numPr>
        <w:rPr>
          <w:b/>
        </w:rPr>
      </w:pPr>
      <w:r>
        <w:t>N2_density</w:t>
      </w:r>
    </w:p>
    <w:p w14:paraId="218B3B0F" w14:textId="77777777" w:rsidR="00A519BC" w:rsidRPr="00E04BDC" w:rsidRDefault="00A519BC" w:rsidP="00A519BC">
      <w:pPr>
        <w:pStyle w:val="ListParagraph"/>
        <w:numPr>
          <w:ilvl w:val="3"/>
          <w:numId w:val="37"/>
        </w:numPr>
        <w:rPr>
          <w:b/>
        </w:rPr>
      </w:pPr>
      <w:r>
        <w:t>N2_density_qual</w:t>
      </w:r>
    </w:p>
    <w:p w14:paraId="75657C5F" w14:textId="77777777" w:rsidR="00A519BC" w:rsidRPr="00E04BDC" w:rsidRDefault="00A519BC" w:rsidP="00A519BC">
      <w:pPr>
        <w:pStyle w:val="ListParagraph"/>
        <w:numPr>
          <w:ilvl w:val="3"/>
          <w:numId w:val="37"/>
        </w:numPr>
        <w:rPr>
          <w:b/>
        </w:rPr>
      </w:pPr>
      <w:r>
        <w:t>NO_density</w:t>
      </w:r>
    </w:p>
    <w:p w14:paraId="5161451E" w14:textId="77777777" w:rsidR="00A519BC" w:rsidRPr="00E04BDC" w:rsidRDefault="00A519BC" w:rsidP="00A519BC">
      <w:pPr>
        <w:pStyle w:val="ListParagraph"/>
        <w:numPr>
          <w:ilvl w:val="3"/>
          <w:numId w:val="37"/>
        </w:numPr>
        <w:rPr>
          <w:b/>
        </w:rPr>
      </w:pPr>
      <w:r>
        <w:t>NO_density_qual</w:t>
      </w:r>
    </w:p>
    <w:p w14:paraId="1BA56C70" w14:textId="77777777" w:rsidR="00A519BC" w:rsidRPr="00E04BDC" w:rsidRDefault="00A519BC" w:rsidP="00A519BC">
      <w:pPr>
        <w:pStyle w:val="ListParagraph"/>
        <w:numPr>
          <w:ilvl w:val="3"/>
          <w:numId w:val="37"/>
        </w:numPr>
        <w:rPr>
          <w:b/>
        </w:rPr>
      </w:pPr>
      <w:r>
        <w:t>Ar_density</w:t>
      </w:r>
    </w:p>
    <w:p w14:paraId="343DC4AD" w14:textId="77777777" w:rsidR="00A519BC" w:rsidRPr="00E04BDC" w:rsidRDefault="00A519BC" w:rsidP="00A519BC">
      <w:pPr>
        <w:pStyle w:val="ListParagraph"/>
        <w:numPr>
          <w:ilvl w:val="3"/>
          <w:numId w:val="37"/>
        </w:numPr>
        <w:rPr>
          <w:b/>
        </w:rPr>
      </w:pPr>
      <w:r>
        <w:t>Ar_density_qual</w:t>
      </w:r>
    </w:p>
    <w:p w14:paraId="40AEFF55" w14:textId="77777777" w:rsidR="00A519BC" w:rsidRPr="00E04BDC" w:rsidRDefault="00A519BC" w:rsidP="00A519BC">
      <w:pPr>
        <w:pStyle w:val="ListParagraph"/>
        <w:numPr>
          <w:ilvl w:val="3"/>
          <w:numId w:val="37"/>
        </w:numPr>
        <w:rPr>
          <w:b/>
        </w:rPr>
      </w:pPr>
      <w:r>
        <w:t>CO2_density</w:t>
      </w:r>
    </w:p>
    <w:p w14:paraId="14863B98" w14:textId="77777777" w:rsidR="00A519BC" w:rsidRPr="00E04BDC" w:rsidRDefault="00A519BC" w:rsidP="00A519BC">
      <w:pPr>
        <w:pStyle w:val="ListParagraph"/>
        <w:numPr>
          <w:ilvl w:val="3"/>
          <w:numId w:val="37"/>
        </w:numPr>
        <w:rPr>
          <w:b/>
        </w:rPr>
      </w:pPr>
      <w:r>
        <w:t>CO2_density_qual</w:t>
      </w:r>
    </w:p>
    <w:p w14:paraId="7CA8F647" w14:textId="77777777" w:rsidR="00A519BC" w:rsidRPr="00E04BDC" w:rsidRDefault="00A519BC" w:rsidP="00A519BC">
      <w:pPr>
        <w:pStyle w:val="ListParagraph"/>
        <w:numPr>
          <w:ilvl w:val="3"/>
          <w:numId w:val="37"/>
        </w:numPr>
        <w:rPr>
          <w:b/>
        </w:rPr>
      </w:pPr>
      <w:r>
        <w:t>O2plus_density</w:t>
      </w:r>
    </w:p>
    <w:p w14:paraId="78FD0D9B" w14:textId="77777777" w:rsidR="00A519BC" w:rsidRPr="00E04BDC" w:rsidRDefault="00A519BC" w:rsidP="00A519BC">
      <w:pPr>
        <w:pStyle w:val="ListParagraph"/>
        <w:numPr>
          <w:ilvl w:val="3"/>
          <w:numId w:val="37"/>
        </w:numPr>
        <w:rPr>
          <w:b/>
        </w:rPr>
      </w:pPr>
      <w:r>
        <w:t>O2plus_density_qual</w:t>
      </w:r>
    </w:p>
    <w:p w14:paraId="1EFFF16A" w14:textId="77777777" w:rsidR="00A519BC" w:rsidRPr="00E04BDC" w:rsidRDefault="00A519BC" w:rsidP="00A519BC">
      <w:pPr>
        <w:pStyle w:val="ListParagraph"/>
        <w:numPr>
          <w:ilvl w:val="3"/>
          <w:numId w:val="37"/>
        </w:numPr>
        <w:rPr>
          <w:b/>
        </w:rPr>
      </w:pPr>
      <w:r>
        <w:t>CO2plus_density</w:t>
      </w:r>
    </w:p>
    <w:p w14:paraId="5BDD3DF5" w14:textId="77777777" w:rsidR="00A519BC" w:rsidRPr="00E04BDC" w:rsidRDefault="00A519BC" w:rsidP="00A519BC">
      <w:pPr>
        <w:pStyle w:val="ListParagraph"/>
        <w:numPr>
          <w:ilvl w:val="3"/>
          <w:numId w:val="37"/>
        </w:numPr>
        <w:rPr>
          <w:b/>
        </w:rPr>
      </w:pPr>
      <w:r>
        <w:t>CO2plus_density_qual</w:t>
      </w:r>
    </w:p>
    <w:p w14:paraId="519EC0A9" w14:textId="77777777" w:rsidR="00A519BC" w:rsidRPr="00E04BDC" w:rsidRDefault="00A519BC" w:rsidP="00A519BC">
      <w:pPr>
        <w:pStyle w:val="ListParagraph"/>
        <w:numPr>
          <w:ilvl w:val="3"/>
          <w:numId w:val="37"/>
        </w:numPr>
        <w:rPr>
          <w:b/>
        </w:rPr>
      </w:pPr>
      <w:r>
        <w:t>NOplus_density</w:t>
      </w:r>
    </w:p>
    <w:p w14:paraId="5251F95F" w14:textId="77777777" w:rsidR="00A519BC" w:rsidRPr="00E04BDC" w:rsidRDefault="00A519BC" w:rsidP="00A519BC">
      <w:pPr>
        <w:pStyle w:val="ListParagraph"/>
        <w:numPr>
          <w:ilvl w:val="3"/>
          <w:numId w:val="37"/>
        </w:numPr>
        <w:rPr>
          <w:b/>
        </w:rPr>
      </w:pPr>
      <w:r>
        <w:t>NOplus_density_qual</w:t>
      </w:r>
    </w:p>
    <w:p w14:paraId="2DD89385" w14:textId="77777777" w:rsidR="00A519BC" w:rsidRPr="00E04BDC" w:rsidRDefault="00A519BC" w:rsidP="00A519BC">
      <w:pPr>
        <w:pStyle w:val="ListParagraph"/>
        <w:numPr>
          <w:ilvl w:val="3"/>
          <w:numId w:val="37"/>
        </w:numPr>
        <w:rPr>
          <w:b/>
        </w:rPr>
      </w:pPr>
      <w:r>
        <w:t>Oplus_density</w:t>
      </w:r>
    </w:p>
    <w:p w14:paraId="68A01F45" w14:textId="77777777" w:rsidR="00A519BC" w:rsidRPr="00E04BDC" w:rsidRDefault="00A519BC" w:rsidP="00A519BC">
      <w:pPr>
        <w:pStyle w:val="ListParagraph"/>
        <w:numPr>
          <w:ilvl w:val="3"/>
          <w:numId w:val="37"/>
        </w:numPr>
        <w:rPr>
          <w:b/>
        </w:rPr>
      </w:pPr>
      <w:r>
        <w:t>Oplus_density_qual</w:t>
      </w:r>
    </w:p>
    <w:p w14:paraId="61DC7E9E" w14:textId="77777777" w:rsidR="00A519BC" w:rsidRPr="00E04BDC" w:rsidRDefault="00A519BC" w:rsidP="00A519BC">
      <w:pPr>
        <w:pStyle w:val="ListParagraph"/>
        <w:numPr>
          <w:ilvl w:val="3"/>
          <w:numId w:val="37"/>
        </w:numPr>
        <w:rPr>
          <w:b/>
        </w:rPr>
      </w:pPr>
      <w:r>
        <w:t>CONplus_density</w:t>
      </w:r>
    </w:p>
    <w:p w14:paraId="62F26A75" w14:textId="77777777" w:rsidR="00A519BC" w:rsidRPr="00E04BDC" w:rsidRDefault="00A519BC" w:rsidP="00A519BC">
      <w:pPr>
        <w:pStyle w:val="ListParagraph"/>
        <w:numPr>
          <w:ilvl w:val="3"/>
          <w:numId w:val="37"/>
        </w:numPr>
        <w:rPr>
          <w:b/>
        </w:rPr>
      </w:pPr>
      <w:r>
        <w:t>CONplus_density_qual</w:t>
      </w:r>
    </w:p>
    <w:p w14:paraId="08EAFC66" w14:textId="77777777" w:rsidR="00A519BC" w:rsidRPr="00E04BDC" w:rsidRDefault="00A519BC" w:rsidP="00A519BC">
      <w:pPr>
        <w:pStyle w:val="ListParagraph"/>
        <w:numPr>
          <w:ilvl w:val="3"/>
          <w:numId w:val="37"/>
        </w:numPr>
        <w:rPr>
          <w:b/>
        </w:rPr>
      </w:pPr>
      <w:r>
        <w:t>Cplus_density</w:t>
      </w:r>
    </w:p>
    <w:p w14:paraId="39E18C21" w14:textId="77777777" w:rsidR="00A519BC" w:rsidRPr="00E04BDC" w:rsidRDefault="00A519BC" w:rsidP="00A519BC">
      <w:pPr>
        <w:pStyle w:val="ListParagraph"/>
        <w:numPr>
          <w:ilvl w:val="3"/>
          <w:numId w:val="37"/>
        </w:numPr>
        <w:rPr>
          <w:b/>
        </w:rPr>
      </w:pPr>
      <w:r>
        <w:t>Cplus_density_qual</w:t>
      </w:r>
    </w:p>
    <w:p w14:paraId="1CC994DF" w14:textId="77777777" w:rsidR="00A519BC" w:rsidRPr="00E04BDC" w:rsidRDefault="00A519BC" w:rsidP="00A519BC">
      <w:pPr>
        <w:pStyle w:val="ListParagraph"/>
        <w:numPr>
          <w:ilvl w:val="3"/>
          <w:numId w:val="37"/>
        </w:numPr>
        <w:rPr>
          <w:b/>
        </w:rPr>
      </w:pPr>
      <w:r>
        <w:t>OHplus_density</w:t>
      </w:r>
    </w:p>
    <w:p w14:paraId="7C610267" w14:textId="77777777" w:rsidR="00A519BC" w:rsidRPr="00E04BDC" w:rsidRDefault="00A519BC" w:rsidP="00A519BC">
      <w:pPr>
        <w:pStyle w:val="ListParagraph"/>
        <w:numPr>
          <w:ilvl w:val="3"/>
          <w:numId w:val="37"/>
        </w:numPr>
        <w:rPr>
          <w:b/>
        </w:rPr>
      </w:pPr>
      <w:r>
        <w:t>OHplus_density_qual</w:t>
      </w:r>
    </w:p>
    <w:p w14:paraId="30A62FFE" w14:textId="77777777" w:rsidR="00A519BC" w:rsidRPr="00E04BDC" w:rsidRDefault="00A519BC" w:rsidP="00A519BC">
      <w:pPr>
        <w:pStyle w:val="ListParagraph"/>
        <w:numPr>
          <w:ilvl w:val="3"/>
          <w:numId w:val="37"/>
        </w:numPr>
        <w:rPr>
          <w:b/>
        </w:rPr>
      </w:pPr>
      <w:r>
        <w:t>Nplus_density</w:t>
      </w:r>
    </w:p>
    <w:p w14:paraId="728BDF70" w14:textId="77777777" w:rsidR="00A519BC" w:rsidRPr="00AA7901" w:rsidRDefault="00A519BC" w:rsidP="00A519BC">
      <w:pPr>
        <w:pStyle w:val="ListParagraph"/>
        <w:numPr>
          <w:ilvl w:val="3"/>
          <w:numId w:val="37"/>
        </w:numPr>
        <w:rPr>
          <w:b/>
        </w:rPr>
      </w:pPr>
      <w:r>
        <w:lastRenderedPageBreak/>
        <w:t>Nplus_density_qual</w:t>
      </w:r>
    </w:p>
    <w:p w14:paraId="7B07C66B" w14:textId="77777777" w:rsidR="00A519BC" w:rsidRDefault="00A519BC" w:rsidP="00A519BC">
      <w:pPr>
        <w:pStyle w:val="ListParagraph"/>
        <w:numPr>
          <w:ilvl w:val="2"/>
          <w:numId w:val="37"/>
        </w:numPr>
        <w:rPr>
          <w:b/>
        </w:rPr>
      </w:pPr>
      <w:r w:rsidRPr="00970D28">
        <w:rPr>
          <w:b/>
        </w:rPr>
        <w:t>SEP</w:t>
      </w:r>
    </w:p>
    <w:p w14:paraId="7D9465E8" w14:textId="19D29DE3" w:rsidR="008967CA" w:rsidRPr="008967CA" w:rsidRDefault="008967CA" w:rsidP="008967CA">
      <w:pPr>
        <w:pStyle w:val="ListParagraph"/>
        <w:numPr>
          <w:ilvl w:val="4"/>
          <w:numId w:val="37"/>
        </w:numPr>
      </w:pPr>
      <w:r w:rsidRPr="008967CA">
        <w:t xml:space="preserve">Energy fluxes and </w:t>
      </w:r>
      <w:r>
        <w:t xml:space="preserve">their </w:t>
      </w:r>
      <w:r w:rsidRPr="008967CA">
        <w:t>quality flags are in units of eV/cm</w:t>
      </w:r>
      <w:r w:rsidRPr="008967CA">
        <w:rPr>
          <w:vertAlign w:val="superscript"/>
        </w:rPr>
        <w:t>2</w:t>
      </w:r>
      <w:r w:rsidRPr="008967CA">
        <w:t>/s.  Quality flags are standard uncertainty in ion energy flux based on Poisson statistics.</w:t>
      </w:r>
    </w:p>
    <w:p w14:paraId="7453E516" w14:textId="77777777" w:rsidR="00A519BC" w:rsidRPr="00E04BDC" w:rsidRDefault="00A519BC" w:rsidP="00A519BC">
      <w:pPr>
        <w:pStyle w:val="ListParagraph"/>
        <w:numPr>
          <w:ilvl w:val="3"/>
          <w:numId w:val="37"/>
        </w:numPr>
        <w:rPr>
          <w:b/>
        </w:rPr>
      </w:pPr>
      <w:r>
        <w:t>Ion_energy_flux_1</w:t>
      </w:r>
    </w:p>
    <w:p w14:paraId="518884B0" w14:textId="77777777" w:rsidR="00A519BC" w:rsidRPr="00E04BDC" w:rsidRDefault="00A519BC" w:rsidP="00A519BC">
      <w:pPr>
        <w:pStyle w:val="ListParagraph"/>
        <w:numPr>
          <w:ilvl w:val="3"/>
          <w:numId w:val="37"/>
        </w:numPr>
        <w:rPr>
          <w:b/>
        </w:rPr>
      </w:pPr>
      <w:r>
        <w:t>Ion_energy_flux_1_qual</w:t>
      </w:r>
    </w:p>
    <w:p w14:paraId="7D572BFA" w14:textId="77777777" w:rsidR="00A519BC" w:rsidRPr="00E04BDC" w:rsidRDefault="00A519BC" w:rsidP="00A519BC">
      <w:pPr>
        <w:pStyle w:val="ListParagraph"/>
        <w:numPr>
          <w:ilvl w:val="3"/>
          <w:numId w:val="37"/>
        </w:numPr>
        <w:rPr>
          <w:b/>
        </w:rPr>
      </w:pPr>
      <w:r>
        <w:t>Ion_energy_flux_2</w:t>
      </w:r>
    </w:p>
    <w:p w14:paraId="143F0012" w14:textId="77777777" w:rsidR="00A519BC" w:rsidRPr="00E04BDC" w:rsidRDefault="00A519BC" w:rsidP="00A519BC">
      <w:pPr>
        <w:pStyle w:val="ListParagraph"/>
        <w:numPr>
          <w:ilvl w:val="3"/>
          <w:numId w:val="37"/>
        </w:numPr>
        <w:rPr>
          <w:b/>
        </w:rPr>
      </w:pPr>
      <w:r>
        <w:t>Ion_energy_flux_2_qual</w:t>
      </w:r>
    </w:p>
    <w:p w14:paraId="4FF27BE5" w14:textId="77777777" w:rsidR="00A519BC" w:rsidRPr="00E04BDC" w:rsidRDefault="00A519BC" w:rsidP="00A519BC">
      <w:pPr>
        <w:pStyle w:val="ListParagraph"/>
        <w:numPr>
          <w:ilvl w:val="3"/>
          <w:numId w:val="37"/>
        </w:numPr>
        <w:rPr>
          <w:b/>
        </w:rPr>
      </w:pPr>
      <w:r>
        <w:t>Ion_energy_flux_3</w:t>
      </w:r>
    </w:p>
    <w:p w14:paraId="2487D35D" w14:textId="77777777" w:rsidR="00A519BC" w:rsidRPr="00E04BDC" w:rsidRDefault="00A519BC" w:rsidP="00A519BC">
      <w:pPr>
        <w:pStyle w:val="ListParagraph"/>
        <w:numPr>
          <w:ilvl w:val="3"/>
          <w:numId w:val="37"/>
        </w:numPr>
        <w:rPr>
          <w:b/>
        </w:rPr>
      </w:pPr>
      <w:r>
        <w:t>Ion_energy_flux_3_qual</w:t>
      </w:r>
    </w:p>
    <w:p w14:paraId="09C46217" w14:textId="77777777" w:rsidR="00A519BC" w:rsidRPr="00E04BDC" w:rsidRDefault="00A519BC" w:rsidP="00A519BC">
      <w:pPr>
        <w:pStyle w:val="ListParagraph"/>
        <w:numPr>
          <w:ilvl w:val="3"/>
          <w:numId w:val="37"/>
        </w:numPr>
        <w:rPr>
          <w:b/>
        </w:rPr>
      </w:pPr>
      <w:r>
        <w:t>Ion_energy_flux_4</w:t>
      </w:r>
    </w:p>
    <w:p w14:paraId="4DF3D4E3" w14:textId="77777777" w:rsidR="00A519BC" w:rsidRPr="00E04BDC" w:rsidRDefault="00A519BC" w:rsidP="00A519BC">
      <w:pPr>
        <w:pStyle w:val="ListParagraph"/>
        <w:numPr>
          <w:ilvl w:val="3"/>
          <w:numId w:val="37"/>
        </w:numPr>
        <w:rPr>
          <w:b/>
        </w:rPr>
      </w:pPr>
      <w:r>
        <w:t>Ion_energy_flux_4_qual</w:t>
      </w:r>
    </w:p>
    <w:p w14:paraId="1E3ADBB6" w14:textId="77777777" w:rsidR="00A519BC" w:rsidRPr="00E04BDC" w:rsidRDefault="00A519BC" w:rsidP="00A519BC">
      <w:pPr>
        <w:pStyle w:val="ListParagraph"/>
        <w:numPr>
          <w:ilvl w:val="3"/>
          <w:numId w:val="37"/>
        </w:numPr>
        <w:rPr>
          <w:b/>
        </w:rPr>
      </w:pPr>
      <w:r>
        <w:t>Electron_energy_flux_1</w:t>
      </w:r>
    </w:p>
    <w:p w14:paraId="530BA763" w14:textId="77777777" w:rsidR="00A519BC" w:rsidRPr="00E04BDC" w:rsidRDefault="00A519BC" w:rsidP="00A519BC">
      <w:pPr>
        <w:pStyle w:val="ListParagraph"/>
        <w:numPr>
          <w:ilvl w:val="3"/>
          <w:numId w:val="37"/>
        </w:numPr>
        <w:rPr>
          <w:b/>
        </w:rPr>
      </w:pPr>
      <w:r>
        <w:t>Electron_energy_flux_1_qual</w:t>
      </w:r>
    </w:p>
    <w:p w14:paraId="01216BBE" w14:textId="77777777" w:rsidR="00A519BC" w:rsidRPr="00E04BDC" w:rsidRDefault="00A519BC" w:rsidP="00A519BC">
      <w:pPr>
        <w:pStyle w:val="ListParagraph"/>
        <w:numPr>
          <w:ilvl w:val="3"/>
          <w:numId w:val="37"/>
        </w:numPr>
        <w:rPr>
          <w:b/>
        </w:rPr>
      </w:pPr>
      <w:r>
        <w:t>Electron_energy_flux_2</w:t>
      </w:r>
    </w:p>
    <w:p w14:paraId="7A2F0547" w14:textId="77777777" w:rsidR="00A519BC" w:rsidRPr="00E04BDC" w:rsidRDefault="00A519BC" w:rsidP="00A519BC">
      <w:pPr>
        <w:pStyle w:val="ListParagraph"/>
        <w:numPr>
          <w:ilvl w:val="3"/>
          <w:numId w:val="37"/>
        </w:numPr>
        <w:rPr>
          <w:b/>
        </w:rPr>
      </w:pPr>
      <w:r>
        <w:t>Electron_energy_flux_2_qual</w:t>
      </w:r>
    </w:p>
    <w:p w14:paraId="78EA69E7" w14:textId="77777777" w:rsidR="00A519BC" w:rsidRPr="00E04BDC" w:rsidRDefault="00A519BC" w:rsidP="00A519BC">
      <w:pPr>
        <w:pStyle w:val="ListParagraph"/>
        <w:numPr>
          <w:ilvl w:val="3"/>
          <w:numId w:val="37"/>
        </w:numPr>
        <w:rPr>
          <w:b/>
        </w:rPr>
      </w:pPr>
      <w:r>
        <w:t>Electron_energy_flux_3</w:t>
      </w:r>
    </w:p>
    <w:p w14:paraId="53EDCB10" w14:textId="77777777" w:rsidR="00A519BC" w:rsidRPr="00E04BDC" w:rsidRDefault="00A519BC" w:rsidP="00A519BC">
      <w:pPr>
        <w:pStyle w:val="ListParagraph"/>
        <w:numPr>
          <w:ilvl w:val="3"/>
          <w:numId w:val="37"/>
        </w:numPr>
        <w:rPr>
          <w:b/>
        </w:rPr>
      </w:pPr>
      <w:r>
        <w:t>Electron_energy_flux_3_qual</w:t>
      </w:r>
    </w:p>
    <w:p w14:paraId="6494004C" w14:textId="77777777" w:rsidR="00A519BC" w:rsidRPr="00E04BDC" w:rsidRDefault="00A519BC" w:rsidP="00A519BC">
      <w:pPr>
        <w:pStyle w:val="ListParagraph"/>
        <w:numPr>
          <w:ilvl w:val="3"/>
          <w:numId w:val="37"/>
        </w:numPr>
        <w:rPr>
          <w:b/>
        </w:rPr>
      </w:pPr>
      <w:r>
        <w:t>Electron_energy_flux_4</w:t>
      </w:r>
    </w:p>
    <w:p w14:paraId="1CDC5B7F" w14:textId="77777777" w:rsidR="00A519BC" w:rsidRPr="00E04BDC" w:rsidRDefault="00A519BC" w:rsidP="00A519BC">
      <w:pPr>
        <w:pStyle w:val="ListParagraph"/>
        <w:numPr>
          <w:ilvl w:val="3"/>
          <w:numId w:val="37"/>
        </w:numPr>
        <w:rPr>
          <w:b/>
        </w:rPr>
      </w:pPr>
      <w:r>
        <w:t>Electron_energy_flux_4_qual</w:t>
      </w:r>
    </w:p>
    <w:p w14:paraId="4CAEE297" w14:textId="77777777" w:rsidR="00A519BC" w:rsidRPr="00E04BDC" w:rsidRDefault="00A519BC" w:rsidP="00A519BC">
      <w:pPr>
        <w:pStyle w:val="ListParagraph"/>
        <w:numPr>
          <w:ilvl w:val="3"/>
          <w:numId w:val="37"/>
        </w:numPr>
        <w:rPr>
          <w:b/>
        </w:rPr>
      </w:pPr>
      <w:r>
        <w:t>Look_direction_1_MSOx</w:t>
      </w:r>
    </w:p>
    <w:p w14:paraId="6C379152" w14:textId="77777777" w:rsidR="00A519BC" w:rsidRPr="00E04BDC" w:rsidRDefault="00A519BC" w:rsidP="00A519BC">
      <w:pPr>
        <w:pStyle w:val="ListParagraph"/>
        <w:numPr>
          <w:ilvl w:val="3"/>
          <w:numId w:val="37"/>
        </w:numPr>
        <w:rPr>
          <w:b/>
        </w:rPr>
      </w:pPr>
      <w:r>
        <w:t>Look_direction_1_MSOy</w:t>
      </w:r>
    </w:p>
    <w:p w14:paraId="2ACEE828" w14:textId="77777777" w:rsidR="00A519BC" w:rsidRPr="00E04BDC" w:rsidRDefault="00A519BC" w:rsidP="00A519BC">
      <w:pPr>
        <w:pStyle w:val="ListParagraph"/>
        <w:numPr>
          <w:ilvl w:val="3"/>
          <w:numId w:val="37"/>
        </w:numPr>
        <w:rPr>
          <w:b/>
        </w:rPr>
      </w:pPr>
      <w:r>
        <w:t>Look_direction_1_MSOz</w:t>
      </w:r>
    </w:p>
    <w:p w14:paraId="5EAD19A0" w14:textId="77777777" w:rsidR="00A519BC" w:rsidRPr="00E04BDC" w:rsidRDefault="00A519BC" w:rsidP="00A519BC">
      <w:pPr>
        <w:pStyle w:val="ListParagraph"/>
        <w:numPr>
          <w:ilvl w:val="3"/>
          <w:numId w:val="37"/>
        </w:numPr>
        <w:rPr>
          <w:b/>
        </w:rPr>
      </w:pPr>
      <w:r>
        <w:t>Look_direction_2_MSOx</w:t>
      </w:r>
    </w:p>
    <w:p w14:paraId="31BCF9D3" w14:textId="77777777" w:rsidR="00A519BC" w:rsidRPr="00E04BDC" w:rsidRDefault="00A519BC" w:rsidP="00A519BC">
      <w:pPr>
        <w:pStyle w:val="ListParagraph"/>
        <w:numPr>
          <w:ilvl w:val="3"/>
          <w:numId w:val="37"/>
        </w:numPr>
        <w:rPr>
          <w:b/>
        </w:rPr>
      </w:pPr>
      <w:r>
        <w:t>Look_direction_2_MSOy</w:t>
      </w:r>
    </w:p>
    <w:p w14:paraId="39C8E04E" w14:textId="77777777" w:rsidR="00A519BC" w:rsidRPr="00E04BDC" w:rsidRDefault="00A519BC" w:rsidP="00A519BC">
      <w:pPr>
        <w:pStyle w:val="ListParagraph"/>
        <w:numPr>
          <w:ilvl w:val="3"/>
          <w:numId w:val="37"/>
        </w:numPr>
        <w:rPr>
          <w:b/>
        </w:rPr>
      </w:pPr>
      <w:r>
        <w:t>Look_direction_2_MSOz</w:t>
      </w:r>
    </w:p>
    <w:p w14:paraId="6A51E334" w14:textId="77777777" w:rsidR="00A519BC" w:rsidRPr="00E04BDC" w:rsidRDefault="00A519BC" w:rsidP="00A519BC">
      <w:pPr>
        <w:pStyle w:val="ListParagraph"/>
        <w:numPr>
          <w:ilvl w:val="3"/>
          <w:numId w:val="37"/>
        </w:numPr>
        <w:rPr>
          <w:b/>
        </w:rPr>
      </w:pPr>
      <w:r>
        <w:t>Look_direction_3_MSOx</w:t>
      </w:r>
    </w:p>
    <w:p w14:paraId="62863E0C" w14:textId="77777777" w:rsidR="00A519BC" w:rsidRPr="00E04BDC" w:rsidRDefault="00A519BC" w:rsidP="00A519BC">
      <w:pPr>
        <w:pStyle w:val="ListParagraph"/>
        <w:numPr>
          <w:ilvl w:val="3"/>
          <w:numId w:val="37"/>
        </w:numPr>
        <w:rPr>
          <w:b/>
        </w:rPr>
      </w:pPr>
      <w:r>
        <w:t>Look_direction_3_MSOy</w:t>
      </w:r>
    </w:p>
    <w:p w14:paraId="53072B60" w14:textId="77777777" w:rsidR="00A519BC" w:rsidRPr="00E04BDC" w:rsidRDefault="00A519BC" w:rsidP="00A519BC">
      <w:pPr>
        <w:pStyle w:val="ListParagraph"/>
        <w:numPr>
          <w:ilvl w:val="3"/>
          <w:numId w:val="37"/>
        </w:numPr>
        <w:rPr>
          <w:b/>
        </w:rPr>
      </w:pPr>
      <w:r>
        <w:t>Look_direction_3_MSOz</w:t>
      </w:r>
    </w:p>
    <w:p w14:paraId="5517D39F" w14:textId="77777777" w:rsidR="00A519BC" w:rsidRPr="00E04BDC" w:rsidRDefault="00A519BC" w:rsidP="00A519BC">
      <w:pPr>
        <w:pStyle w:val="ListParagraph"/>
        <w:numPr>
          <w:ilvl w:val="3"/>
          <w:numId w:val="37"/>
        </w:numPr>
        <w:rPr>
          <w:b/>
        </w:rPr>
      </w:pPr>
      <w:r>
        <w:t>Look_direction_4_MSOx</w:t>
      </w:r>
    </w:p>
    <w:p w14:paraId="0E1E5B1F" w14:textId="77777777" w:rsidR="00A519BC" w:rsidRPr="00E04BDC" w:rsidRDefault="00A519BC" w:rsidP="00A519BC">
      <w:pPr>
        <w:pStyle w:val="ListParagraph"/>
        <w:numPr>
          <w:ilvl w:val="3"/>
          <w:numId w:val="37"/>
        </w:numPr>
        <w:rPr>
          <w:b/>
        </w:rPr>
      </w:pPr>
      <w:r>
        <w:t>Look_direction_4_MSOy</w:t>
      </w:r>
    </w:p>
    <w:p w14:paraId="3D9A7E5E" w14:textId="77777777" w:rsidR="00A519BC" w:rsidRPr="00E04BDC" w:rsidRDefault="00A519BC" w:rsidP="00A519BC">
      <w:pPr>
        <w:pStyle w:val="ListParagraph"/>
        <w:numPr>
          <w:ilvl w:val="3"/>
          <w:numId w:val="37"/>
        </w:numPr>
        <w:rPr>
          <w:b/>
        </w:rPr>
      </w:pPr>
      <w:r>
        <w:t>Look_direction_4_MSOz</w:t>
      </w:r>
    </w:p>
    <w:p w14:paraId="6AEEA846" w14:textId="77777777" w:rsidR="00A519BC" w:rsidRDefault="00A519BC" w:rsidP="00A519BC">
      <w:pPr>
        <w:pStyle w:val="ListParagraph"/>
        <w:numPr>
          <w:ilvl w:val="2"/>
          <w:numId w:val="37"/>
        </w:numPr>
        <w:rPr>
          <w:b/>
        </w:rPr>
      </w:pPr>
      <w:r w:rsidRPr="00970D28">
        <w:rPr>
          <w:b/>
        </w:rPr>
        <w:t>STATIC</w:t>
      </w:r>
    </w:p>
    <w:p w14:paraId="4208D61F" w14:textId="77777777" w:rsidR="00151F57" w:rsidRPr="00151F57" w:rsidRDefault="00151F57" w:rsidP="00A519BC">
      <w:pPr>
        <w:pStyle w:val="ListParagraph"/>
        <w:numPr>
          <w:ilvl w:val="3"/>
          <w:numId w:val="37"/>
        </w:numPr>
        <w:rPr>
          <w:b/>
        </w:rPr>
      </w:pPr>
      <w:r>
        <w:t>STATIC Quality Flag</w:t>
      </w:r>
    </w:p>
    <w:p w14:paraId="12CF1923" w14:textId="77777777" w:rsidR="00151F57" w:rsidRPr="00151F57" w:rsidRDefault="00151F57" w:rsidP="00A519BC">
      <w:pPr>
        <w:pStyle w:val="ListParagraph"/>
        <w:numPr>
          <w:ilvl w:val="3"/>
          <w:numId w:val="37"/>
        </w:numPr>
        <w:rPr>
          <w:b/>
        </w:rPr>
      </w:pPr>
      <w:r>
        <w:t>CO2plus_density</w:t>
      </w:r>
    </w:p>
    <w:p w14:paraId="6CA8A80E" w14:textId="77777777" w:rsidR="00151F57" w:rsidRPr="00151F57" w:rsidRDefault="00151F57" w:rsidP="00A519BC">
      <w:pPr>
        <w:pStyle w:val="ListParagraph"/>
        <w:numPr>
          <w:ilvl w:val="3"/>
          <w:numId w:val="37"/>
        </w:numPr>
        <w:rPr>
          <w:b/>
        </w:rPr>
      </w:pPr>
      <w:r>
        <w:t>CO2plus_density_qual</w:t>
      </w:r>
    </w:p>
    <w:p w14:paraId="6B00FC4E" w14:textId="77777777" w:rsidR="00A519BC" w:rsidRPr="004964AF" w:rsidRDefault="00A519BC" w:rsidP="00A519BC">
      <w:pPr>
        <w:pStyle w:val="ListParagraph"/>
        <w:numPr>
          <w:ilvl w:val="3"/>
          <w:numId w:val="37"/>
        </w:numPr>
        <w:rPr>
          <w:b/>
        </w:rPr>
      </w:pPr>
      <w:r>
        <w:t>Oplus_density</w:t>
      </w:r>
    </w:p>
    <w:p w14:paraId="1FDC22C4" w14:textId="77777777" w:rsidR="00A519BC" w:rsidRPr="004964AF" w:rsidRDefault="00A519BC" w:rsidP="00A519BC">
      <w:pPr>
        <w:pStyle w:val="ListParagraph"/>
        <w:numPr>
          <w:ilvl w:val="3"/>
          <w:numId w:val="37"/>
        </w:numPr>
        <w:rPr>
          <w:b/>
        </w:rPr>
      </w:pPr>
      <w:r>
        <w:t>Oplus_density_qual</w:t>
      </w:r>
    </w:p>
    <w:p w14:paraId="5B2E785E" w14:textId="77777777" w:rsidR="00A519BC" w:rsidRPr="004964AF" w:rsidRDefault="00A519BC" w:rsidP="00A519BC">
      <w:pPr>
        <w:pStyle w:val="ListParagraph"/>
        <w:numPr>
          <w:ilvl w:val="3"/>
          <w:numId w:val="37"/>
        </w:numPr>
        <w:rPr>
          <w:b/>
        </w:rPr>
      </w:pPr>
      <w:r>
        <w:t>O2plus_density</w:t>
      </w:r>
    </w:p>
    <w:p w14:paraId="20CC8CB6" w14:textId="77777777" w:rsidR="00A519BC" w:rsidRPr="004964AF" w:rsidRDefault="00A519BC" w:rsidP="00A519BC">
      <w:pPr>
        <w:pStyle w:val="ListParagraph"/>
        <w:numPr>
          <w:ilvl w:val="3"/>
          <w:numId w:val="37"/>
        </w:numPr>
        <w:rPr>
          <w:b/>
        </w:rPr>
      </w:pPr>
      <w:r>
        <w:t>O2plus_density_qual</w:t>
      </w:r>
    </w:p>
    <w:p w14:paraId="7C7E9369" w14:textId="14B75D66" w:rsidR="00151F57" w:rsidRPr="00151F57" w:rsidRDefault="00151F57" w:rsidP="00151F57">
      <w:pPr>
        <w:pStyle w:val="ListParagraph"/>
        <w:numPr>
          <w:ilvl w:val="3"/>
          <w:numId w:val="37"/>
        </w:numPr>
        <w:rPr>
          <w:b/>
        </w:rPr>
      </w:pPr>
      <w:r>
        <w:t>CO2plus_temperatrure</w:t>
      </w:r>
    </w:p>
    <w:p w14:paraId="1EEA11BE" w14:textId="5986CE72" w:rsidR="00151F57" w:rsidRPr="00151F57" w:rsidRDefault="00151F57" w:rsidP="00151F57">
      <w:pPr>
        <w:pStyle w:val="ListParagraph"/>
        <w:numPr>
          <w:ilvl w:val="3"/>
          <w:numId w:val="37"/>
        </w:numPr>
        <w:rPr>
          <w:b/>
        </w:rPr>
      </w:pPr>
      <w:r>
        <w:t>CO2plus_temperature_qual</w:t>
      </w:r>
    </w:p>
    <w:p w14:paraId="05B84852" w14:textId="77777777" w:rsidR="00A519BC" w:rsidRPr="004964AF" w:rsidRDefault="00A519BC" w:rsidP="00A519BC">
      <w:pPr>
        <w:pStyle w:val="ListParagraph"/>
        <w:numPr>
          <w:ilvl w:val="3"/>
          <w:numId w:val="37"/>
        </w:numPr>
        <w:rPr>
          <w:b/>
        </w:rPr>
      </w:pPr>
      <w:r>
        <w:t>Oplus_temperature</w:t>
      </w:r>
    </w:p>
    <w:p w14:paraId="09BB1F80" w14:textId="77777777" w:rsidR="00A519BC" w:rsidRPr="004964AF" w:rsidRDefault="00A519BC" w:rsidP="00A519BC">
      <w:pPr>
        <w:pStyle w:val="ListParagraph"/>
        <w:numPr>
          <w:ilvl w:val="3"/>
          <w:numId w:val="37"/>
        </w:numPr>
        <w:rPr>
          <w:b/>
        </w:rPr>
      </w:pPr>
      <w:r>
        <w:lastRenderedPageBreak/>
        <w:t>Oplus_temperature_qual</w:t>
      </w:r>
    </w:p>
    <w:p w14:paraId="6AB41D55" w14:textId="77777777" w:rsidR="00A519BC" w:rsidRPr="004964AF" w:rsidRDefault="00A519BC" w:rsidP="00A519BC">
      <w:pPr>
        <w:pStyle w:val="ListParagraph"/>
        <w:numPr>
          <w:ilvl w:val="3"/>
          <w:numId w:val="37"/>
        </w:numPr>
        <w:rPr>
          <w:b/>
        </w:rPr>
      </w:pPr>
      <w:r>
        <w:t>O2plus_temperature</w:t>
      </w:r>
    </w:p>
    <w:p w14:paraId="1AD629B0" w14:textId="77777777" w:rsidR="00A519BC" w:rsidRPr="004964AF" w:rsidRDefault="00A519BC" w:rsidP="00A519BC">
      <w:pPr>
        <w:pStyle w:val="ListParagraph"/>
        <w:numPr>
          <w:ilvl w:val="3"/>
          <w:numId w:val="37"/>
        </w:numPr>
        <w:rPr>
          <w:b/>
        </w:rPr>
      </w:pPr>
      <w:r>
        <w:t>O2plus_temperature_qual</w:t>
      </w:r>
    </w:p>
    <w:p w14:paraId="5456AFD1" w14:textId="6D5614A2" w:rsidR="00151F57" w:rsidRPr="006A6842" w:rsidRDefault="00151F57" w:rsidP="00151F57">
      <w:pPr>
        <w:pStyle w:val="ListParagraph"/>
        <w:numPr>
          <w:ilvl w:val="3"/>
          <w:numId w:val="37"/>
        </w:numPr>
        <w:rPr>
          <w:b/>
        </w:rPr>
      </w:pPr>
      <w:r>
        <w:t>O2plus_flow_v_appx</w:t>
      </w:r>
    </w:p>
    <w:p w14:paraId="1CA3D3BF" w14:textId="4DBA7515" w:rsidR="00151F57" w:rsidRPr="006A6842" w:rsidRDefault="00151F57" w:rsidP="00151F57">
      <w:pPr>
        <w:pStyle w:val="ListParagraph"/>
        <w:numPr>
          <w:ilvl w:val="3"/>
          <w:numId w:val="37"/>
        </w:numPr>
        <w:rPr>
          <w:b/>
        </w:rPr>
      </w:pPr>
      <w:r>
        <w:t>O2plus_flow_v_appx_qual</w:t>
      </w:r>
    </w:p>
    <w:p w14:paraId="53FF12AA" w14:textId="4A69EEF2" w:rsidR="00151F57" w:rsidRPr="006A6842" w:rsidRDefault="00151F57" w:rsidP="00151F57">
      <w:pPr>
        <w:pStyle w:val="ListParagraph"/>
        <w:numPr>
          <w:ilvl w:val="3"/>
          <w:numId w:val="37"/>
        </w:numPr>
        <w:rPr>
          <w:b/>
        </w:rPr>
      </w:pPr>
      <w:r>
        <w:t>O2plus_flow_v_appy</w:t>
      </w:r>
    </w:p>
    <w:p w14:paraId="7B7BDA26" w14:textId="7C676B4E" w:rsidR="00151F57" w:rsidRPr="006A6842" w:rsidRDefault="00151F57" w:rsidP="00151F57">
      <w:pPr>
        <w:pStyle w:val="ListParagraph"/>
        <w:numPr>
          <w:ilvl w:val="3"/>
          <w:numId w:val="37"/>
        </w:numPr>
        <w:rPr>
          <w:b/>
        </w:rPr>
      </w:pPr>
      <w:r>
        <w:t>O2plus_flow_v_appy_qual</w:t>
      </w:r>
    </w:p>
    <w:p w14:paraId="596CCE34" w14:textId="786B9E76" w:rsidR="00151F57" w:rsidRPr="006A6842" w:rsidRDefault="00151F57" w:rsidP="00151F57">
      <w:pPr>
        <w:pStyle w:val="ListParagraph"/>
        <w:numPr>
          <w:ilvl w:val="3"/>
          <w:numId w:val="37"/>
        </w:numPr>
        <w:rPr>
          <w:b/>
        </w:rPr>
      </w:pPr>
      <w:r>
        <w:t>O2plus_flow_v_appz</w:t>
      </w:r>
    </w:p>
    <w:p w14:paraId="3E2F7808" w14:textId="64D2CB2E" w:rsidR="00151F57" w:rsidRPr="006A6842" w:rsidRDefault="00151F57" w:rsidP="00151F57">
      <w:pPr>
        <w:pStyle w:val="ListParagraph"/>
        <w:numPr>
          <w:ilvl w:val="3"/>
          <w:numId w:val="37"/>
        </w:numPr>
        <w:rPr>
          <w:b/>
        </w:rPr>
      </w:pPr>
      <w:r>
        <w:t>O2plus_flow_v_appz_qual</w:t>
      </w:r>
    </w:p>
    <w:p w14:paraId="0F63D048" w14:textId="0A139A55" w:rsidR="00151F57" w:rsidRPr="006A6842" w:rsidRDefault="008967CA" w:rsidP="00151F57">
      <w:pPr>
        <w:pStyle w:val="ListParagraph"/>
        <w:numPr>
          <w:ilvl w:val="3"/>
          <w:numId w:val="37"/>
        </w:numPr>
        <w:rPr>
          <w:b/>
        </w:rPr>
      </w:pPr>
      <w:r>
        <w:t>O2plus_flow_v_MSO</w:t>
      </w:r>
      <w:r w:rsidR="00151F57">
        <w:t>x</w:t>
      </w:r>
    </w:p>
    <w:p w14:paraId="033A1667" w14:textId="02C8E654" w:rsidR="00151F57" w:rsidRPr="006A6842" w:rsidRDefault="008967CA" w:rsidP="00151F57">
      <w:pPr>
        <w:pStyle w:val="ListParagraph"/>
        <w:numPr>
          <w:ilvl w:val="3"/>
          <w:numId w:val="37"/>
        </w:numPr>
        <w:rPr>
          <w:b/>
        </w:rPr>
      </w:pPr>
      <w:r>
        <w:t>O2plus_flow_v_MSOx</w:t>
      </w:r>
      <w:r w:rsidR="00151F57">
        <w:t>_qual</w:t>
      </w:r>
    </w:p>
    <w:p w14:paraId="667A2264" w14:textId="4FCB9C8F" w:rsidR="00151F57" w:rsidRPr="006A6842" w:rsidRDefault="008967CA" w:rsidP="00151F57">
      <w:pPr>
        <w:pStyle w:val="ListParagraph"/>
        <w:numPr>
          <w:ilvl w:val="3"/>
          <w:numId w:val="37"/>
        </w:numPr>
        <w:rPr>
          <w:b/>
        </w:rPr>
      </w:pPr>
      <w:r>
        <w:t>O2plus_flow_v_MSO</w:t>
      </w:r>
      <w:r w:rsidR="00151F57">
        <w:t>y</w:t>
      </w:r>
    </w:p>
    <w:p w14:paraId="76864047" w14:textId="6BB94C77" w:rsidR="00151F57" w:rsidRPr="006A6842" w:rsidRDefault="008967CA" w:rsidP="00151F57">
      <w:pPr>
        <w:pStyle w:val="ListParagraph"/>
        <w:numPr>
          <w:ilvl w:val="3"/>
          <w:numId w:val="37"/>
        </w:numPr>
        <w:rPr>
          <w:b/>
        </w:rPr>
      </w:pPr>
      <w:r>
        <w:t>O2plus_flow_v_MSO</w:t>
      </w:r>
      <w:r w:rsidR="00151F57">
        <w:t>y_qual</w:t>
      </w:r>
    </w:p>
    <w:p w14:paraId="175CCE7E" w14:textId="1AF56A33" w:rsidR="00151F57" w:rsidRPr="006A6842" w:rsidRDefault="008967CA" w:rsidP="00151F57">
      <w:pPr>
        <w:pStyle w:val="ListParagraph"/>
        <w:numPr>
          <w:ilvl w:val="3"/>
          <w:numId w:val="37"/>
        </w:numPr>
        <w:rPr>
          <w:b/>
        </w:rPr>
      </w:pPr>
      <w:r>
        <w:t>O2plus_flow_v_MSO</w:t>
      </w:r>
      <w:r w:rsidR="00151F57">
        <w:t>z</w:t>
      </w:r>
    </w:p>
    <w:p w14:paraId="5E6A846C" w14:textId="6858F42D" w:rsidR="00151F57" w:rsidRPr="00151F57" w:rsidRDefault="008967CA" w:rsidP="00151F57">
      <w:pPr>
        <w:pStyle w:val="ListParagraph"/>
        <w:numPr>
          <w:ilvl w:val="3"/>
          <w:numId w:val="37"/>
        </w:numPr>
        <w:rPr>
          <w:b/>
        </w:rPr>
      </w:pPr>
      <w:r>
        <w:t>O2plus_flow_v_MSO</w:t>
      </w:r>
      <w:r w:rsidR="00151F57">
        <w:t>z_qual</w:t>
      </w:r>
    </w:p>
    <w:p w14:paraId="5F66FCAE" w14:textId="38507F75" w:rsidR="00151F57" w:rsidRPr="00151F57" w:rsidRDefault="00151F57" w:rsidP="00151F57">
      <w:pPr>
        <w:pStyle w:val="ListParagraph"/>
        <w:numPr>
          <w:ilvl w:val="3"/>
          <w:numId w:val="37"/>
        </w:numPr>
        <w:rPr>
          <w:b/>
        </w:rPr>
      </w:pPr>
      <w:r>
        <w:t>Hplus_omni_flux</w:t>
      </w:r>
    </w:p>
    <w:p w14:paraId="0CF89A9F" w14:textId="5CDD1BB1" w:rsidR="00151F57" w:rsidRPr="00151F57" w:rsidRDefault="00151F57" w:rsidP="00151F57">
      <w:pPr>
        <w:pStyle w:val="ListParagraph"/>
        <w:numPr>
          <w:ilvl w:val="3"/>
          <w:numId w:val="37"/>
        </w:numPr>
        <w:rPr>
          <w:b/>
        </w:rPr>
      </w:pPr>
      <w:r>
        <w:t>Hplus_char_energy</w:t>
      </w:r>
    </w:p>
    <w:p w14:paraId="0336801A" w14:textId="297C42A0" w:rsidR="00151F57" w:rsidRPr="006A6842" w:rsidRDefault="00151F57" w:rsidP="00151F57">
      <w:pPr>
        <w:pStyle w:val="ListParagraph"/>
        <w:numPr>
          <w:ilvl w:val="3"/>
          <w:numId w:val="37"/>
        </w:numPr>
        <w:rPr>
          <w:b/>
        </w:rPr>
      </w:pPr>
      <w:r>
        <w:t>Hplus_char_energy_qual</w:t>
      </w:r>
    </w:p>
    <w:p w14:paraId="7C0D3159" w14:textId="31C2380B" w:rsidR="00151F57" w:rsidRPr="00151F57" w:rsidRDefault="00151F57" w:rsidP="00151F57">
      <w:pPr>
        <w:pStyle w:val="ListParagraph"/>
        <w:numPr>
          <w:ilvl w:val="3"/>
          <w:numId w:val="37"/>
        </w:numPr>
        <w:rPr>
          <w:b/>
        </w:rPr>
      </w:pPr>
      <w:r>
        <w:t>Heplus_omni_flux</w:t>
      </w:r>
    </w:p>
    <w:p w14:paraId="212B2329" w14:textId="02ECDC1C" w:rsidR="00151F57" w:rsidRPr="00151F57" w:rsidRDefault="00151F57" w:rsidP="00151F57">
      <w:pPr>
        <w:pStyle w:val="ListParagraph"/>
        <w:numPr>
          <w:ilvl w:val="3"/>
          <w:numId w:val="37"/>
        </w:numPr>
        <w:rPr>
          <w:b/>
        </w:rPr>
      </w:pPr>
      <w:r>
        <w:t>Heplus_char_energy</w:t>
      </w:r>
    </w:p>
    <w:p w14:paraId="0EF0B13E" w14:textId="53C4D70B" w:rsidR="00151F57" w:rsidRPr="006A6842" w:rsidRDefault="00151F57" w:rsidP="00151F57">
      <w:pPr>
        <w:pStyle w:val="ListParagraph"/>
        <w:numPr>
          <w:ilvl w:val="3"/>
          <w:numId w:val="37"/>
        </w:numPr>
        <w:rPr>
          <w:b/>
        </w:rPr>
      </w:pPr>
      <w:r>
        <w:t>Heplus_char_energy_qual</w:t>
      </w:r>
    </w:p>
    <w:p w14:paraId="42CC46BA" w14:textId="16CC9558" w:rsidR="00151F57" w:rsidRPr="00151F57" w:rsidRDefault="00151F57" w:rsidP="00151F57">
      <w:pPr>
        <w:pStyle w:val="ListParagraph"/>
        <w:numPr>
          <w:ilvl w:val="3"/>
          <w:numId w:val="37"/>
        </w:numPr>
        <w:rPr>
          <w:b/>
        </w:rPr>
      </w:pPr>
      <w:r>
        <w:t>Oplus_omni_flux</w:t>
      </w:r>
    </w:p>
    <w:p w14:paraId="417A95AB" w14:textId="0858B2DD" w:rsidR="00151F57" w:rsidRPr="008967CA" w:rsidRDefault="008967CA" w:rsidP="00151F57">
      <w:pPr>
        <w:pStyle w:val="ListParagraph"/>
        <w:numPr>
          <w:ilvl w:val="3"/>
          <w:numId w:val="37"/>
        </w:numPr>
        <w:rPr>
          <w:b/>
        </w:rPr>
      </w:pPr>
      <w:r>
        <w:t>Oplus_char_energy</w:t>
      </w:r>
    </w:p>
    <w:p w14:paraId="6AA2F332" w14:textId="4DD278C3" w:rsidR="008967CA" w:rsidRPr="00151F57" w:rsidRDefault="008967CA" w:rsidP="00151F57">
      <w:pPr>
        <w:pStyle w:val="ListParagraph"/>
        <w:numPr>
          <w:ilvl w:val="3"/>
          <w:numId w:val="37"/>
        </w:numPr>
        <w:rPr>
          <w:b/>
        </w:rPr>
      </w:pPr>
      <w:r>
        <w:t>Oplus_char_energy_qual</w:t>
      </w:r>
    </w:p>
    <w:p w14:paraId="71B52722" w14:textId="00BBC63E" w:rsidR="008967CA" w:rsidRPr="00151F57" w:rsidRDefault="008967CA" w:rsidP="008967CA">
      <w:pPr>
        <w:pStyle w:val="ListParagraph"/>
        <w:numPr>
          <w:ilvl w:val="3"/>
          <w:numId w:val="37"/>
        </w:numPr>
        <w:rPr>
          <w:b/>
        </w:rPr>
      </w:pPr>
      <w:r>
        <w:t>O2plus_omni_flux</w:t>
      </w:r>
    </w:p>
    <w:p w14:paraId="4DAB4859" w14:textId="3EB0F43E" w:rsidR="008967CA" w:rsidRPr="008967CA" w:rsidRDefault="008967CA" w:rsidP="008967CA">
      <w:pPr>
        <w:pStyle w:val="ListParagraph"/>
        <w:numPr>
          <w:ilvl w:val="3"/>
          <w:numId w:val="37"/>
        </w:numPr>
        <w:rPr>
          <w:b/>
        </w:rPr>
      </w:pPr>
      <w:r>
        <w:t>O2plus_char_energy</w:t>
      </w:r>
    </w:p>
    <w:p w14:paraId="3F03680E" w14:textId="2596BF73" w:rsidR="008967CA" w:rsidRPr="00151F57" w:rsidRDefault="008967CA" w:rsidP="008967CA">
      <w:pPr>
        <w:pStyle w:val="ListParagraph"/>
        <w:numPr>
          <w:ilvl w:val="3"/>
          <w:numId w:val="37"/>
        </w:numPr>
        <w:rPr>
          <w:b/>
        </w:rPr>
      </w:pPr>
      <w:r>
        <w:t>O2plus_char_energy_qual</w:t>
      </w:r>
    </w:p>
    <w:p w14:paraId="38841A1E" w14:textId="77992797" w:rsidR="008967CA" w:rsidRPr="008967CA" w:rsidRDefault="008967CA" w:rsidP="008967CA">
      <w:pPr>
        <w:pStyle w:val="ListParagraph"/>
        <w:numPr>
          <w:ilvl w:val="3"/>
          <w:numId w:val="37"/>
        </w:numPr>
        <w:rPr>
          <w:b/>
        </w:rPr>
      </w:pPr>
      <w:r>
        <w:t>Hplus_char_dir_MSOx</w:t>
      </w:r>
    </w:p>
    <w:p w14:paraId="048937E4" w14:textId="5B886AE3" w:rsidR="008967CA" w:rsidRPr="008967CA" w:rsidRDefault="008967CA" w:rsidP="008967CA">
      <w:pPr>
        <w:pStyle w:val="ListParagraph"/>
        <w:numPr>
          <w:ilvl w:val="3"/>
          <w:numId w:val="37"/>
        </w:numPr>
        <w:rPr>
          <w:b/>
        </w:rPr>
      </w:pPr>
      <w:r>
        <w:t>Hplus_char_dir_MSOy</w:t>
      </w:r>
    </w:p>
    <w:p w14:paraId="5719AF1E" w14:textId="52D2471D" w:rsidR="008967CA" w:rsidRPr="008967CA" w:rsidRDefault="008967CA" w:rsidP="008967CA">
      <w:pPr>
        <w:pStyle w:val="ListParagraph"/>
        <w:numPr>
          <w:ilvl w:val="3"/>
          <w:numId w:val="37"/>
        </w:numPr>
        <w:rPr>
          <w:b/>
        </w:rPr>
      </w:pPr>
      <w:r>
        <w:t>Hplus_char_dir_MSOz</w:t>
      </w:r>
    </w:p>
    <w:p w14:paraId="19B86A4A" w14:textId="67FF0025" w:rsidR="008967CA" w:rsidRPr="008967CA" w:rsidRDefault="008967CA" w:rsidP="008967CA">
      <w:pPr>
        <w:pStyle w:val="ListParagraph"/>
        <w:numPr>
          <w:ilvl w:val="3"/>
          <w:numId w:val="37"/>
        </w:numPr>
        <w:rPr>
          <w:b/>
        </w:rPr>
      </w:pPr>
      <w:r>
        <w:t>Hplus_char_angular_width</w:t>
      </w:r>
    </w:p>
    <w:p w14:paraId="6D080912" w14:textId="036E3AAC" w:rsidR="008967CA" w:rsidRPr="008967CA" w:rsidRDefault="008967CA" w:rsidP="00151F57">
      <w:pPr>
        <w:pStyle w:val="ListParagraph"/>
        <w:numPr>
          <w:ilvl w:val="3"/>
          <w:numId w:val="37"/>
        </w:numPr>
        <w:rPr>
          <w:b/>
        </w:rPr>
      </w:pPr>
      <w:r>
        <w:t xml:space="preserve">Hplus_char_angular_width_qual </w:t>
      </w:r>
    </w:p>
    <w:p w14:paraId="34188E25" w14:textId="0476E573" w:rsidR="00A519BC" w:rsidRPr="00E04BDC" w:rsidRDefault="008967CA" w:rsidP="00A519BC">
      <w:pPr>
        <w:pStyle w:val="ListParagraph"/>
        <w:numPr>
          <w:ilvl w:val="3"/>
          <w:numId w:val="37"/>
        </w:numPr>
        <w:rPr>
          <w:b/>
        </w:rPr>
      </w:pPr>
      <w:r>
        <w:t>Dominant_</w:t>
      </w:r>
      <w:r w:rsidR="00A519BC">
        <w:t>Pickup_ion_char_dir_MSOx</w:t>
      </w:r>
    </w:p>
    <w:p w14:paraId="2D11E64D" w14:textId="6B7B46BE" w:rsidR="00A519BC" w:rsidRPr="00E04BDC" w:rsidRDefault="008967CA" w:rsidP="00A519BC">
      <w:pPr>
        <w:pStyle w:val="ListParagraph"/>
        <w:numPr>
          <w:ilvl w:val="3"/>
          <w:numId w:val="37"/>
        </w:numPr>
        <w:rPr>
          <w:b/>
        </w:rPr>
      </w:pPr>
      <w:r>
        <w:t>Dominant_</w:t>
      </w:r>
      <w:r w:rsidR="00A519BC">
        <w:t>Pickup_ion_char_dir_MSOx_qual</w:t>
      </w:r>
    </w:p>
    <w:p w14:paraId="22BCEF0B" w14:textId="7355E1AE" w:rsidR="00A519BC" w:rsidRPr="00E04BDC" w:rsidRDefault="008967CA" w:rsidP="00A519BC">
      <w:pPr>
        <w:pStyle w:val="ListParagraph"/>
        <w:numPr>
          <w:ilvl w:val="3"/>
          <w:numId w:val="37"/>
        </w:numPr>
        <w:rPr>
          <w:b/>
        </w:rPr>
      </w:pPr>
      <w:r>
        <w:t>Dominant_</w:t>
      </w:r>
      <w:r w:rsidR="00A519BC">
        <w:t>Pickup_ion_char_dir_MSOy</w:t>
      </w:r>
    </w:p>
    <w:p w14:paraId="452B2F05" w14:textId="40BFB763" w:rsidR="00A519BC" w:rsidRPr="00E04BDC" w:rsidRDefault="008967CA" w:rsidP="00A519BC">
      <w:pPr>
        <w:pStyle w:val="ListParagraph"/>
        <w:numPr>
          <w:ilvl w:val="3"/>
          <w:numId w:val="37"/>
        </w:numPr>
        <w:rPr>
          <w:b/>
        </w:rPr>
      </w:pPr>
      <w:r>
        <w:t>Dominant_</w:t>
      </w:r>
      <w:r w:rsidR="00A519BC">
        <w:t>Pickup_ion_char_dir_MSOy_qual</w:t>
      </w:r>
    </w:p>
    <w:p w14:paraId="24B7AB3C" w14:textId="15EB2F74" w:rsidR="00A519BC" w:rsidRPr="00E04BDC" w:rsidRDefault="008967CA" w:rsidP="00A519BC">
      <w:pPr>
        <w:pStyle w:val="ListParagraph"/>
        <w:numPr>
          <w:ilvl w:val="3"/>
          <w:numId w:val="37"/>
        </w:numPr>
        <w:rPr>
          <w:b/>
        </w:rPr>
      </w:pPr>
      <w:r>
        <w:t>Dominant_</w:t>
      </w:r>
      <w:r w:rsidR="00A519BC">
        <w:t>Pickup_ion_char_dir_MSOz</w:t>
      </w:r>
    </w:p>
    <w:p w14:paraId="3530DD29" w14:textId="7A882A7C" w:rsidR="00A519BC" w:rsidRPr="00E04BDC" w:rsidRDefault="008967CA" w:rsidP="00A519BC">
      <w:pPr>
        <w:pStyle w:val="ListParagraph"/>
        <w:numPr>
          <w:ilvl w:val="3"/>
          <w:numId w:val="37"/>
        </w:numPr>
        <w:rPr>
          <w:b/>
        </w:rPr>
      </w:pPr>
      <w:r>
        <w:t>Dominant_</w:t>
      </w:r>
      <w:r w:rsidR="00A519BC">
        <w:t>Pickup_ion_char_dir_MSOz_qual</w:t>
      </w:r>
    </w:p>
    <w:p w14:paraId="2EA148DC" w14:textId="25926A5A" w:rsidR="00A519BC" w:rsidRPr="00185F25" w:rsidRDefault="008967CA" w:rsidP="00A519BC">
      <w:pPr>
        <w:pStyle w:val="ListParagraph"/>
        <w:numPr>
          <w:ilvl w:val="3"/>
          <w:numId w:val="37"/>
        </w:numPr>
        <w:rPr>
          <w:b/>
        </w:rPr>
      </w:pPr>
      <w:r>
        <w:t>Dominant_</w:t>
      </w:r>
      <w:r w:rsidR="00A519BC">
        <w:t>Pickup_ion_char_angular_width</w:t>
      </w:r>
    </w:p>
    <w:p w14:paraId="7C74E707" w14:textId="7D06D0E3" w:rsidR="00A519BC" w:rsidRPr="00185F25" w:rsidRDefault="008967CA" w:rsidP="00A519BC">
      <w:pPr>
        <w:pStyle w:val="ListParagraph"/>
        <w:numPr>
          <w:ilvl w:val="3"/>
          <w:numId w:val="37"/>
        </w:numPr>
        <w:rPr>
          <w:b/>
        </w:rPr>
      </w:pPr>
      <w:r>
        <w:t>Dominant_</w:t>
      </w:r>
      <w:r w:rsidR="00A519BC">
        <w:t>Pickup_ion_char_angular_width_qual</w:t>
      </w:r>
    </w:p>
    <w:p w14:paraId="2BCFDFD8" w14:textId="77777777" w:rsidR="00A519BC" w:rsidRDefault="00A519BC" w:rsidP="00A519BC">
      <w:pPr>
        <w:pStyle w:val="ListParagraph"/>
        <w:numPr>
          <w:ilvl w:val="2"/>
          <w:numId w:val="37"/>
        </w:numPr>
        <w:rPr>
          <w:b/>
        </w:rPr>
      </w:pPr>
      <w:r w:rsidRPr="00970D28">
        <w:rPr>
          <w:b/>
        </w:rPr>
        <w:t>SWEA</w:t>
      </w:r>
    </w:p>
    <w:p w14:paraId="50E4BF46" w14:textId="35263143" w:rsidR="008B3335" w:rsidRPr="008B3335" w:rsidRDefault="00151F57" w:rsidP="008B3335">
      <w:pPr>
        <w:pStyle w:val="ListParagraph"/>
        <w:numPr>
          <w:ilvl w:val="4"/>
          <w:numId w:val="37"/>
        </w:numPr>
      </w:pPr>
      <w:r>
        <w:t>Unless noted, q</w:t>
      </w:r>
      <w:r w:rsidR="008B3335" w:rsidRPr="008B3335">
        <w:t>uality flags all reflect ‘Statistical Uncertainty”</w:t>
      </w:r>
    </w:p>
    <w:p w14:paraId="60CB3550" w14:textId="77777777" w:rsidR="00A519BC" w:rsidRPr="00E247F3" w:rsidRDefault="00A519BC" w:rsidP="00A519BC">
      <w:pPr>
        <w:pStyle w:val="ListParagraph"/>
        <w:numPr>
          <w:ilvl w:val="3"/>
          <w:numId w:val="37"/>
        </w:numPr>
        <w:rPr>
          <w:b/>
        </w:rPr>
      </w:pPr>
      <w:r>
        <w:t>Solarwind_e_density</w:t>
      </w:r>
    </w:p>
    <w:p w14:paraId="02244503" w14:textId="1EF4C0D7" w:rsidR="008B3335" w:rsidRPr="008B3335" w:rsidRDefault="00A519BC" w:rsidP="008B3335">
      <w:pPr>
        <w:pStyle w:val="ListParagraph"/>
        <w:numPr>
          <w:ilvl w:val="3"/>
          <w:numId w:val="37"/>
        </w:numPr>
        <w:rPr>
          <w:b/>
        </w:rPr>
      </w:pPr>
      <w:r>
        <w:t>Solarwind_e_density_qual</w:t>
      </w:r>
    </w:p>
    <w:p w14:paraId="351F59A6" w14:textId="77777777" w:rsidR="00A519BC" w:rsidRPr="00E247F3" w:rsidRDefault="00A519BC" w:rsidP="00A519BC">
      <w:pPr>
        <w:pStyle w:val="ListParagraph"/>
        <w:numPr>
          <w:ilvl w:val="3"/>
          <w:numId w:val="37"/>
        </w:numPr>
        <w:rPr>
          <w:b/>
        </w:rPr>
      </w:pPr>
      <w:r>
        <w:lastRenderedPageBreak/>
        <w:t>Solarwind_e_temperature</w:t>
      </w:r>
    </w:p>
    <w:p w14:paraId="0EBF0C00" w14:textId="77777777" w:rsidR="00A519BC" w:rsidRPr="00E247F3" w:rsidRDefault="00A519BC" w:rsidP="00A519BC">
      <w:pPr>
        <w:pStyle w:val="ListParagraph"/>
        <w:numPr>
          <w:ilvl w:val="3"/>
          <w:numId w:val="37"/>
        </w:numPr>
        <w:rPr>
          <w:b/>
        </w:rPr>
      </w:pPr>
      <w:r>
        <w:t>Solarwind_e_temperature_qual</w:t>
      </w:r>
    </w:p>
    <w:p w14:paraId="523C158B" w14:textId="77777777" w:rsidR="00A519BC" w:rsidRPr="00E247F3" w:rsidRDefault="00A519BC" w:rsidP="00A519BC">
      <w:pPr>
        <w:pStyle w:val="ListParagraph"/>
        <w:numPr>
          <w:ilvl w:val="3"/>
          <w:numId w:val="37"/>
        </w:numPr>
        <w:rPr>
          <w:b/>
        </w:rPr>
      </w:pPr>
      <w:r>
        <w:t>Electron_parallel_flux_low</w:t>
      </w:r>
    </w:p>
    <w:p w14:paraId="66136284" w14:textId="77777777" w:rsidR="00A519BC" w:rsidRPr="00E247F3" w:rsidRDefault="00A519BC" w:rsidP="00A519BC">
      <w:pPr>
        <w:pStyle w:val="ListParagraph"/>
        <w:numPr>
          <w:ilvl w:val="3"/>
          <w:numId w:val="37"/>
        </w:numPr>
        <w:rPr>
          <w:b/>
        </w:rPr>
      </w:pPr>
      <w:r>
        <w:t>Electron_parallel_flux_low_qual</w:t>
      </w:r>
    </w:p>
    <w:p w14:paraId="10B746CF" w14:textId="77777777" w:rsidR="00A519BC" w:rsidRPr="00E247F3" w:rsidRDefault="00A519BC" w:rsidP="00A519BC">
      <w:pPr>
        <w:pStyle w:val="ListParagraph"/>
        <w:numPr>
          <w:ilvl w:val="3"/>
          <w:numId w:val="37"/>
        </w:numPr>
        <w:rPr>
          <w:b/>
        </w:rPr>
      </w:pPr>
      <w:r>
        <w:t>Electron_parallel_flux_mid</w:t>
      </w:r>
    </w:p>
    <w:p w14:paraId="62243968" w14:textId="77777777" w:rsidR="00A519BC" w:rsidRPr="00E247F3" w:rsidRDefault="00A519BC" w:rsidP="00A519BC">
      <w:pPr>
        <w:pStyle w:val="ListParagraph"/>
        <w:numPr>
          <w:ilvl w:val="3"/>
          <w:numId w:val="37"/>
        </w:numPr>
        <w:rPr>
          <w:b/>
        </w:rPr>
      </w:pPr>
      <w:r>
        <w:t>Electron_parallel_flux_mid_qual</w:t>
      </w:r>
    </w:p>
    <w:p w14:paraId="22BB2C31" w14:textId="77777777" w:rsidR="00A519BC" w:rsidRPr="00E247F3" w:rsidRDefault="00A519BC" w:rsidP="00A519BC">
      <w:pPr>
        <w:pStyle w:val="ListParagraph"/>
        <w:numPr>
          <w:ilvl w:val="3"/>
          <w:numId w:val="37"/>
        </w:numPr>
        <w:rPr>
          <w:b/>
        </w:rPr>
      </w:pPr>
      <w:r>
        <w:t>Electron_parallel_flux_high</w:t>
      </w:r>
    </w:p>
    <w:p w14:paraId="019B0C60" w14:textId="77777777" w:rsidR="00A519BC" w:rsidRPr="0005182D" w:rsidRDefault="00A519BC" w:rsidP="00A519BC">
      <w:pPr>
        <w:pStyle w:val="ListParagraph"/>
        <w:numPr>
          <w:ilvl w:val="3"/>
          <w:numId w:val="37"/>
        </w:numPr>
        <w:rPr>
          <w:b/>
        </w:rPr>
      </w:pPr>
      <w:r>
        <w:t>Electron_parallel_flux_high_qual</w:t>
      </w:r>
    </w:p>
    <w:p w14:paraId="343677AC" w14:textId="77777777" w:rsidR="00A519BC" w:rsidRPr="0005182D" w:rsidRDefault="00A519BC" w:rsidP="00A519BC">
      <w:pPr>
        <w:pStyle w:val="ListParagraph"/>
        <w:numPr>
          <w:ilvl w:val="3"/>
          <w:numId w:val="37"/>
        </w:numPr>
        <w:rPr>
          <w:b/>
        </w:rPr>
      </w:pPr>
      <w:r>
        <w:t>Electron_antiparallel_flux_low</w:t>
      </w:r>
    </w:p>
    <w:p w14:paraId="2899CF30" w14:textId="77777777" w:rsidR="00A519BC" w:rsidRPr="0005182D" w:rsidRDefault="00A519BC" w:rsidP="00A519BC">
      <w:pPr>
        <w:pStyle w:val="ListParagraph"/>
        <w:numPr>
          <w:ilvl w:val="3"/>
          <w:numId w:val="37"/>
        </w:numPr>
        <w:rPr>
          <w:b/>
        </w:rPr>
      </w:pPr>
      <w:r>
        <w:t>Electron_antiparallel_flux_low_qual</w:t>
      </w:r>
    </w:p>
    <w:p w14:paraId="2FAE3147" w14:textId="77777777" w:rsidR="00A519BC" w:rsidRPr="0005182D" w:rsidRDefault="00A519BC" w:rsidP="00A519BC">
      <w:pPr>
        <w:pStyle w:val="ListParagraph"/>
        <w:numPr>
          <w:ilvl w:val="3"/>
          <w:numId w:val="37"/>
        </w:numPr>
        <w:rPr>
          <w:b/>
        </w:rPr>
      </w:pPr>
      <w:r>
        <w:t>Electron_antiparallel_flux_mid</w:t>
      </w:r>
    </w:p>
    <w:p w14:paraId="48A541E7" w14:textId="77777777" w:rsidR="00A519BC" w:rsidRPr="00DE65B6" w:rsidRDefault="00A519BC" w:rsidP="00A519BC">
      <w:pPr>
        <w:pStyle w:val="ListParagraph"/>
        <w:numPr>
          <w:ilvl w:val="3"/>
          <w:numId w:val="37"/>
        </w:numPr>
        <w:rPr>
          <w:b/>
        </w:rPr>
      </w:pPr>
      <w:r>
        <w:t>Electron_antiparallel_flux_mid_qual</w:t>
      </w:r>
    </w:p>
    <w:p w14:paraId="06DE1998" w14:textId="77777777" w:rsidR="00A519BC" w:rsidRPr="00DE65B6" w:rsidRDefault="00A519BC" w:rsidP="00A519BC">
      <w:pPr>
        <w:pStyle w:val="ListParagraph"/>
        <w:numPr>
          <w:ilvl w:val="3"/>
          <w:numId w:val="37"/>
        </w:numPr>
        <w:rPr>
          <w:b/>
        </w:rPr>
      </w:pPr>
      <w:r>
        <w:t>Electron_antiparallel_flux_high</w:t>
      </w:r>
    </w:p>
    <w:p w14:paraId="11888FC6" w14:textId="77777777" w:rsidR="00A519BC" w:rsidRPr="0005182D" w:rsidRDefault="00A519BC" w:rsidP="00A519BC">
      <w:pPr>
        <w:pStyle w:val="ListParagraph"/>
        <w:numPr>
          <w:ilvl w:val="3"/>
          <w:numId w:val="37"/>
        </w:numPr>
        <w:rPr>
          <w:b/>
        </w:rPr>
      </w:pPr>
      <w:r>
        <w:t>Electron_antiparallel_flux_high_qual</w:t>
      </w:r>
    </w:p>
    <w:p w14:paraId="3F005135" w14:textId="77777777" w:rsidR="00A519BC" w:rsidRPr="00DE65B6" w:rsidRDefault="00A519BC" w:rsidP="00A519BC">
      <w:pPr>
        <w:pStyle w:val="ListParagraph"/>
        <w:numPr>
          <w:ilvl w:val="3"/>
          <w:numId w:val="37"/>
        </w:numPr>
        <w:rPr>
          <w:b/>
        </w:rPr>
      </w:pPr>
      <w:r>
        <w:t>Electron_spectrum_shape</w:t>
      </w:r>
    </w:p>
    <w:p w14:paraId="0A383387" w14:textId="77777777" w:rsidR="00A519BC" w:rsidRPr="00151F57" w:rsidRDefault="00A519BC" w:rsidP="00A519BC">
      <w:pPr>
        <w:pStyle w:val="ListParagraph"/>
        <w:numPr>
          <w:ilvl w:val="3"/>
          <w:numId w:val="37"/>
        </w:numPr>
        <w:rPr>
          <w:b/>
        </w:rPr>
      </w:pPr>
      <w:r>
        <w:t>Electron_spectrum_shape _qual</w:t>
      </w:r>
    </w:p>
    <w:p w14:paraId="153CA8F1" w14:textId="62D2B6DF" w:rsidR="00151F57" w:rsidRPr="00DE65B6" w:rsidRDefault="00151F57" w:rsidP="00151F57">
      <w:pPr>
        <w:pStyle w:val="ListParagraph"/>
        <w:numPr>
          <w:ilvl w:val="4"/>
          <w:numId w:val="37"/>
        </w:numPr>
        <w:rPr>
          <w:b/>
        </w:rPr>
      </w:pPr>
      <w:r>
        <w:t>Floating point number from 0 to 1.  “Zero” means no evidence for ionospheric electrons, “one” means no evidence for solar wind electrons.</w:t>
      </w:r>
    </w:p>
    <w:p w14:paraId="291D6A48" w14:textId="77777777" w:rsidR="00A519BC" w:rsidRDefault="00A519BC" w:rsidP="00A519BC">
      <w:pPr>
        <w:pStyle w:val="ListParagraph"/>
        <w:numPr>
          <w:ilvl w:val="2"/>
          <w:numId w:val="37"/>
        </w:numPr>
        <w:rPr>
          <w:b/>
        </w:rPr>
      </w:pPr>
      <w:r w:rsidRPr="00970D28">
        <w:rPr>
          <w:b/>
        </w:rPr>
        <w:t>SWIA</w:t>
      </w:r>
    </w:p>
    <w:p w14:paraId="48BE8518" w14:textId="4EEF0111" w:rsidR="00151F57" w:rsidRPr="00151F57" w:rsidRDefault="00151F57" w:rsidP="00151F57">
      <w:pPr>
        <w:pStyle w:val="ListParagraph"/>
        <w:numPr>
          <w:ilvl w:val="4"/>
          <w:numId w:val="37"/>
        </w:numPr>
      </w:pPr>
      <w:r w:rsidRPr="00151F57">
        <w:t>Unless noted, quality flags are 0 for bad, and 1 for good</w:t>
      </w:r>
      <w:r>
        <w:t>, indicating whether the distribution is well-measured and decommutation parameters are definite.</w:t>
      </w:r>
    </w:p>
    <w:p w14:paraId="68831463" w14:textId="77777777" w:rsidR="00A519BC" w:rsidRPr="00DE65B6" w:rsidRDefault="00A519BC" w:rsidP="00A519BC">
      <w:pPr>
        <w:pStyle w:val="ListParagraph"/>
        <w:numPr>
          <w:ilvl w:val="3"/>
          <w:numId w:val="37"/>
        </w:numPr>
        <w:rPr>
          <w:b/>
        </w:rPr>
      </w:pPr>
      <w:r>
        <w:t>Hplus_density</w:t>
      </w:r>
    </w:p>
    <w:p w14:paraId="07B1F7B4" w14:textId="77777777" w:rsidR="00A519BC" w:rsidRPr="00DE65B6" w:rsidRDefault="00A519BC" w:rsidP="00A519BC">
      <w:pPr>
        <w:pStyle w:val="ListParagraph"/>
        <w:numPr>
          <w:ilvl w:val="3"/>
          <w:numId w:val="37"/>
        </w:numPr>
        <w:rPr>
          <w:b/>
        </w:rPr>
      </w:pPr>
      <w:r>
        <w:t>Hplus_density_qual</w:t>
      </w:r>
    </w:p>
    <w:p w14:paraId="517870C8" w14:textId="77777777" w:rsidR="00A519BC" w:rsidRPr="00DE65B6" w:rsidRDefault="00A519BC" w:rsidP="00A519BC">
      <w:pPr>
        <w:pStyle w:val="ListParagraph"/>
        <w:numPr>
          <w:ilvl w:val="3"/>
          <w:numId w:val="37"/>
        </w:numPr>
        <w:rPr>
          <w:b/>
        </w:rPr>
      </w:pPr>
      <w:r>
        <w:t>Hplus_flow_velocity_MSOx</w:t>
      </w:r>
    </w:p>
    <w:p w14:paraId="148B91EF" w14:textId="77777777" w:rsidR="00A519BC" w:rsidRPr="00DE65B6" w:rsidRDefault="00A519BC" w:rsidP="00A519BC">
      <w:pPr>
        <w:pStyle w:val="ListParagraph"/>
        <w:numPr>
          <w:ilvl w:val="3"/>
          <w:numId w:val="37"/>
        </w:numPr>
        <w:rPr>
          <w:b/>
        </w:rPr>
      </w:pPr>
      <w:r>
        <w:t>Hplus_flow_velocity_MSOx_qual</w:t>
      </w:r>
    </w:p>
    <w:p w14:paraId="496A392B" w14:textId="77777777" w:rsidR="00A519BC" w:rsidRPr="00DE65B6" w:rsidRDefault="00A519BC" w:rsidP="00A519BC">
      <w:pPr>
        <w:pStyle w:val="ListParagraph"/>
        <w:numPr>
          <w:ilvl w:val="3"/>
          <w:numId w:val="37"/>
        </w:numPr>
        <w:rPr>
          <w:b/>
        </w:rPr>
      </w:pPr>
      <w:r>
        <w:t>Hplus_flow_velocity_MSOy</w:t>
      </w:r>
    </w:p>
    <w:p w14:paraId="0B1FFB12" w14:textId="77777777" w:rsidR="00A519BC" w:rsidRPr="00DE65B6" w:rsidRDefault="00A519BC" w:rsidP="00A519BC">
      <w:pPr>
        <w:pStyle w:val="ListParagraph"/>
        <w:numPr>
          <w:ilvl w:val="3"/>
          <w:numId w:val="37"/>
        </w:numPr>
        <w:rPr>
          <w:b/>
        </w:rPr>
      </w:pPr>
      <w:r>
        <w:t>Hplus_flow_velocity_MSOy_qual</w:t>
      </w:r>
    </w:p>
    <w:p w14:paraId="64EF89D9" w14:textId="77777777" w:rsidR="00A519BC" w:rsidRPr="00DE65B6" w:rsidRDefault="00A519BC" w:rsidP="00A519BC">
      <w:pPr>
        <w:pStyle w:val="ListParagraph"/>
        <w:numPr>
          <w:ilvl w:val="3"/>
          <w:numId w:val="37"/>
        </w:numPr>
        <w:rPr>
          <w:b/>
        </w:rPr>
      </w:pPr>
      <w:r>
        <w:t>Hplus_flow_velocity_MSOz</w:t>
      </w:r>
    </w:p>
    <w:p w14:paraId="54883F65" w14:textId="77777777" w:rsidR="00A519BC" w:rsidRPr="00DE65B6" w:rsidRDefault="00A519BC" w:rsidP="00A519BC">
      <w:pPr>
        <w:pStyle w:val="ListParagraph"/>
        <w:numPr>
          <w:ilvl w:val="3"/>
          <w:numId w:val="37"/>
        </w:numPr>
        <w:rPr>
          <w:b/>
        </w:rPr>
      </w:pPr>
      <w:r>
        <w:t>Hplus_flow_velocity_MSOz_qual</w:t>
      </w:r>
    </w:p>
    <w:p w14:paraId="09F4DF4F" w14:textId="77777777" w:rsidR="00A519BC" w:rsidRPr="00DE65B6" w:rsidRDefault="00A519BC" w:rsidP="00A519BC">
      <w:pPr>
        <w:pStyle w:val="ListParagraph"/>
        <w:numPr>
          <w:ilvl w:val="3"/>
          <w:numId w:val="37"/>
        </w:numPr>
        <w:rPr>
          <w:b/>
        </w:rPr>
      </w:pPr>
      <w:r>
        <w:t>Hplus_temperature</w:t>
      </w:r>
    </w:p>
    <w:p w14:paraId="12279678" w14:textId="77777777" w:rsidR="00A519BC" w:rsidRPr="00DE65B6" w:rsidRDefault="00A519BC" w:rsidP="00A519BC">
      <w:pPr>
        <w:pStyle w:val="ListParagraph"/>
        <w:numPr>
          <w:ilvl w:val="3"/>
          <w:numId w:val="37"/>
        </w:numPr>
        <w:rPr>
          <w:b/>
        </w:rPr>
      </w:pPr>
      <w:r>
        <w:t>Hplus_temperature_qual</w:t>
      </w:r>
    </w:p>
    <w:p w14:paraId="13C438FC" w14:textId="77777777" w:rsidR="00A519BC" w:rsidRPr="00DE65B6" w:rsidRDefault="00A519BC" w:rsidP="00A519BC">
      <w:pPr>
        <w:pStyle w:val="ListParagraph"/>
        <w:numPr>
          <w:ilvl w:val="3"/>
          <w:numId w:val="37"/>
        </w:numPr>
        <w:rPr>
          <w:b/>
        </w:rPr>
      </w:pPr>
      <w:r>
        <w:t>Solarwind_dynamic_pressure</w:t>
      </w:r>
    </w:p>
    <w:p w14:paraId="69CAE8A5" w14:textId="77777777" w:rsidR="00A519BC" w:rsidRPr="00DE65B6" w:rsidRDefault="00A519BC" w:rsidP="00A519BC">
      <w:pPr>
        <w:pStyle w:val="ListParagraph"/>
        <w:numPr>
          <w:ilvl w:val="3"/>
          <w:numId w:val="37"/>
        </w:numPr>
        <w:rPr>
          <w:b/>
        </w:rPr>
      </w:pPr>
      <w:r>
        <w:t>Solarwind_dynamic_pressure_qual</w:t>
      </w:r>
    </w:p>
    <w:p w14:paraId="284BFEA0" w14:textId="77777777" w:rsidR="00A519BC" w:rsidRPr="00E247F3" w:rsidRDefault="00A519BC" w:rsidP="00A519BC">
      <w:pPr>
        <w:pStyle w:val="ListParagraph"/>
        <w:numPr>
          <w:ilvl w:val="2"/>
          <w:numId w:val="37"/>
        </w:numPr>
        <w:rPr>
          <w:b/>
        </w:rPr>
      </w:pPr>
      <w:r>
        <w:rPr>
          <w:b/>
        </w:rPr>
        <w:t>IUVS</w:t>
      </w:r>
    </w:p>
    <w:p w14:paraId="3F9DA8EB" w14:textId="24319141" w:rsidR="00A51EE0" w:rsidRDefault="00A51EE0" w:rsidP="00A51EE0">
      <w:pPr>
        <w:pStyle w:val="ListParagraph"/>
        <w:numPr>
          <w:ilvl w:val="3"/>
          <w:numId w:val="37"/>
        </w:numPr>
        <w:rPr>
          <w:b/>
        </w:rPr>
      </w:pPr>
      <w:r>
        <w:rPr>
          <w:b/>
        </w:rPr>
        <w:t>PERIAPSE</w:t>
      </w:r>
      <w:ins w:id="4081" w:author="Bryan Harter" w:date="2017-05-13T17:30:00Z">
        <w:r w:rsidR="006C39E2">
          <w:rPr>
            <w:b/>
          </w:rPr>
          <w:t># (</w:t>
        </w:r>
      </w:ins>
      <w:ins w:id="4082" w:author="Bryan Harter" w:date="2017-05-13T17:31:00Z">
        <w:r w:rsidR="00E66894">
          <w:rPr>
            <w:b/>
          </w:rPr>
          <w:t xml:space="preserve">NOTE: </w:t>
        </w:r>
      </w:ins>
      <w:ins w:id="4083" w:author="Bryan Harter" w:date="2017-05-13T17:30:00Z">
        <w:r w:rsidR="00E66894">
          <w:rPr>
            <w:b/>
          </w:rPr>
          <w:t>“#” will either be 1, 2 or 3</w:t>
        </w:r>
        <w:r w:rsidR="006C39E2">
          <w:rPr>
            <w:b/>
          </w:rPr>
          <w:t>)</w:t>
        </w:r>
      </w:ins>
    </w:p>
    <w:p w14:paraId="1E661611" w14:textId="77777777" w:rsidR="00A51EE0" w:rsidRPr="00042FD6" w:rsidRDefault="00A51EE0" w:rsidP="00A51EE0">
      <w:pPr>
        <w:pStyle w:val="ListParagraph"/>
        <w:numPr>
          <w:ilvl w:val="4"/>
          <w:numId w:val="37"/>
        </w:numPr>
        <w:rPr>
          <w:b/>
        </w:rPr>
      </w:pPr>
      <w:r>
        <w:t>Time_start</w:t>
      </w:r>
    </w:p>
    <w:p w14:paraId="4D6943B8" w14:textId="77777777" w:rsidR="00A51EE0" w:rsidRPr="00042FD6" w:rsidRDefault="00A51EE0" w:rsidP="00A51EE0">
      <w:pPr>
        <w:pStyle w:val="ListParagraph"/>
        <w:numPr>
          <w:ilvl w:val="4"/>
          <w:numId w:val="37"/>
        </w:numPr>
        <w:rPr>
          <w:b/>
        </w:rPr>
      </w:pPr>
      <w:r>
        <w:t>Time_stop</w:t>
      </w:r>
    </w:p>
    <w:p w14:paraId="5A57D6DD" w14:textId="77777777" w:rsidR="00A51EE0" w:rsidRPr="00042FD6" w:rsidRDefault="00A51EE0" w:rsidP="00A51EE0">
      <w:pPr>
        <w:pStyle w:val="ListParagraph"/>
        <w:numPr>
          <w:ilvl w:val="4"/>
          <w:numId w:val="37"/>
        </w:numPr>
        <w:rPr>
          <w:b/>
        </w:rPr>
      </w:pPr>
      <w:r>
        <w:t>Scale_height</w:t>
      </w:r>
    </w:p>
    <w:p w14:paraId="76DAC123" w14:textId="77777777" w:rsidR="00A51EE0" w:rsidRPr="00042FD6" w:rsidRDefault="00A51EE0" w:rsidP="00A51EE0">
      <w:pPr>
        <w:pStyle w:val="ListParagraph"/>
        <w:numPr>
          <w:ilvl w:val="4"/>
          <w:numId w:val="37"/>
        </w:numPr>
        <w:rPr>
          <w:b/>
        </w:rPr>
      </w:pPr>
      <w:r>
        <w:t>scale_height_unc</w:t>
      </w:r>
    </w:p>
    <w:p w14:paraId="41304849" w14:textId="77777777" w:rsidR="00A51EE0" w:rsidRPr="00042FD6" w:rsidRDefault="00A51EE0" w:rsidP="00A51EE0">
      <w:pPr>
        <w:pStyle w:val="ListParagraph"/>
        <w:numPr>
          <w:ilvl w:val="4"/>
          <w:numId w:val="37"/>
        </w:numPr>
        <w:rPr>
          <w:b/>
        </w:rPr>
      </w:pPr>
      <w:r>
        <w:t>density</w:t>
      </w:r>
    </w:p>
    <w:p w14:paraId="7451FA00" w14:textId="77777777" w:rsidR="00A51EE0" w:rsidRPr="00A51EE0" w:rsidRDefault="00A51EE0" w:rsidP="00A51EE0">
      <w:pPr>
        <w:pStyle w:val="ListParagraph"/>
        <w:numPr>
          <w:ilvl w:val="4"/>
          <w:numId w:val="37"/>
        </w:numPr>
        <w:rPr>
          <w:b/>
        </w:rPr>
      </w:pPr>
      <w:r>
        <w:t>density_unc</w:t>
      </w:r>
    </w:p>
    <w:p w14:paraId="07F0B7E8" w14:textId="77777777" w:rsidR="00A51EE0" w:rsidRPr="00042FD6" w:rsidRDefault="00A51EE0" w:rsidP="00A51EE0">
      <w:pPr>
        <w:pStyle w:val="ListParagraph"/>
        <w:numPr>
          <w:ilvl w:val="4"/>
          <w:numId w:val="37"/>
        </w:numPr>
        <w:rPr>
          <w:b/>
        </w:rPr>
      </w:pPr>
      <w:r>
        <w:t>density_sys_unc</w:t>
      </w:r>
    </w:p>
    <w:p w14:paraId="38CBF3F5" w14:textId="77777777" w:rsidR="00A51EE0" w:rsidRPr="00042FD6" w:rsidRDefault="00A51EE0" w:rsidP="00A51EE0">
      <w:pPr>
        <w:pStyle w:val="ListParagraph"/>
        <w:numPr>
          <w:ilvl w:val="4"/>
          <w:numId w:val="37"/>
        </w:numPr>
        <w:rPr>
          <w:b/>
        </w:rPr>
      </w:pPr>
      <w:r>
        <w:lastRenderedPageBreak/>
        <w:t>Radiance</w:t>
      </w:r>
    </w:p>
    <w:p w14:paraId="035ACC15" w14:textId="77777777" w:rsidR="00A51EE0" w:rsidRPr="00A51EE0" w:rsidRDefault="00A51EE0" w:rsidP="00A51EE0">
      <w:pPr>
        <w:pStyle w:val="ListParagraph"/>
        <w:numPr>
          <w:ilvl w:val="4"/>
          <w:numId w:val="37"/>
        </w:numPr>
        <w:rPr>
          <w:b/>
        </w:rPr>
      </w:pPr>
      <w:r>
        <w:t>Radiance_unc</w:t>
      </w:r>
    </w:p>
    <w:p w14:paraId="4D53FF72" w14:textId="77777777" w:rsidR="00A51EE0" w:rsidRPr="00042FD6" w:rsidRDefault="00A51EE0" w:rsidP="00A51EE0">
      <w:pPr>
        <w:pStyle w:val="ListParagraph"/>
        <w:numPr>
          <w:ilvl w:val="4"/>
          <w:numId w:val="37"/>
        </w:numPr>
        <w:rPr>
          <w:b/>
        </w:rPr>
      </w:pPr>
      <w:r>
        <w:t>Radiance_sys_unc</w:t>
      </w:r>
    </w:p>
    <w:p w14:paraId="2A7B8CA3" w14:textId="77777777" w:rsidR="00A51EE0" w:rsidRPr="00042FD6" w:rsidRDefault="00A51EE0" w:rsidP="00A51EE0">
      <w:pPr>
        <w:pStyle w:val="ListParagraph"/>
        <w:numPr>
          <w:ilvl w:val="4"/>
          <w:numId w:val="37"/>
        </w:numPr>
        <w:rPr>
          <w:b/>
        </w:rPr>
      </w:pPr>
      <w:r>
        <w:t>Temperature</w:t>
      </w:r>
    </w:p>
    <w:p w14:paraId="60CF02FC" w14:textId="77777777" w:rsidR="00A51EE0" w:rsidRPr="00042FD6" w:rsidRDefault="00A51EE0" w:rsidP="00A51EE0">
      <w:pPr>
        <w:pStyle w:val="ListParagraph"/>
        <w:numPr>
          <w:ilvl w:val="4"/>
          <w:numId w:val="37"/>
        </w:numPr>
        <w:rPr>
          <w:b/>
        </w:rPr>
      </w:pPr>
      <w:r>
        <w:t>Temperature_unc</w:t>
      </w:r>
    </w:p>
    <w:p w14:paraId="00B2591D" w14:textId="77777777" w:rsidR="00A51EE0" w:rsidRPr="00042FD6" w:rsidRDefault="00A51EE0" w:rsidP="00A51EE0">
      <w:pPr>
        <w:pStyle w:val="ListParagraph"/>
        <w:numPr>
          <w:ilvl w:val="4"/>
          <w:numId w:val="37"/>
        </w:numPr>
        <w:rPr>
          <w:b/>
        </w:rPr>
      </w:pPr>
      <w:r>
        <w:t>Sza</w:t>
      </w:r>
    </w:p>
    <w:p w14:paraId="55115FA9" w14:textId="77777777" w:rsidR="00A51EE0" w:rsidRPr="00042FD6" w:rsidRDefault="00A51EE0" w:rsidP="00A51EE0">
      <w:pPr>
        <w:pStyle w:val="ListParagraph"/>
        <w:numPr>
          <w:ilvl w:val="4"/>
          <w:numId w:val="37"/>
        </w:numPr>
        <w:rPr>
          <w:b/>
        </w:rPr>
      </w:pPr>
      <w:r>
        <w:t>Local_time</w:t>
      </w:r>
    </w:p>
    <w:p w14:paraId="168FC418" w14:textId="77777777" w:rsidR="00A51EE0" w:rsidRPr="00042FD6" w:rsidRDefault="00A51EE0" w:rsidP="00A51EE0">
      <w:pPr>
        <w:pStyle w:val="ListParagraph"/>
        <w:numPr>
          <w:ilvl w:val="4"/>
          <w:numId w:val="37"/>
        </w:numPr>
        <w:rPr>
          <w:b/>
        </w:rPr>
      </w:pPr>
      <w:r>
        <w:t>Lat</w:t>
      </w:r>
    </w:p>
    <w:p w14:paraId="246288AA" w14:textId="77777777" w:rsidR="00A51EE0" w:rsidRPr="00042FD6" w:rsidRDefault="00A51EE0" w:rsidP="00A51EE0">
      <w:pPr>
        <w:pStyle w:val="ListParagraph"/>
        <w:numPr>
          <w:ilvl w:val="4"/>
          <w:numId w:val="37"/>
        </w:numPr>
        <w:rPr>
          <w:b/>
        </w:rPr>
      </w:pPr>
      <w:r>
        <w:t>Lon</w:t>
      </w:r>
    </w:p>
    <w:p w14:paraId="7321A138" w14:textId="77777777" w:rsidR="00A51EE0" w:rsidRPr="00042FD6" w:rsidRDefault="00A51EE0" w:rsidP="00A51EE0">
      <w:pPr>
        <w:pStyle w:val="ListParagraph"/>
        <w:numPr>
          <w:ilvl w:val="4"/>
          <w:numId w:val="37"/>
        </w:numPr>
        <w:rPr>
          <w:b/>
        </w:rPr>
      </w:pPr>
      <w:r>
        <w:t>Lat_mso</w:t>
      </w:r>
    </w:p>
    <w:p w14:paraId="6C32DBC6" w14:textId="77777777" w:rsidR="00A51EE0" w:rsidRPr="00042FD6" w:rsidRDefault="00A51EE0" w:rsidP="00A51EE0">
      <w:pPr>
        <w:pStyle w:val="ListParagraph"/>
        <w:numPr>
          <w:ilvl w:val="4"/>
          <w:numId w:val="37"/>
        </w:numPr>
        <w:rPr>
          <w:b/>
        </w:rPr>
      </w:pPr>
      <w:r>
        <w:t>Lon_mso</w:t>
      </w:r>
    </w:p>
    <w:p w14:paraId="762633A3" w14:textId="77777777" w:rsidR="00A51EE0" w:rsidRPr="00042FD6" w:rsidRDefault="00A51EE0" w:rsidP="00A51EE0">
      <w:pPr>
        <w:pStyle w:val="ListParagraph"/>
        <w:numPr>
          <w:ilvl w:val="4"/>
          <w:numId w:val="37"/>
        </w:numPr>
        <w:rPr>
          <w:b/>
        </w:rPr>
      </w:pPr>
      <w:r>
        <w:t>Orbit_number</w:t>
      </w:r>
    </w:p>
    <w:p w14:paraId="3297E608" w14:textId="77777777" w:rsidR="00A51EE0" w:rsidRPr="00042FD6" w:rsidRDefault="00A51EE0" w:rsidP="00A51EE0">
      <w:pPr>
        <w:pStyle w:val="ListParagraph"/>
        <w:numPr>
          <w:ilvl w:val="4"/>
          <w:numId w:val="37"/>
        </w:numPr>
        <w:rPr>
          <w:b/>
        </w:rPr>
      </w:pPr>
      <w:r>
        <w:t>Mars_season_ls</w:t>
      </w:r>
    </w:p>
    <w:p w14:paraId="08609774" w14:textId="77777777" w:rsidR="00A51EE0" w:rsidRPr="00042FD6" w:rsidRDefault="00A51EE0" w:rsidP="00A51EE0">
      <w:pPr>
        <w:pStyle w:val="ListParagraph"/>
        <w:numPr>
          <w:ilvl w:val="4"/>
          <w:numId w:val="37"/>
        </w:numPr>
        <w:rPr>
          <w:b/>
        </w:rPr>
      </w:pPr>
      <w:r>
        <w:t>Spacecraft_geo</w:t>
      </w:r>
    </w:p>
    <w:p w14:paraId="7C9EE8BF" w14:textId="77777777" w:rsidR="00A51EE0" w:rsidRPr="00042FD6" w:rsidRDefault="00A51EE0" w:rsidP="00A51EE0">
      <w:pPr>
        <w:pStyle w:val="ListParagraph"/>
        <w:numPr>
          <w:ilvl w:val="4"/>
          <w:numId w:val="37"/>
        </w:numPr>
        <w:rPr>
          <w:b/>
        </w:rPr>
      </w:pPr>
      <w:r>
        <w:t>Spacecraft_mso</w:t>
      </w:r>
    </w:p>
    <w:p w14:paraId="7753DCA5" w14:textId="77777777" w:rsidR="00A51EE0" w:rsidRPr="00042FD6" w:rsidRDefault="00A51EE0" w:rsidP="00A51EE0">
      <w:pPr>
        <w:pStyle w:val="ListParagraph"/>
        <w:numPr>
          <w:ilvl w:val="4"/>
          <w:numId w:val="37"/>
        </w:numPr>
        <w:rPr>
          <w:b/>
        </w:rPr>
      </w:pPr>
      <w:r>
        <w:t>Sun_geo</w:t>
      </w:r>
    </w:p>
    <w:p w14:paraId="6744B07B" w14:textId="77777777" w:rsidR="00A51EE0" w:rsidRPr="00042FD6" w:rsidRDefault="00A51EE0" w:rsidP="00A51EE0">
      <w:pPr>
        <w:pStyle w:val="ListParagraph"/>
        <w:numPr>
          <w:ilvl w:val="4"/>
          <w:numId w:val="37"/>
        </w:numPr>
        <w:rPr>
          <w:b/>
        </w:rPr>
      </w:pPr>
      <w:r>
        <w:t>Sun_mso</w:t>
      </w:r>
    </w:p>
    <w:p w14:paraId="51335957" w14:textId="77777777" w:rsidR="00A51EE0" w:rsidRPr="00042FD6" w:rsidRDefault="00A51EE0" w:rsidP="00A51EE0">
      <w:pPr>
        <w:pStyle w:val="ListParagraph"/>
        <w:numPr>
          <w:ilvl w:val="4"/>
          <w:numId w:val="37"/>
        </w:numPr>
        <w:rPr>
          <w:b/>
        </w:rPr>
      </w:pPr>
      <w:r>
        <w:t>Spacecraft_geo_longitude</w:t>
      </w:r>
    </w:p>
    <w:p w14:paraId="39F745B5" w14:textId="77777777" w:rsidR="00A51EE0" w:rsidRPr="00042FD6" w:rsidRDefault="00A51EE0" w:rsidP="00A51EE0">
      <w:pPr>
        <w:pStyle w:val="ListParagraph"/>
        <w:numPr>
          <w:ilvl w:val="4"/>
          <w:numId w:val="37"/>
        </w:numPr>
        <w:rPr>
          <w:b/>
        </w:rPr>
      </w:pPr>
      <w:r>
        <w:t>Spacecraft_geo_latitude</w:t>
      </w:r>
    </w:p>
    <w:p w14:paraId="5E3A0832" w14:textId="77777777" w:rsidR="00A51EE0" w:rsidRPr="00042FD6" w:rsidRDefault="00A51EE0" w:rsidP="00A51EE0">
      <w:pPr>
        <w:pStyle w:val="ListParagraph"/>
        <w:numPr>
          <w:ilvl w:val="4"/>
          <w:numId w:val="37"/>
        </w:numPr>
        <w:rPr>
          <w:b/>
        </w:rPr>
      </w:pPr>
      <w:r>
        <w:t>Spacecraft_mso_longitude</w:t>
      </w:r>
    </w:p>
    <w:p w14:paraId="73593F07" w14:textId="77777777" w:rsidR="00A51EE0" w:rsidRPr="00042FD6" w:rsidRDefault="00A51EE0" w:rsidP="00A51EE0">
      <w:pPr>
        <w:pStyle w:val="ListParagraph"/>
        <w:numPr>
          <w:ilvl w:val="4"/>
          <w:numId w:val="37"/>
        </w:numPr>
        <w:rPr>
          <w:b/>
        </w:rPr>
      </w:pPr>
      <w:r>
        <w:t>Spacecraft_mso_latitude</w:t>
      </w:r>
    </w:p>
    <w:p w14:paraId="41D3D9B7" w14:textId="77777777" w:rsidR="00A51EE0" w:rsidRPr="00042FD6" w:rsidRDefault="00A51EE0" w:rsidP="00A51EE0">
      <w:pPr>
        <w:pStyle w:val="ListParagraph"/>
        <w:numPr>
          <w:ilvl w:val="4"/>
          <w:numId w:val="37"/>
        </w:numPr>
        <w:rPr>
          <w:b/>
        </w:rPr>
      </w:pPr>
      <w:r>
        <w:t>Subsolar_point_geo_longitude</w:t>
      </w:r>
    </w:p>
    <w:p w14:paraId="77542A27" w14:textId="77777777" w:rsidR="00A51EE0" w:rsidRPr="00042FD6" w:rsidRDefault="00A51EE0" w:rsidP="00A51EE0">
      <w:pPr>
        <w:pStyle w:val="ListParagraph"/>
        <w:numPr>
          <w:ilvl w:val="4"/>
          <w:numId w:val="37"/>
        </w:numPr>
        <w:rPr>
          <w:b/>
        </w:rPr>
      </w:pPr>
      <w:r>
        <w:t>Subsolar_point_geo_latitude</w:t>
      </w:r>
    </w:p>
    <w:p w14:paraId="72E210DA" w14:textId="77777777" w:rsidR="00A51EE0" w:rsidRPr="00042FD6" w:rsidRDefault="00A51EE0" w:rsidP="00A51EE0">
      <w:pPr>
        <w:pStyle w:val="ListParagraph"/>
        <w:numPr>
          <w:ilvl w:val="4"/>
          <w:numId w:val="37"/>
        </w:numPr>
        <w:rPr>
          <w:b/>
        </w:rPr>
      </w:pPr>
      <w:r>
        <w:t>Subsolar_point_mso_longitude</w:t>
      </w:r>
    </w:p>
    <w:p w14:paraId="65AD709B" w14:textId="77777777" w:rsidR="00A51EE0" w:rsidRPr="00042FD6" w:rsidRDefault="00A51EE0" w:rsidP="00A51EE0">
      <w:pPr>
        <w:pStyle w:val="ListParagraph"/>
        <w:numPr>
          <w:ilvl w:val="4"/>
          <w:numId w:val="37"/>
        </w:numPr>
        <w:rPr>
          <w:b/>
        </w:rPr>
      </w:pPr>
      <w:r>
        <w:t>Subsolar_point_mso_latitude</w:t>
      </w:r>
    </w:p>
    <w:p w14:paraId="49C5DC6D" w14:textId="77777777" w:rsidR="00A51EE0" w:rsidRPr="00042FD6" w:rsidRDefault="00A51EE0" w:rsidP="00A51EE0">
      <w:pPr>
        <w:pStyle w:val="ListParagraph"/>
        <w:numPr>
          <w:ilvl w:val="4"/>
          <w:numId w:val="37"/>
        </w:numPr>
        <w:rPr>
          <w:b/>
        </w:rPr>
      </w:pPr>
      <w:r>
        <w:t>Spacecraft_sza</w:t>
      </w:r>
    </w:p>
    <w:p w14:paraId="46A60D93" w14:textId="77777777" w:rsidR="00A51EE0" w:rsidRPr="00042FD6" w:rsidRDefault="00A51EE0" w:rsidP="00A51EE0">
      <w:pPr>
        <w:pStyle w:val="ListParagraph"/>
        <w:numPr>
          <w:ilvl w:val="4"/>
          <w:numId w:val="37"/>
        </w:numPr>
        <w:rPr>
          <w:b/>
        </w:rPr>
      </w:pPr>
      <w:r>
        <w:t>Spacecraft_local_time</w:t>
      </w:r>
    </w:p>
    <w:p w14:paraId="6B63A148" w14:textId="77777777" w:rsidR="00A51EE0" w:rsidRPr="00042FD6" w:rsidRDefault="00A51EE0" w:rsidP="00A51EE0">
      <w:pPr>
        <w:pStyle w:val="ListParagraph"/>
        <w:numPr>
          <w:ilvl w:val="4"/>
          <w:numId w:val="37"/>
        </w:numPr>
        <w:rPr>
          <w:b/>
        </w:rPr>
      </w:pPr>
      <w:r>
        <w:t>Spacecraft_altitude</w:t>
      </w:r>
    </w:p>
    <w:p w14:paraId="682F4209" w14:textId="77777777" w:rsidR="00A51EE0" w:rsidRPr="007C3D51" w:rsidRDefault="00A51EE0" w:rsidP="00A51EE0">
      <w:pPr>
        <w:pStyle w:val="ListParagraph"/>
        <w:numPr>
          <w:ilvl w:val="4"/>
          <w:numId w:val="37"/>
        </w:numPr>
        <w:rPr>
          <w:b/>
        </w:rPr>
      </w:pPr>
      <w:r>
        <w:t>Mars_sun_distance</w:t>
      </w:r>
    </w:p>
    <w:p w14:paraId="68CB8455" w14:textId="3A2CEB72" w:rsidR="00A519BC" w:rsidRDefault="00A51EE0" w:rsidP="00A519BC">
      <w:pPr>
        <w:pStyle w:val="ListParagraph"/>
        <w:numPr>
          <w:ilvl w:val="3"/>
          <w:numId w:val="37"/>
        </w:numPr>
        <w:rPr>
          <w:b/>
        </w:rPr>
      </w:pPr>
      <w:r>
        <w:rPr>
          <w:b/>
        </w:rPr>
        <w:t>CORONA_LORES_HIGH</w:t>
      </w:r>
    </w:p>
    <w:p w14:paraId="62A0AA56" w14:textId="77777777" w:rsidR="00A519BC" w:rsidRPr="00042FD6" w:rsidRDefault="00A519BC" w:rsidP="00A519BC">
      <w:pPr>
        <w:pStyle w:val="ListParagraph"/>
        <w:numPr>
          <w:ilvl w:val="4"/>
          <w:numId w:val="37"/>
        </w:numPr>
        <w:rPr>
          <w:b/>
        </w:rPr>
      </w:pPr>
      <w:r>
        <w:t>Time_start</w:t>
      </w:r>
    </w:p>
    <w:p w14:paraId="48B38FF1" w14:textId="77777777" w:rsidR="00A519BC" w:rsidRPr="00042FD6" w:rsidRDefault="00A519BC" w:rsidP="00A519BC">
      <w:pPr>
        <w:pStyle w:val="ListParagraph"/>
        <w:numPr>
          <w:ilvl w:val="4"/>
          <w:numId w:val="37"/>
        </w:numPr>
        <w:rPr>
          <w:b/>
        </w:rPr>
      </w:pPr>
      <w:r>
        <w:t>Time_stop</w:t>
      </w:r>
    </w:p>
    <w:p w14:paraId="2BA5DD34" w14:textId="77777777" w:rsidR="00A519BC" w:rsidRPr="00042FD6" w:rsidRDefault="00A519BC" w:rsidP="00A519BC">
      <w:pPr>
        <w:pStyle w:val="ListParagraph"/>
        <w:numPr>
          <w:ilvl w:val="4"/>
          <w:numId w:val="37"/>
        </w:numPr>
        <w:rPr>
          <w:b/>
        </w:rPr>
      </w:pPr>
      <w:r>
        <w:t>Scale_height</w:t>
      </w:r>
    </w:p>
    <w:p w14:paraId="1523E6C4" w14:textId="77777777" w:rsidR="00A519BC" w:rsidRPr="00042FD6" w:rsidRDefault="00A519BC" w:rsidP="00A519BC">
      <w:pPr>
        <w:pStyle w:val="ListParagraph"/>
        <w:numPr>
          <w:ilvl w:val="4"/>
          <w:numId w:val="37"/>
        </w:numPr>
        <w:rPr>
          <w:b/>
        </w:rPr>
      </w:pPr>
      <w:r>
        <w:t>scale_height_err</w:t>
      </w:r>
    </w:p>
    <w:p w14:paraId="1D589CA3" w14:textId="77777777" w:rsidR="00A519BC" w:rsidRPr="00042FD6" w:rsidRDefault="00A519BC" w:rsidP="00A519BC">
      <w:pPr>
        <w:pStyle w:val="ListParagraph"/>
        <w:numPr>
          <w:ilvl w:val="4"/>
          <w:numId w:val="37"/>
        </w:numPr>
        <w:rPr>
          <w:b/>
        </w:rPr>
      </w:pPr>
      <w:r>
        <w:t>density</w:t>
      </w:r>
    </w:p>
    <w:p w14:paraId="6B7DCBDD" w14:textId="77777777" w:rsidR="00A519BC" w:rsidRPr="00042FD6" w:rsidRDefault="00A519BC" w:rsidP="00A519BC">
      <w:pPr>
        <w:pStyle w:val="ListParagraph"/>
        <w:numPr>
          <w:ilvl w:val="4"/>
          <w:numId w:val="37"/>
        </w:numPr>
        <w:rPr>
          <w:b/>
        </w:rPr>
      </w:pPr>
      <w:r>
        <w:t>density_err</w:t>
      </w:r>
    </w:p>
    <w:p w14:paraId="5402D565" w14:textId="77777777" w:rsidR="00A519BC" w:rsidRPr="00042FD6" w:rsidRDefault="00A519BC" w:rsidP="00A519BC">
      <w:pPr>
        <w:pStyle w:val="ListParagraph"/>
        <w:numPr>
          <w:ilvl w:val="4"/>
          <w:numId w:val="37"/>
        </w:numPr>
        <w:rPr>
          <w:b/>
        </w:rPr>
      </w:pPr>
      <w:r>
        <w:t>Radiance</w:t>
      </w:r>
    </w:p>
    <w:p w14:paraId="0BC16421" w14:textId="77777777" w:rsidR="00A519BC" w:rsidRPr="00042FD6" w:rsidRDefault="00A519BC" w:rsidP="00A519BC">
      <w:pPr>
        <w:pStyle w:val="ListParagraph"/>
        <w:numPr>
          <w:ilvl w:val="4"/>
          <w:numId w:val="37"/>
        </w:numPr>
        <w:rPr>
          <w:b/>
        </w:rPr>
      </w:pPr>
      <w:r>
        <w:t>Radiance_err</w:t>
      </w:r>
    </w:p>
    <w:p w14:paraId="152AF0B3" w14:textId="77777777" w:rsidR="00A519BC" w:rsidRPr="00042FD6" w:rsidRDefault="00A519BC" w:rsidP="00A519BC">
      <w:pPr>
        <w:pStyle w:val="ListParagraph"/>
        <w:numPr>
          <w:ilvl w:val="4"/>
          <w:numId w:val="37"/>
        </w:numPr>
        <w:rPr>
          <w:b/>
        </w:rPr>
      </w:pPr>
      <w:r>
        <w:t>Temperature</w:t>
      </w:r>
    </w:p>
    <w:p w14:paraId="2B60CB09" w14:textId="77777777" w:rsidR="00A519BC" w:rsidRPr="00042FD6" w:rsidRDefault="00A519BC" w:rsidP="00A519BC">
      <w:pPr>
        <w:pStyle w:val="ListParagraph"/>
        <w:numPr>
          <w:ilvl w:val="4"/>
          <w:numId w:val="37"/>
        </w:numPr>
        <w:rPr>
          <w:b/>
        </w:rPr>
      </w:pPr>
      <w:r>
        <w:t>Temperature_err</w:t>
      </w:r>
    </w:p>
    <w:p w14:paraId="3B59E11A" w14:textId="77777777" w:rsidR="00A519BC" w:rsidRPr="00042FD6" w:rsidRDefault="00A519BC" w:rsidP="00A519BC">
      <w:pPr>
        <w:pStyle w:val="ListParagraph"/>
        <w:numPr>
          <w:ilvl w:val="4"/>
          <w:numId w:val="37"/>
        </w:numPr>
        <w:rPr>
          <w:b/>
        </w:rPr>
      </w:pPr>
      <w:r>
        <w:t>Sza</w:t>
      </w:r>
    </w:p>
    <w:p w14:paraId="021D6B34" w14:textId="77777777" w:rsidR="00A519BC" w:rsidRPr="00042FD6" w:rsidRDefault="00A519BC" w:rsidP="00A519BC">
      <w:pPr>
        <w:pStyle w:val="ListParagraph"/>
        <w:numPr>
          <w:ilvl w:val="4"/>
          <w:numId w:val="37"/>
        </w:numPr>
        <w:rPr>
          <w:b/>
        </w:rPr>
      </w:pPr>
      <w:r>
        <w:t>Local_time</w:t>
      </w:r>
    </w:p>
    <w:p w14:paraId="3DA66BAE" w14:textId="77777777" w:rsidR="00A519BC" w:rsidRPr="00042FD6" w:rsidRDefault="00A519BC" w:rsidP="00A519BC">
      <w:pPr>
        <w:pStyle w:val="ListParagraph"/>
        <w:numPr>
          <w:ilvl w:val="4"/>
          <w:numId w:val="37"/>
        </w:numPr>
        <w:rPr>
          <w:b/>
        </w:rPr>
      </w:pPr>
      <w:r>
        <w:t>Lat</w:t>
      </w:r>
    </w:p>
    <w:p w14:paraId="347DB81F" w14:textId="77777777" w:rsidR="00A519BC" w:rsidRPr="00042FD6" w:rsidRDefault="00A519BC" w:rsidP="00A519BC">
      <w:pPr>
        <w:pStyle w:val="ListParagraph"/>
        <w:numPr>
          <w:ilvl w:val="4"/>
          <w:numId w:val="37"/>
        </w:numPr>
        <w:rPr>
          <w:b/>
        </w:rPr>
      </w:pPr>
      <w:r>
        <w:lastRenderedPageBreak/>
        <w:t>Lon</w:t>
      </w:r>
    </w:p>
    <w:p w14:paraId="560D59CC" w14:textId="77777777" w:rsidR="00A519BC" w:rsidRPr="00042FD6" w:rsidRDefault="00A519BC" w:rsidP="00A519BC">
      <w:pPr>
        <w:pStyle w:val="ListParagraph"/>
        <w:numPr>
          <w:ilvl w:val="4"/>
          <w:numId w:val="37"/>
        </w:numPr>
        <w:rPr>
          <w:b/>
        </w:rPr>
      </w:pPr>
      <w:r>
        <w:t>Lat_mso</w:t>
      </w:r>
    </w:p>
    <w:p w14:paraId="593ACD76" w14:textId="77777777" w:rsidR="00A519BC" w:rsidRPr="00042FD6" w:rsidRDefault="00A519BC" w:rsidP="00A519BC">
      <w:pPr>
        <w:pStyle w:val="ListParagraph"/>
        <w:numPr>
          <w:ilvl w:val="4"/>
          <w:numId w:val="37"/>
        </w:numPr>
        <w:rPr>
          <w:b/>
        </w:rPr>
      </w:pPr>
      <w:r>
        <w:t>Lon_mso</w:t>
      </w:r>
    </w:p>
    <w:p w14:paraId="3FE9065A" w14:textId="77777777" w:rsidR="00A519BC" w:rsidRPr="00042FD6" w:rsidRDefault="00A519BC" w:rsidP="00A519BC">
      <w:pPr>
        <w:pStyle w:val="ListParagraph"/>
        <w:numPr>
          <w:ilvl w:val="4"/>
          <w:numId w:val="37"/>
        </w:numPr>
        <w:rPr>
          <w:b/>
        </w:rPr>
      </w:pPr>
      <w:r>
        <w:t>Orbit_number</w:t>
      </w:r>
    </w:p>
    <w:p w14:paraId="69A58668" w14:textId="77777777" w:rsidR="00A519BC" w:rsidRPr="00042FD6" w:rsidRDefault="00A519BC" w:rsidP="00A519BC">
      <w:pPr>
        <w:pStyle w:val="ListParagraph"/>
        <w:numPr>
          <w:ilvl w:val="4"/>
          <w:numId w:val="37"/>
        </w:numPr>
        <w:rPr>
          <w:b/>
        </w:rPr>
      </w:pPr>
      <w:r>
        <w:t>Mars_season_ls</w:t>
      </w:r>
    </w:p>
    <w:p w14:paraId="0E222A36" w14:textId="77777777" w:rsidR="00A519BC" w:rsidRPr="00042FD6" w:rsidRDefault="00A519BC" w:rsidP="00A519BC">
      <w:pPr>
        <w:pStyle w:val="ListParagraph"/>
        <w:numPr>
          <w:ilvl w:val="4"/>
          <w:numId w:val="37"/>
        </w:numPr>
        <w:rPr>
          <w:b/>
        </w:rPr>
      </w:pPr>
      <w:r>
        <w:t>Spacecraft_geo</w:t>
      </w:r>
    </w:p>
    <w:p w14:paraId="4FBA18B5" w14:textId="77777777" w:rsidR="00A519BC" w:rsidRPr="00042FD6" w:rsidRDefault="00A519BC" w:rsidP="00A519BC">
      <w:pPr>
        <w:pStyle w:val="ListParagraph"/>
        <w:numPr>
          <w:ilvl w:val="4"/>
          <w:numId w:val="37"/>
        </w:numPr>
        <w:rPr>
          <w:b/>
        </w:rPr>
      </w:pPr>
      <w:r>
        <w:t>Spacecraft_mso</w:t>
      </w:r>
    </w:p>
    <w:p w14:paraId="3152AF59" w14:textId="77777777" w:rsidR="00A519BC" w:rsidRPr="00042FD6" w:rsidRDefault="00A519BC" w:rsidP="00A519BC">
      <w:pPr>
        <w:pStyle w:val="ListParagraph"/>
        <w:numPr>
          <w:ilvl w:val="4"/>
          <w:numId w:val="37"/>
        </w:numPr>
        <w:rPr>
          <w:b/>
        </w:rPr>
      </w:pPr>
      <w:r>
        <w:t>Sun_geo</w:t>
      </w:r>
    </w:p>
    <w:p w14:paraId="4C1DA9C5" w14:textId="77777777" w:rsidR="00A519BC" w:rsidRPr="00042FD6" w:rsidRDefault="00A519BC" w:rsidP="00A519BC">
      <w:pPr>
        <w:pStyle w:val="ListParagraph"/>
        <w:numPr>
          <w:ilvl w:val="4"/>
          <w:numId w:val="37"/>
        </w:numPr>
        <w:rPr>
          <w:b/>
        </w:rPr>
      </w:pPr>
      <w:r>
        <w:t>Sun_mso</w:t>
      </w:r>
    </w:p>
    <w:p w14:paraId="2906CC80" w14:textId="77777777" w:rsidR="00A519BC" w:rsidRPr="00042FD6" w:rsidRDefault="00A519BC" w:rsidP="00A519BC">
      <w:pPr>
        <w:pStyle w:val="ListParagraph"/>
        <w:numPr>
          <w:ilvl w:val="4"/>
          <w:numId w:val="37"/>
        </w:numPr>
        <w:rPr>
          <w:b/>
        </w:rPr>
      </w:pPr>
      <w:r>
        <w:t>Spacecraft_geo_longitude</w:t>
      </w:r>
    </w:p>
    <w:p w14:paraId="04E00D7D" w14:textId="77777777" w:rsidR="00A519BC" w:rsidRPr="00042FD6" w:rsidRDefault="00A519BC" w:rsidP="00A519BC">
      <w:pPr>
        <w:pStyle w:val="ListParagraph"/>
        <w:numPr>
          <w:ilvl w:val="4"/>
          <w:numId w:val="37"/>
        </w:numPr>
        <w:rPr>
          <w:b/>
        </w:rPr>
      </w:pPr>
      <w:r>
        <w:t>Spacecraft_geo_latitude</w:t>
      </w:r>
    </w:p>
    <w:p w14:paraId="227236B9" w14:textId="77777777" w:rsidR="00A519BC" w:rsidRPr="00042FD6" w:rsidRDefault="00A519BC" w:rsidP="00A519BC">
      <w:pPr>
        <w:pStyle w:val="ListParagraph"/>
        <w:numPr>
          <w:ilvl w:val="4"/>
          <w:numId w:val="37"/>
        </w:numPr>
        <w:rPr>
          <w:b/>
        </w:rPr>
      </w:pPr>
      <w:r>
        <w:t>Spacecraft_mso_longitude</w:t>
      </w:r>
    </w:p>
    <w:p w14:paraId="12AA2789" w14:textId="77777777" w:rsidR="00A519BC" w:rsidRPr="00042FD6" w:rsidRDefault="00A519BC" w:rsidP="00A519BC">
      <w:pPr>
        <w:pStyle w:val="ListParagraph"/>
        <w:numPr>
          <w:ilvl w:val="4"/>
          <w:numId w:val="37"/>
        </w:numPr>
        <w:rPr>
          <w:b/>
        </w:rPr>
      </w:pPr>
      <w:r>
        <w:t>Spacecraft_mso_latitude</w:t>
      </w:r>
    </w:p>
    <w:p w14:paraId="24BB5B75" w14:textId="77777777" w:rsidR="00A519BC" w:rsidRPr="00042FD6" w:rsidRDefault="00A519BC" w:rsidP="00A519BC">
      <w:pPr>
        <w:pStyle w:val="ListParagraph"/>
        <w:numPr>
          <w:ilvl w:val="4"/>
          <w:numId w:val="37"/>
        </w:numPr>
        <w:rPr>
          <w:b/>
        </w:rPr>
      </w:pPr>
      <w:r>
        <w:t>Subsolar_point_geo_longitude</w:t>
      </w:r>
    </w:p>
    <w:p w14:paraId="42B0632F" w14:textId="77777777" w:rsidR="00A519BC" w:rsidRPr="00042FD6" w:rsidRDefault="00A519BC" w:rsidP="00A519BC">
      <w:pPr>
        <w:pStyle w:val="ListParagraph"/>
        <w:numPr>
          <w:ilvl w:val="4"/>
          <w:numId w:val="37"/>
        </w:numPr>
        <w:rPr>
          <w:b/>
        </w:rPr>
      </w:pPr>
      <w:r>
        <w:t>Subsolar_point_geo_latitude</w:t>
      </w:r>
    </w:p>
    <w:p w14:paraId="03D9C716" w14:textId="77777777" w:rsidR="00A519BC" w:rsidRPr="00042FD6" w:rsidRDefault="00A519BC" w:rsidP="00A519BC">
      <w:pPr>
        <w:pStyle w:val="ListParagraph"/>
        <w:numPr>
          <w:ilvl w:val="4"/>
          <w:numId w:val="37"/>
        </w:numPr>
        <w:rPr>
          <w:b/>
        </w:rPr>
      </w:pPr>
      <w:r>
        <w:t>Subsolar_point_mso_longitude</w:t>
      </w:r>
    </w:p>
    <w:p w14:paraId="54B755A2" w14:textId="77777777" w:rsidR="00A519BC" w:rsidRPr="00042FD6" w:rsidRDefault="00A519BC" w:rsidP="00A519BC">
      <w:pPr>
        <w:pStyle w:val="ListParagraph"/>
        <w:numPr>
          <w:ilvl w:val="4"/>
          <w:numId w:val="37"/>
        </w:numPr>
        <w:rPr>
          <w:b/>
        </w:rPr>
      </w:pPr>
      <w:r>
        <w:t>Subsolar_point_mso_latitude</w:t>
      </w:r>
    </w:p>
    <w:p w14:paraId="185CFC00" w14:textId="77777777" w:rsidR="00A519BC" w:rsidRPr="00042FD6" w:rsidRDefault="00A519BC" w:rsidP="00A519BC">
      <w:pPr>
        <w:pStyle w:val="ListParagraph"/>
        <w:numPr>
          <w:ilvl w:val="4"/>
          <w:numId w:val="37"/>
        </w:numPr>
        <w:rPr>
          <w:b/>
        </w:rPr>
      </w:pPr>
      <w:r>
        <w:t>Spacecraft_sza</w:t>
      </w:r>
    </w:p>
    <w:p w14:paraId="423C3ECD" w14:textId="77777777" w:rsidR="00A519BC" w:rsidRPr="00042FD6" w:rsidRDefault="00A519BC" w:rsidP="00A519BC">
      <w:pPr>
        <w:pStyle w:val="ListParagraph"/>
        <w:numPr>
          <w:ilvl w:val="4"/>
          <w:numId w:val="37"/>
        </w:numPr>
        <w:rPr>
          <w:b/>
        </w:rPr>
      </w:pPr>
      <w:r>
        <w:t>Spacecraft_local_time</w:t>
      </w:r>
    </w:p>
    <w:p w14:paraId="1C421E29" w14:textId="77777777" w:rsidR="00A519BC" w:rsidRPr="00042FD6" w:rsidRDefault="00A519BC" w:rsidP="00A519BC">
      <w:pPr>
        <w:pStyle w:val="ListParagraph"/>
        <w:numPr>
          <w:ilvl w:val="4"/>
          <w:numId w:val="37"/>
        </w:numPr>
        <w:rPr>
          <w:b/>
        </w:rPr>
      </w:pPr>
      <w:r>
        <w:t>Spacecraft_altitude</w:t>
      </w:r>
    </w:p>
    <w:p w14:paraId="2F8BBCA6" w14:textId="77777777" w:rsidR="00A519BC" w:rsidRPr="00042FD6" w:rsidRDefault="00A519BC" w:rsidP="00A519BC">
      <w:pPr>
        <w:pStyle w:val="ListParagraph"/>
        <w:numPr>
          <w:ilvl w:val="4"/>
          <w:numId w:val="37"/>
        </w:numPr>
        <w:rPr>
          <w:b/>
        </w:rPr>
      </w:pPr>
      <w:r>
        <w:t>Mars_sun_distance</w:t>
      </w:r>
    </w:p>
    <w:p w14:paraId="1ED0F729" w14:textId="1C9E42BB" w:rsidR="00A519BC" w:rsidDel="00E66894" w:rsidRDefault="00A519BC" w:rsidP="00A519BC">
      <w:pPr>
        <w:pStyle w:val="ListParagraph"/>
        <w:numPr>
          <w:ilvl w:val="3"/>
          <w:numId w:val="37"/>
        </w:numPr>
        <w:rPr>
          <w:del w:id="4084" w:author="Bryan Harter" w:date="2017-05-13T17:31:00Z"/>
          <w:b/>
        </w:rPr>
      </w:pPr>
      <w:del w:id="4085" w:author="Bryan Harter" w:date="2017-05-13T17:31:00Z">
        <w:r w:rsidDel="00E66894">
          <w:rPr>
            <w:b/>
          </w:rPr>
          <w:delText>CORONA_LORES_LIMB</w:delText>
        </w:r>
      </w:del>
    </w:p>
    <w:p w14:paraId="51A6A4FA" w14:textId="14DA6C78" w:rsidR="00A519BC" w:rsidRPr="00042FD6" w:rsidDel="00E66894" w:rsidRDefault="00A519BC" w:rsidP="00A519BC">
      <w:pPr>
        <w:pStyle w:val="ListParagraph"/>
        <w:numPr>
          <w:ilvl w:val="4"/>
          <w:numId w:val="37"/>
        </w:numPr>
        <w:rPr>
          <w:del w:id="4086" w:author="Bryan Harter" w:date="2017-05-13T17:31:00Z"/>
          <w:b/>
        </w:rPr>
      </w:pPr>
      <w:del w:id="4087" w:author="Bryan Harter" w:date="2017-05-13T17:31:00Z">
        <w:r w:rsidDel="00E66894">
          <w:delText>Time_start</w:delText>
        </w:r>
      </w:del>
    </w:p>
    <w:p w14:paraId="0113F6CC" w14:textId="3B2743A8" w:rsidR="00A519BC" w:rsidRPr="00042FD6" w:rsidDel="00E66894" w:rsidRDefault="00A519BC" w:rsidP="00A519BC">
      <w:pPr>
        <w:pStyle w:val="ListParagraph"/>
        <w:numPr>
          <w:ilvl w:val="4"/>
          <w:numId w:val="37"/>
        </w:numPr>
        <w:rPr>
          <w:del w:id="4088" w:author="Bryan Harter" w:date="2017-05-13T17:31:00Z"/>
          <w:b/>
        </w:rPr>
      </w:pPr>
      <w:del w:id="4089" w:author="Bryan Harter" w:date="2017-05-13T17:31:00Z">
        <w:r w:rsidDel="00E66894">
          <w:delText>Time_stop</w:delText>
        </w:r>
      </w:del>
    </w:p>
    <w:p w14:paraId="75EF99C4" w14:textId="06E5546E" w:rsidR="00A519BC" w:rsidRPr="00042FD6" w:rsidDel="00E66894" w:rsidRDefault="00A519BC" w:rsidP="00A519BC">
      <w:pPr>
        <w:pStyle w:val="ListParagraph"/>
        <w:numPr>
          <w:ilvl w:val="4"/>
          <w:numId w:val="37"/>
        </w:numPr>
        <w:rPr>
          <w:del w:id="4090" w:author="Bryan Harter" w:date="2017-05-13T17:31:00Z"/>
          <w:b/>
        </w:rPr>
      </w:pPr>
      <w:del w:id="4091" w:author="Bryan Harter" w:date="2017-05-13T17:31:00Z">
        <w:r w:rsidDel="00E66894">
          <w:delText>Scale_height</w:delText>
        </w:r>
      </w:del>
    </w:p>
    <w:p w14:paraId="03EAF41C" w14:textId="7970C2B0" w:rsidR="00A519BC" w:rsidRPr="00042FD6" w:rsidDel="00E66894" w:rsidRDefault="00A519BC" w:rsidP="00A519BC">
      <w:pPr>
        <w:pStyle w:val="ListParagraph"/>
        <w:numPr>
          <w:ilvl w:val="4"/>
          <w:numId w:val="37"/>
        </w:numPr>
        <w:rPr>
          <w:del w:id="4092" w:author="Bryan Harter" w:date="2017-05-13T17:31:00Z"/>
          <w:b/>
        </w:rPr>
      </w:pPr>
      <w:del w:id="4093" w:author="Bryan Harter" w:date="2017-05-13T17:31:00Z">
        <w:r w:rsidDel="00E66894">
          <w:delText>scale_height_err</w:delText>
        </w:r>
      </w:del>
    </w:p>
    <w:p w14:paraId="67A39795" w14:textId="26A1D16B" w:rsidR="00A519BC" w:rsidRPr="00042FD6" w:rsidDel="00E66894" w:rsidRDefault="00A519BC" w:rsidP="00A519BC">
      <w:pPr>
        <w:pStyle w:val="ListParagraph"/>
        <w:numPr>
          <w:ilvl w:val="4"/>
          <w:numId w:val="37"/>
        </w:numPr>
        <w:rPr>
          <w:del w:id="4094" w:author="Bryan Harter" w:date="2017-05-13T17:31:00Z"/>
          <w:b/>
        </w:rPr>
      </w:pPr>
      <w:del w:id="4095" w:author="Bryan Harter" w:date="2017-05-13T17:31:00Z">
        <w:r w:rsidDel="00E66894">
          <w:delText>density</w:delText>
        </w:r>
      </w:del>
    </w:p>
    <w:p w14:paraId="09FB1EED" w14:textId="74E08096" w:rsidR="00A519BC" w:rsidRPr="00042FD6" w:rsidDel="00E66894" w:rsidRDefault="00A519BC" w:rsidP="00A519BC">
      <w:pPr>
        <w:pStyle w:val="ListParagraph"/>
        <w:numPr>
          <w:ilvl w:val="4"/>
          <w:numId w:val="37"/>
        </w:numPr>
        <w:rPr>
          <w:del w:id="4096" w:author="Bryan Harter" w:date="2017-05-13T17:31:00Z"/>
          <w:b/>
        </w:rPr>
      </w:pPr>
      <w:del w:id="4097" w:author="Bryan Harter" w:date="2017-05-13T17:31:00Z">
        <w:r w:rsidDel="00E66894">
          <w:delText>density_err</w:delText>
        </w:r>
      </w:del>
    </w:p>
    <w:p w14:paraId="01DE1DE1" w14:textId="3C0E25E1" w:rsidR="00A519BC" w:rsidRPr="00042FD6" w:rsidDel="00E66894" w:rsidRDefault="00A519BC" w:rsidP="00A519BC">
      <w:pPr>
        <w:pStyle w:val="ListParagraph"/>
        <w:numPr>
          <w:ilvl w:val="4"/>
          <w:numId w:val="37"/>
        </w:numPr>
        <w:rPr>
          <w:del w:id="4098" w:author="Bryan Harter" w:date="2017-05-13T17:31:00Z"/>
          <w:b/>
        </w:rPr>
      </w:pPr>
      <w:del w:id="4099" w:author="Bryan Harter" w:date="2017-05-13T17:31:00Z">
        <w:r w:rsidDel="00E66894">
          <w:delText>Radiance</w:delText>
        </w:r>
      </w:del>
    </w:p>
    <w:p w14:paraId="412CE18F" w14:textId="18029950" w:rsidR="00A519BC" w:rsidRPr="00042FD6" w:rsidDel="00E66894" w:rsidRDefault="00A519BC" w:rsidP="00A519BC">
      <w:pPr>
        <w:pStyle w:val="ListParagraph"/>
        <w:numPr>
          <w:ilvl w:val="4"/>
          <w:numId w:val="37"/>
        </w:numPr>
        <w:rPr>
          <w:del w:id="4100" w:author="Bryan Harter" w:date="2017-05-13T17:31:00Z"/>
          <w:b/>
        </w:rPr>
      </w:pPr>
      <w:del w:id="4101" w:author="Bryan Harter" w:date="2017-05-13T17:31:00Z">
        <w:r w:rsidDel="00E66894">
          <w:delText>Radiance_err</w:delText>
        </w:r>
      </w:del>
    </w:p>
    <w:p w14:paraId="71D5F3DB" w14:textId="088938B2" w:rsidR="00A519BC" w:rsidRPr="00042FD6" w:rsidDel="00E66894" w:rsidRDefault="00A519BC" w:rsidP="00A519BC">
      <w:pPr>
        <w:pStyle w:val="ListParagraph"/>
        <w:numPr>
          <w:ilvl w:val="4"/>
          <w:numId w:val="37"/>
        </w:numPr>
        <w:rPr>
          <w:del w:id="4102" w:author="Bryan Harter" w:date="2017-05-13T17:31:00Z"/>
          <w:b/>
        </w:rPr>
      </w:pPr>
      <w:del w:id="4103" w:author="Bryan Harter" w:date="2017-05-13T17:31:00Z">
        <w:r w:rsidDel="00E66894">
          <w:delText>Temperature</w:delText>
        </w:r>
      </w:del>
    </w:p>
    <w:p w14:paraId="37F8FF49" w14:textId="1DD14AEE" w:rsidR="00A519BC" w:rsidRPr="00042FD6" w:rsidDel="00E66894" w:rsidRDefault="00A519BC" w:rsidP="00A519BC">
      <w:pPr>
        <w:pStyle w:val="ListParagraph"/>
        <w:numPr>
          <w:ilvl w:val="4"/>
          <w:numId w:val="37"/>
        </w:numPr>
        <w:rPr>
          <w:del w:id="4104" w:author="Bryan Harter" w:date="2017-05-13T17:31:00Z"/>
          <w:b/>
        </w:rPr>
      </w:pPr>
      <w:del w:id="4105" w:author="Bryan Harter" w:date="2017-05-13T17:31:00Z">
        <w:r w:rsidDel="00E66894">
          <w:delText>Temperature_err</w:delText>
        </w:r>
      </w:del>
    </w:p>
    <w:p w14:paraId="66666E8E" w14:textId="4DDBBC78" w:rsidR="00A519BC" w:rsidRPr="00042FD6" w:rsidDel="00E66894" w:rsidRDefault="00A519BC" w:rsidP="00A519BC">
      <w:pPr>
        <w:pStyle w:val="ListParagraph"/>
        <w:numPr>
          <w:ilvl w:val="4"/>
          <w:numId w:val="37"/>
        </w:numPr>
        <w:rPr>
          <w:del w:id="4106" w:author="Bryan Harter" w:date="2017-05-13T17:31:00Z"/>
          <w:b/>
        </w:rPr>
      </w:pPr>
      <w:del w:id="4107" w:author="Bryan Harter" w:date="2017-05-13T17:31:00Z">
        <w:r w:rsidDel="00E66894">
          <w:delText>Sza</w:delText>
        </w:r>
      </w:del>
    </w:p>
    <w:p w14:paraId="02AC3207" w14:textId="296F4EE2" w:rsidR="00A519BC" w:rsidRPr="00042FD6" w:rsidDel="00E66894" w:rsidRDefault="00A519BC" w:rsidP="00A519BC">
      <w:pPr>
        <w:pStyle w:val="ListParagraph"/>
        <w:numPr>
          <w:ilvl w:val="4"/>
          <w:numId w:val="37"/>
        </w:numPr>
        <w:rPr>
          <w:del w:id="4108" w:author="Bryan Harter" w:date="2017-05-13T17:31:00Z"/>
          <w:b/>
        </w:rPr>
      </w:pPr>
      <w:del w:id="4109" w:author="Bryan Harter" w:date="2017-05-13T17:31:00Z">
        <w:r w:rsidDel="00E66894">
          <w:delText>Local_time</w:delText>
        </w:r>
      </w:del>
    </w:p>
    <w:p w14:paraId="2307F45C" w14:textId="4E6DE055" w:rsidR="00A519BC" w:rsidRPr="00042FD6" w:rsidDel="00E66894" w:rsidRDefault="00A519BC" w:rsidP="00A519BC">
      <w:pPr>
        <w:pStyle w:val="ListParagraph"/>
        <w:numPr>
          <w:ilvl w:val="4"/>
          <w:numId w:val="37"/>
        </w:numPr>
        <w:rPr>
          <w:del w:id="4110" w:author="Bryan Harter" w:date="2017-05-13T17:31:00Z"/>
          <w:b/>
        </w:rPr>
      </w:pPr>
      <w:del w:id="4111" w:author="Bryan Harter" w:date="2017-05-13T17:31:00Z">
        <w:r w:rsidDel="00E66894">
          <w:delText>Sza</w:delText>
        </w:r>
      </w:del>
    </w:p>
    <w:p w14:paraId="033641A6" w14:textId="13CF91D6" w:rsidR="00A519BC" w:rsidRPr="00042FD6" w:rsidDel="00E66894" w:rsidRDefault="00A519BC" w:rsidP="00A519BC">
      <w:pPr>
        <w:pStyle w:val="ListParagraph"/>
        <w:numPr>
          <w:ilvl w:val="4"/>
          <w:numId w:val="37"/>
        </w:numPr>
        <w:rPr>
          <w:del w:id="4112" w:author="Bryan Harter" w:date="2017-05-13T17:31:00Z"/>
          <w:b/>
        </w:rPr>
      </w:pPr>
      <w:del w:id="4113" w:author="Bryan Harter" w:date="2017-05-13T17:31:00Z">
        <w:r w:rsidDel="00E66894">
          <w:delText>Lon</w:delText>
        </w:r>
      </w:del>
    </w:p>
    <w:p w14:paraId="538127B7" w14:textId="1B5D375A" w:rsidR="00A519BC" w:rsidRPr="00042FD6" w:rsidDel="00E66894" w:rsidRDefault="00A519BC" w:rsidP="00A519BC">
      <w:pPr>
        <w:pStyle w:val="ListParagraph"/>
        <w:numPr>
          <w:ilvl w:val="4"/>
          <w:numId w:val="37"/>
        </w:numPr>
        <w:rPr>
          <w:del w:id="4114" w:author="Bryan Harter" w:date="2017-05-13T17:31:00Z"/>
          <w:b/>
        </w:rPr>
      </w:pPr>
      <w:del w:id="4115" w:author="Bryan Harter" w:date="2017-05-13T17:31:00Z">
        <w:r w:rsidDel="00E66894">
          <w:delText>Lat_mso</w:delText>
        </w:r>
      </w:del>
    </w:p>
    <w:p w14:paraId="1CDD69FB" w14:textId="320E3448" w:rsidR="00A519BC" w:rsidRPr="00042FD6" w:rsidDel="00E66894" w:rsidRDefault="00A519BC" w:rsidP="00A519BC">
      <w:pPr>
        <w:pStyle w:val="ListParagraph"/>
        <w:numPr>
          <w:ilvl w:val="4"/>
          <w:numId w:val="37"/>
        </w:numPr>
        <w:rPr>
          <w:del w:id="4116" w:author="Bryan Harter" w:date="2017-05-13T17:31:00Z"/>
          <w:b/>
        </w:rPr>
      </w:pPr>
      <w:del w:id="4117" w:author="Bryan Harter" w:date="2017-05-13T17:31:00Z">
        <w:r w:rsidDel="00E66894">
          <w:delText>Lon_mso</w:delText>
        </w:r>
      </w:del>
    </w:p>
    <w:p w14:paraId="75378C23" w14:textId="078C5595" w:rsidR="00A519BC" w:rsidRPr="00042FD6" w:rsidDel="00E66894" w:rsidRDefault="00A519BC" w:rsidP="00A519BC">
      <w:pPr>
        <w:pStyle w:val="ListParagraph"/>
        <w:numPr>
          <w:ilvl w:val="4"/>
          <w:numId w:val="37"/>
        </w:numPr>
        <w:rPr>
          <w:del w:id="4118" w:author="Bryan Harter" w:date="2017-05-13T17:31:00Z"/>
          <w:b/>
        </w:rPr>
      </w:pPr>
      <w:del w:id="4119" w:author="Bryan Harter" w:date="2017-05-13T17:31:00Z">
        <w:r w:rsidDel="00E66894">
          <w:delText>Orbit_number</w:delText>
        </w:r>
      </w:del>
    </w:p>
    <w:p w14:paraId="6F07FF44" w14:textId="1F7515DA" w:rsidR="00A519BC" w:rsidRPr="00042FD6" w:rsidDel="00E66894" w:rsidRDefault="00A519BC" w:rsidP="00A519BC">
      <w:pPr>
        <w:pStyle w:val="ListParagraph"/>
        <w:numPr>
          <w:ilvl w:val="4"/>
          <w:numId w:val="37"/>
        </w:numPr>
        <w:rPr>
          <w:del w:id="4120" w:author="Bryan Harter" w:date="2017-05-13T17:31:00Z"/>
          <w:b/>
        </w:rPr>
      </w:pPr>
      <w:del w:id="4121" w:author="Bryan Harter" w:date="2017-05-13T17:31:00Z">
        <w:r w:rsidDel="00E66894">
          <w:delText>Mars_season_ls</w:delText>
        </w:r>
      </w:del>
    </w:p>
    <w:p w14:paraId="20D8CAEB" w14:textId="04C7DDE0" w:rsidR="00A519BC" w:rsidRPr="00042FD6" w:rsidDel="00E66894" w:rsidRDefault="00A519BC" w:rsidP="00A519BC">
      <w:pPr>
        <w:pStyle w:val="ListParagraph"/>
        <w:numPr>
          <w:ilvl w:val="4"/>
          <w:numId w:val="37"/>
        </w:numPr>
        <w:rPr>
          <w:del w:id="4122" w:author="Bryan Harter" w:date="2017-05-13T17:31:00Z"/>
          <w:b/>
        </w:rPr>
      </w:pPr>
      <w:del w:id="4123" w:author="Bryan Harter" w:date="2017-05-13T17:31:00Z">
        <w:r w:rsidDel="00E66894">
          <w:delText>Spacecraft_geo</w:delText>
        </w:r>
      </w:del>
    </w:p>
    <w:p w14:paraId="37ED4C8C" w14:textId="0C9105B4" w:rsidR="00A519BC" w:rsidRPr="00042FD6" w:rsidDel="00E66894" w:rsidRDefault="00A519BC" w:rsidP="00A519BC">
      <w:pPr>
        <w:pStyle w:val="ListParagraph"/>
        <w:numPr>
          <w:ilvl w:val="4"/>
          <w:numId w:val="37"/>
        </w:numPr>
        <w:rPr>
          <w:del w:id="4124" w:author="Bryan Harter" w:date="2017-05-13T17:31:00Z"/>
          <w:b/>
        </w:rPr>
      </w:pPr>
      <w:del w:id="4125" w:author="Bryan Harter" w:date="2017-05-13T17:31:00Z">
        <w:r w:rsidDel="00E66894">
          <w:delText>Spacecraft_mso</w:delText>
        </w:r>
      </w:del>
    </w:p>
    <w:p w14:paraId="259E7306" w14:textId="08E69133" w:rsidR="00A519BC" w:rsidRPr="00042FD6" w:rsidDel="00E66894" w:rsidRDefault="00A519BC" w:rsidP="00A519BC">
      <w:pPr>
        <w:pStyle w:val="ListParagraph"/>
        <w:numPr>
          <w:ilvl w:val="4"/>
          <w:numId w:val="37"/>
        </w:numPr>
        <w:rPr>
          <w:del w:id="4126" w:author="Bryan Harter" w:date="2017-05-13T17:31:00Z"/>
          <w:b/>
        </w:rPr>
      </w:pPr>
      <w:del w:id="4127" w:author="Bryan Harter" w:date="2017-05-13T17:31:00Z">
        <w:r w:rsidDel="00E66894">
          <w:delText>Sun_geo</w:delText>
        </w:r>
      </w:del>
    </w:p>
    <w:p w14:paraId="4AAF70B1" w14:textId="5E99964F" w:rsidR="00A519BC" w:rsidRPr="00042FD6" w:rsidDel="00E66894" w:rsidRDefault="00A519BC" w:rsidP="00A519BC">
      <w:pPr>
        <w:pStyle w:val="ListParagraph"/>
        <w:numPr>
          <w:ilvl w:val="4"/>
          <w:numId w:val="37"/>
        </w:numPr>
        <w:rPr>
          <w:del w:id="4128" w:author="Bryan Harter" w:date="2017-05-13T17:31:00Z"/>
          <w:b/>
        </w:rPr>
      </w:pPr>
      <w:del w:id="4129" w:author="Bryan Harter" w:date="2017-05-13T17:31:00Z">
        <w:r w:rsidDel="00E66894">
          <w:lastRenderedPageBreak/>
          <w:delText>Sun_mso</w:delText>
        </w:r>
      </w:del>
    </w:p>
    <w:p w14:paraId="47830307" w14:textId="35443B07" w:rsidR="00A519BC" w:rsidRPr="00042FD6" w:rsidDel="00E66894" w:rsidRDefault="00A519BC" w:rsidP="00A519BC">
      <w:pPr>
        <w:pStyle w:val="ListParagraph"/>
        <w:numPr>
          <w:ilvl w:val="4"/>
          <w:numId w:val="37"/>
        </w:numPr>
        <w:rPr>
          <w:del w:id="4130" w:author="Bryan Harter" w:date="2017-05-13T17:31:00Z"/>
          <w:b/>
        </w:rPr>
      </w:pPr>
      <w:del w:id="4131" w:author="Bryan Harter" w:date="2017-05-13T17:31:00Z">
        <w:r w:rsidDel="00E66894">
          <w:delText>Spacecraft_geo_longitude</w:delText>
        </w:r>
      </w:del>
    </w:p>
    <w:p w14:paraId="0817FD63" w14:textId="32F24A5E" w:rsidR="00A519BC" w:rsidRPr="00042FD6" w:rsidDel="00E66894" w:rsidRDefault="00A519BC" w:rsidP="00A519BC">
      <w:pPr>
        <w:pStyle w:val="ListParagraph"/>
        <w:numPr>
          <w:ilvl w:val="4"/>
          <w:numId w:val="37"/>
        </w:numPr>
        <w:rPr>
          <w:del w:id="4132" w:author="Bryan Harter" w:date="2017-05-13T17:31:00Z"/>
          <w:b/>
        </w:rPr>
      </w:pPr>
      <w:del w:id="4133" w:author="Bryan Harter" w:date="2017-05-13T17:31:00Z">
        <w:r w:rsidDel="00E66894">
          <w:delText>Spacecraft_geo_latitude</w:delText>
        </w:r>
      </w:del>
    </w:p>
    <w:p w14:paraId="1B606A47" w14:textId="7A58A550" w:rsidR="00A519BC" w:rsidRPr="00042FD6" w:rsidDel="00E66894" w:rsidRDefault="00A519BC" w:rsidP="00A519BC">
      <w:pPr>
        <w:pStyle w:val="ListParagraph"/>
        <w:numPr>
          <w:ilvl w:val="4"/>
          <w:numId w:val="37"/>
        </w:numPr>
        <w:rPr>
          <w:del w:id="4134" w:author="Bryan Harter" w:date="2017-05-13T17:31:00Z"/>
          <w:b/>
        </w:rPr>
      </w:pPr>
      <w:del w:id="4135" w:author="Bryan Harter" w:date="2017-05-13T17:31:00Z">
        <w:r w:rsidDel="00E66894">
          <w:delText>Spacecraft_mso_longitude</w:delText>
        </w:r>
      </w:del>
    </w:p>
    <w:p w14:paraId="5CD9D8D1" w14:textId="45F54EEF" w:rsidR="00A519BC" w:rsidRPr="00042FD6" w:rsidDel="00E66894" w:rsidRDefault="00A519BC" w:rsidP="00A519BC">
      <w:pPr>
        <w:pStyle w:val="ListParagraph"/>
        <w:numPr>
          <w:ilvl w:val="4"/>
          <w:numId w:val="37"/>
        </w:numPr>
        <w:rPr>
          <w:del w:id="4136" w:author="Bryan Harter" w:date="2017-05-13T17:31:00Z"/>
          <w:b/>
        </w:rPr>
      </w:pPr>
      <w:del w:id="4137" w:author="Bryan Harter" w:date="2017-05-13T17:31:00Z">
        <w:r w:rsidDel="00E66894">
          <w:delText>Spacecraft_mso_latitude</w:delText>
        </w:r>
      </w:del>
    </w:p>
    <w:p w14:paraId="2C5FBE84" w14:textId="7017E1BA" w:rsidR="00A519BC" w:rsidRPr="00042FD6" w:rsidDel="00E66894" w:rsidRDefault="00A519BC" w:rsidP="00A519BC">
      <w:pPr>
        <w:pStyle w:val="ListParagraph"/>
        <w:numPr>
          <w:ilvl w:val="4"/>
          <w:numId w:val="37"/>
        </w:numPr>
        <w:rPr>
          <w:del w:id="4138" w:author="Bryan Harter" w:date="2017-05-13T17:31:00Z"/>
          <w:b/>
        </w:rPr>
      </w:pPr>
      <w:del w:id="4139" w:author="Bryan Harter" w:date="2017-05-13T17:31:00Z">
        <w:r w:rsidDel="00E66894">
          <w:delText>Subsolar_point_geo_longitude</w:delText>
        </w:r>
      </w:del>
    </w:p>
    <w:p w14:paraId="701C99B4" w14:textId="0C986E14" w:rsidR="00A519BC" w:rsidRPr="00042FD6" w:rsidDel="00E66894" w:rsidRDefault="00A519BC" w:rsidP="00A519BC">
      <w:pPr>
        <w:pStyle w:val="ListParagraph"/>
        <w:numPr>
          <w:ilvl w:val="4"/>
          <w:numId w:val="37"/>
        </w:numPr>
        <w:rPr>
          <w:del w:id="4140" w:author="Bryan Harter" w:date="2017-05-13T17:31:00Z"/>
          <w:b/>
        </w:rPr>
      </w:pPr>
      <w:del w:id="4141" w:author="Bryan Harter" w:date="2017-05-13T17:31:00Z">
        <w:r w:rsidDel="00E66894">
          <w:delText>Subsolar_point_geo_latitude</w:delText>
        </w:r>
      </w:del>
    </w:p>
    <w:p w14:paraId="144180BC" w14:textId="4227BE77" w:rsidR="00A519BC" w:rsidRPr="00042FD6" w:rsidDel="00E66894" w:rsidRDefault="00A519BC" w:rsidP="00A519BC">
      <w:pPr>
        <w:pStyle w:val="ListParagraph"/>
        <w:numPr>
          <w:ilvl w:val="4"/>
          <w:numId w:val="37"/>
        </w:numPr>
        <w:rPr>
          <w:del w:id="4142" w:author="Bryan Harter" w:date="2017-05-13T17:31:00Z"/>
          <w:b/>
        </w:rPr>
      </w:pPr>
      <w:del w:id="4143" w:author="Bryan Harter" w:date="2017-05-13T17:31:00Z">
        <w:r w:rsidDel="00E66894">
          <w:delText>Subsolar_point_mso_longitude</w:delText>
        </w:r>
      </w:del>
    </w:p>
    <w:p w14:paraId="2FF466F8" w14:textId="0C4D74DD" w:rsidR="00A519BC" w:rsidRPr="00042FD6" w:rsidDel="00E66894" w:rsidRDefault="00A519BC" w:rsidP="00A519BC">
      <w:pPr>
        <w:pStyle w:val="ListParagraph"/>
        <w:numPr>
          <w:ilvl w:val="4"/>
          <w:numId w:val="37"/>
        </w:numPr>
        <w:rPr>
          <w:del w:id="4144" w:author="Bryan Harter" w:date="2017-05-13T17:31:00Z"/>
          <w:b/>
        </w:rPr>
      </w:pPr>
      <w:del w:id="4145" w:author="Bryan Harter" w:date="2017-05-13T17:31:00Z">
        <w:r w:rsidDel="00E66894">
          <w:delText>Subsolar_point_mso_latitude</w:delText>
        </w:r>
      </w:del>
    </w:p>
    <w:p w14:paraId="4E1EF430" w14:textId="2B34EC6B" w:rsidR="00A519BC" w:rsidRPr="00042FD6" w:rsidDel="00E66894" w:rsidRDefault="00A519BC" w:rsidP="00A519BC">
      <w:pPr>
        <w:pStyle w:val="ListParagraph"/>
        <w:numPr>
          <w:ilvl w:val="4"/>
          <w:numId w:val="37"/>
        </w:numPr>
        <w:rPr>
          <w:del w:id="4146" w:author="Bryan Harter" w:date="2017-05-13T17:31:00Z"/>
          <w:b/>
        </w:rPr>
      </w:pPr>
      <w:del w:id="4147" w:author="Bryan Harter" w:date="2017-05-13T17:31:00Z">
        <w:r w:rsidDel="00E66894">
          <w:delText>Spacecraft_sza</w:delText>
        </w:r>
      </w:del>
    </w:p>
    <w:p w14:paraId="148AA2D7" w14:textId="4F7D2EFD" w:rsidR="00A519BC" w:rsidRPr="00042FD6" w:rsidDel="00E66894" w:rsidRDefault="00A519BC" w:rsidP="00A519BC">
      <w:pPr>
        <w:pStyle w:val="ListParagraph"/>
        <w:numPr>
          <w:ilvl w:val="4"/>
          <w:numId w:val="37"/>
        </w:numPr>
        <w:rPr>
          <w:del w:id="4148" w:author="Bryan Harter" w:date="2017-05-13T17:31:00Z"/>
          <w:b/>
        </w:rPr>
      </w:pPr>
      <w:del w:id="4149" w:author="Bryan Harter" w:date="2017-05-13T17:31:00Z">
        <w:r w:rsidDel="00E66894">
          <w:delText>Spacecraft_local_time</w:delText>
        </w:r>
      </w:del>
    </w:p>
    <w:p w14:paraId="2595DDEF" w14:textId="2D60DA30" w:rsidR="00A519BC" w:rsidRPr="00042FD6" w:rsidDel="00E66894" w:rsidRDefault="00A519BC" w:rsidP="00A519BC">
      <w:pPr>
        <w:pStyle w:val="ListParagraph"/>
        <w:numPr>
          <w:ilvl w:val="4"/>
          <w:numId w:val="37"/>
        </w:numPr>
        <w:rPr>
          <w:del w:id="4150" w:author="Bryan Harter" w:date="2017-05-13T17:31:00Z"/>
          <w:b/>
        </w:rPr>
      </w:pPr>
      <w:del w:id="4151" w:author="Bryan Harter" w:date="2017-05-13T17:31:00Z">
        <w:r w:rsidDel="00E66894">
          <w:delText>Spacecraft_altitude</w:delText>
        </w:r>
      </w:del>
    </w:p>
    <w:p w14:paraId="016FECC6" w14:textId="3215C8F1" w:rsidR="00A519BC" w:rsidRPr="00042FD6" w:rsidDel="00E66894" w:rsidRDefault="00A519BC" w:rsidP="00A519BC">
      <w:pPr>
        <w:pStyle w:val="ListParagraph"/>
        <w:numPr>
          <w:ilvl w:val="4"/>
          <w:numId w:val="37"/>
        </w:numPr>
        <w:rPr>
          <w:del w:id="4152" w:author="Bryan Harter" w:date="2017-05-13T17:31:00Z"/>
          <w:b/>
        </w:rPr>
      </w:pPr>
      <w:del w:id="4153" w:author="Bryan Harter" w:date="2017-05-13T17:31:00Z">
        <w:r w:rsidDel="00E66894">
          <w:delText>Mars_sun_distance</w:delText>
        </w:r>
      </w:del>
    </w:p>
    <w:p w14:paraId="1A1405BE" w14:textId="54FAF884" w:rsidR="00A51EE0" w:rsidRPr="007C3D51" w:rsidDel="00E66894" w:rsidRDefault="00A51EE0" w:rsidP="00A51EE0">
      <w:pPr>
        <w:pStyle w:val="ListParagraph"/>
        <w:numPr>
          <w:ilvl w:val="3"/>
          <w:numId w:val="37"/>
        </w:numPr>
        <w:rPr>
          <w:del w:id="4154" w:author="Bryan Harter" w:date="2017-05-13T17:31:00Z"/>
          <w:b/>
        </w:rPr>
      </w:pPr>
      <w:del w:id="4155" w:author="Bryan Harter" w:date="2017-05-13T17:31:00Z">
        <w:r w:rsidDel="00E66894">
          <w:rPr>
            <w:b/>
          </w:rPr>
          <w:delText>CORONA_LORES</w:delText>
        </w:r>
        <w:r w:rsidRPr="007C3D51" w:rsidDel="00E66894">
          <w:rPr>
            <w:b/>
          </w:rPr>
          <w:delText>_</w:delText>
        </w:r>
        <w:r w:rsidDel="00E66894">
          <w:rPr>
            <w:b/>
          </w:rPr>
          <w:delText>DISK</w:delText>
        </w:r>
      </w:del>
    </w:p>
    <w:p w14:paraId="0D2D0884" w14:textId="58D9A95D" w:rsidR="00A51EE0" w:rsidRPr="007C3D51" w:rsidDel="00E66894" w:rsidRDefault="00A51EE0" w:rsidP="00A51EE0">
      <w:pPr>
        <w:pStyle w:val="ListParagraph"/>
        <w:numPr>
          <w:ilvl w:val="4"/>
          <w:numId w:val="37"/>
        </w:numPr>
        <w:rPr>
          <w:del w:id="4156" w:author="Bryan Harter" w:date="2017-05-13T17:31:00Z"/>
          <w:b/>
        </w:rPr>
      </w:pPr>
      <w:del w:id="4157" w:author="Bryan Harter" w:date="2017-05-13T17:31:00Z">
        <w:r w:rsidDel="00E66894">
          <w:delText>Time_start</w:delText>
        </w:r>
      </w:del>
    </w:p>
    <w:p w14:paraId="13AC762A" w14:textId="68638E41" w:rsidR="00A51EE0" w:rsidRPr="007C3D51" w:rsidDel="00E66894" w:rsidRDefault="00A51EE0" w:rsidP="00A51EE0">
      <w:pPr>
        <w:pStyle w:val="ListParagraph"/>
        <w:numPr>
          <w:ilvl w:val="4"/>
          <w:numId w:val="37"/>
        </w:numPr>
        <w:rPr>
          <w:del w:id="4158" w:author="Bryan Harter" w:date="2017-05-13T17:31:00Z"/>
          <w:b/>
        </w:rPr>
      </w:pPr>
      <w:del w:id="4159" w:author="Bryan Harter" w:date="2017-05-13T17:31:00Z">
        <w:r w:rsidDel="00E66894">
          <w:delText>Time_stop</w:delText>
        </w:r>
      </w:del>
    </w:p>
    <w:p w14:paraId="5A3DE44D" w14:textId="3ABC87C1" w:rsidR="00A51EE0" w:rsidRPr="007C3D51" w:rsidDel="00E66894" w:rsidRDefault="00A51EE0" w:rsidP="00A51EE0">
      <w:pPr>
        <w:pStyle w:val="ListParagraph"/>
        <w:numPr>
          <w:ilvl w:val="4"/>
          <w:numId w:val="37"/>
        </w:numPr>
        <w:rPr>
          <w:del w:id="4160" w:author="Bryan Harter" w:date="2017-05-13T17:31:00Z"/>
          <w:b/>
        </w:rPr>
      </w:pPr>
      <w:del w:id="4161" w:author="Bryan Harter" w:date="2017-05-13T17:31:00Z">
        <w:r w:rsidDel="00E66894">
          <w:delText>Radiance</w:delText>
        </w:r>
      </w:del>
    </w:p>
    <w:p w14:paraId="136C3CE9" w14:textId="31250B25" w:rsidR="00A51EE0" w:rsidRPr="007C3D51" w:rsidDel="00E66894" w:rsidRDefault="00A51EE0" w:rsidP="00A51EE0">
      <w:pPr>
        <w:pStyle w:val="ListParagraph"/>
        <w:numPr>
          <w:ilvl w:val="4"/>
          <w:numId w:val="37"/>
        </w:numPr>
        <w:rPr>
          <w:del w:id="4162" w:author="Bryan Harter" w:date="2017-05-13T17:31:00Z"/>
          <w:b/>
        </w:rPr>
      </w:pPr>
      <w:del w:id="4163" w:author="Bryan Harter" w:date="2017-05-13T17:31:00Z">
        <w:r w:rsidDel="00E66894">
          <w:delText>Radiance_err</w:delText>
        </w:r>
      </w:del>
    </w:p>
    <w:p w14:paraId="3A696F71" w14:textId="4DC5892D" w:rsidR="00A51EE0" w:rsidRPr="00042FD6" w:rsidDel="00E66894" w:rsidRDefault="00A51EE0" w:rsidP="00A51EE0">
      <w:pPr>
        <w:pStyle w:val="ListParagraph"/>
        <w:numPr>
          <w:ilvl w:val="4"/>
          <w:numId w:val="37"/>
        </w:numPr>
        <w:rPr>
          <w:del w:id="4164" w:author="Bryan Harter" w:date="2017-05-13T17:31:00Z"/>
          <w:b/>
        </w:rPr>
      </w:pPr>
      <w:del w:id="4165" w:author="Bryan Harter" w:date="2017-05-13T17:31:00Z">
        <w:r w:rsidDel="00E66894">
          <w:delText>Sza</w:delText>
        </w:r>
      </w:del>
    </w:p>
    <w:p w14:paraId="79E50FC0" w14:textId="7744C901" w:rsidR="00A51EE0" w:rsidRPr="00042FD6" w:rsidDel="00E66894" w:rsidRDefault="00A51EE0" w:rsidP="00A51EE0">
      <w:pPr>
        <w:pStyle w:val="ListParagraph"/>
        <w:numPr>
          <w:ilvl w:val="4"/>
          <w:numId w:val="37"/>
        </w:numPr>
        <w:rPr>
          <w:del w:id="4166" w:author="Bryan Harter" w:date="2017-05-13T17:31:00Z"/>
          <w:b/>
        </w:rPr>
      </w:pPr>
      <w:del w:id="4167" w:author="Bryan Harter" w:date="2017-05-13T17:31:00Z">
        <w:r w:rsidDel="00E66894">
          <w:delText>Local_time</w:delText>
        </w:r>
      </w:del>
    </w:p>
    <w:p w14:paraId="639A2073" w14:textId="4390127B" w:rsidR="00A51EE0" w:rsidRPr="00042FD6" w:rsidDel="00E66894" w:rsidRDefault="00A51EE0" w:rsidP="00A51EE0">
      <w:pPr>
        <w:pStyle w:val="ListParagraph"/>
        <w:numPr>
          <w:ilvl w:val="4"/>
          <w:numId w:val="37"/>
        </w:numPr>
        <w:rPr>
          <w:del w:id="4168" w:author="Bryan Harter" w:date="2017-05-13T17:31:00Z"/>
          <w:b/>
        </w:rPr>
      </w:pPr>
      <w:del w:id="4169" w:author="Bryan Harter" w:date="2017-05-13T17:31:00Z">
        <w:r w:rsidDel="00E66894">
          <w:delText>Lat</w:delText>
        </w:r>
      </w:del>
    </w:p>
    <w:p w14:paraId="2ADBC49B" w14:textId="6F5A2A16" w:rsidR="00A51EE0" w:rsidRPr="00042FD6" w:rsidDel="00E66894" w:rsidRDefault="00A51EE0" w:rsidP="00A51EE0">
      <w:pPr>
        <w:pStyle w:val="ListParagraph"/>
        <w:numPr>
          <w:ilvl w:val="4"/>
          <w:numId w:val="37"/>
        </w:numPr>
        <w:rPr>
          <w:del w:id="4170" w:author="Bryan Harter" w:date="2017-05-13T17:31:00Z"/>
          <w:b/>
        </w:rPr>
      </w:pPr>
      <w:del w:id="4171" w:author="Bryan Harter" w:date="2017-05-13T17:31:00Z">
        <w:r w:rsidDel="00E66894">
          <w:delText>Lon</w:delText>
        </w:r>
      </w:del>
    </w:p>
    <w:p w14:paraId="4C122634" w14:textId="2C6EB005" w:rsidR="00A51EE0" w:rsidRPr="00042FD6" w:rsidDel="00E66894" w:rsidRDefault="00A51EE0" w:rsidP="00A51EE0">
      <w:pPr>
        <w:pStyle w:val="ListParagraph"/>
        <w:numPr>
          <w:ilvl w:val="4"/>
          <w:numId w:val="37"/>
        </w:numPr>
        <w:rPr>
          <w:del w:id="4172" w:author="Bryan Harter" w:date="2017-05-13T17:31:00Z"/>
          <w:b/>
        </w:rPr>
      </w:pPr>
      <w:del w:id="4173" w:author="Bryan Harter" w:date="2017-05-13T17:31:00Z">
        <w:r w:rsidDel="00E66894">
          <w:delText>Lat_mso</w:delText>
        </w:r>
      </w:del>
    </w:p>
    <w:p w14:paraId="6F50860F" w14:textId="5A6BF454" w:rsidR="00A51EE0" w:rsidRPr="00042FD6" w:rsidDel="00E66894" w:rsidRDefault="00A51EE0" w:rsidP="00A51EE0">
      <w:pPr>
        <w:pStyle w:val="ListParagraph"/>
        <w:numPr>
          <w:ilvl w:val="4"/>
          <w:numId w:val="37"/>
        </w:numPr>
        <w:rPr>
          <w:del w:id="4174" w:author="Bryan Harter" w:date="2017-05-13T17:31:00Z"/>
          <w:b/>
        </w:rPr>
      </w:pPr>
      <w:del w:id="4175" w:author="Bryan Harter" w:date="2017-05-13T17:31:00Z">
        <w:r w:rsidDel="00E66894">
          <w:delText>Lon_mso</w:delText>
        </w:r>
      </w:del>
    </w:p>
    <w:p w14:paraId="7F33E03C" w14:textId="7A0C5FA3" w:rsidR="00A51EE0" w:rsidRPr="00042FD6" w:rsidDel="00E66894" w:rsidRDefault="00A51EE0" w:rsidP="00A51EE0">
      <w:pPr>
        <w:pStyle w:val="ListParagraph"/>
        <w:numPr>
          <w:ilvl w:val="4"/>
          <w:numId w:val="37"/>
        </w:numPr>
        <w:rPr>
          <w:del w:id="4176" w:author="Bryan Harter" w:date="2017-05-13T17:31:00Z"/>
          <w:b/>
        </w:rPr>
      </w:pPr>
      <w:del w:id="4177" w:author="Bryan Harter" w:date="2017-05-13T17:31:00Z">
        <w:r w:rsidDel="00E66894">
          <w:delText>Orbit_number</w:delText>
        </w:r>
      </w:del>
    </w:p>
    <w:p w14:paraId="042E687E" w14:textId="5D9780CA" w:rsidR="00A51EE0" w:rsidRPr="00042FD6" w:rsidDel="00E66894" w:rsidRDefault="00A51EE0" w:rsidP="00A51EE0">
      <w:pPr>
        <w:pStyle w:val="ListParagraph"/>
        <w:numPr>
          <w:ilvl w:val="4"/>
          <w:numId w:val="37"/>
        </w:numPr>
        <w:rPr>
          <w:del w:id="4178" w:author="Bryan Harter" w:date="2017-05-13T17:31:00Z"/>
          <w:b/>
        </w:rPr>
      </w:pPr>
      <w:del w:id="4179" w:author="Bryan Harter" w:date="2017-05-13T17:31:00Z">
        <w:r w:rsidDel="00E66894">
          <w:delText>Mars_season_ls</w:delText>
        </w:r>
      </w:del>
    </w:p>
    <w:p w14:paraId="036B65A5" w14:textId="35D5BEFE" w:rsidR="00A51EE0" w:rsidRPr="00042FD6" w:rsidDel="00E66894" w:rsidRDefault="00A51EE0" w:rsidP="00A51EE0">
      <w:pPr>
        <w:pStyle w:val="ListParagraph"/>
        <w:numPr>
          <w:ilvl w:val="4"/>
          <w:numId w:val="37"/>
        </w:numPr>
        <w:rPr>
          <w:del w:id="4180" w:author="Bryan Harter" w:date="2017-05-13T17:31:00Z"/>
          <w:b/>
        </w:rPr>
      </w:pPr>
      <w:del w:id="4181" w:author="Bryan Harter" w:date="2017-05-13T17:31:00Z">
        <w:r w:rsidDel="00E66894">
          <w:delText>Spacecraft_geo</w:delText>
        </w:r>
      </w:del>
    </w:p>
    <w:p w14:paraId="4A272370" w14:textId="5D78D052" w:rsidR="00A51EE0" w:rsidRPr="00042FD6" w:rsidDel="00E66894" w:rsidRDefault="00A51EE0" w:rsidP="00A51EE0">
      <w:pPr>
        <w:pStyle w:val="ListParagraph"/>
        <w:numPr>
          <w:ilvl w:val="4"/>
          <w:numId w:val="37"/>
        </w:numPr>
        <w:rPr>
          <w:del w:id="4182" w:author="Bryan Harter" w:date="2017-05-13T17:31:00Z"/>
          <w:b/>
        </w:rPr>
      </w:pPr>
      <w:del w:id="4183" w:author="Bryan Harter" w:date="2017-05-13T17:31:00Z">
        <w:r w:rsidDel="00E66894">
          <w:delText>Spacecraft_mso</w:delText>
        </w:r>
      </w:del>
    </w:p>
    <w:p w14:paraId="5A8757E0" w14:textId="75F2017E" w:rsidR="00A51EE0" w:rsidRPr="00042FD6" w:rsidDel="00E66894" w:rsidRDefault="00A51EE0" w:rsidP="00A51EE0">
      <w:pPr>
        <w:pStyle w:val="ListParagraph"/>
        <w:numPr>
          <w:ilvl w:val="4"/>
          <w:numId w:val="37"/>
        </w:numPr>
        <w:rPr>
          <w:del w:id="4184" w:author="Bryan Harter" w:date="2017-05-13T17:31:00Z"/>
          <w:b/>
        </w:rPr>
      </w:pPr>
      <w:del w:id="4185" w:author="Bryan Harter" w:date="2017-05-13T17:31:00Z">
        <w:r w:rsidDel="00E66894">
          <w:delText>Sun_geo</w:delText>
        </w:r>
      </w:del>
    </w:p>
    <w:p w14:paraId="15432490" w14:textId="3215BACC" w:rsidR="00A51EE0" w:rsidRPr="00042FD6" w:rsidDel="00E66894" w:rsidRDefault="00A51EE0" w:rsidP="00A51EE0">
      <w:pPr>
        <w:pStyle w:val="ListParagraph"/>
        <w:numPr>
          <w:ilvl w:val="4"/>
          <w:numId w:val="37"/>
        </w:numPr>
        <w:rPr>
          <w:del w:id="4186" w:author="Bryan Harter" w:date="2017-05-13T17:31:00Z"/>
          <w:b/>
        </w:rPr>
      </w:pPr>
      <w:del w:id="4187" w:author="Bryan Harter" w:date="2017-05-13T17:31:00Z">
        <w:r w:rsidDel="00E66894">
          <w:delText>Sun_mso</w:delText>
        </w:r>
      </w:del>
    </w:p>
    <w:p w14:paraId="4BDE6946" w14:textId="0EB30B08" w:rsidR="00A51EE0" w:rsidRPr="00042FD6" w:rsidDel="00E66894" w:rsidRDefault="00A51EE0" w:rsidP="00A51EE0">
      <w:pPr>
        <w:pStyle w:val="ListParagraph"/>
        <w:numPr>
          <w:ilvl w:val="4"/>
          <w:numId w:val="37"/>
        </w:numPr>
        <w:rPr>
          <w:del w:id="4188" w:author="Bryan Harter" w:date="2017-05-13T17:31:00Z"/>
          <w:b/>
        </w:rPr>
      </w:pPr>
      <w:del w:id="4189" w:author="Bryan Harter" w:date="2017-05-13T17:31:00Z">
        <w:r w:rsidDel="00E66894">
          <w:delText>Spacecraft_geo_longitude</w:delText>
        </w:r>
      </w:del>
    </w:p>
    <w:p w14:paraId="2E798EC7" w14:textId="6E354FD0" w:rsidR="00A51EE0" w:rsidRPr="00042FD6" w:rsidDel="00E66894" w:rsidRDefault="00A51EE0" w:rsidP="00A51EE0">
      <w:pPr>
        <w:pStyle w:val="ListParagraph"/>
        <w:numPr>
          <w:ilvl w:val="4"/>
          <w:numId w:val="37"/>
        </w:numPr>
        <w:rPr>
          <w:del w:id="4190" w:author="Bryan Harter" w:date="2017-05-13T17:31:00Z"/>
          <w:b/>
        </w:rPr>
      </w:pPr>
      <w:del w:id="4191" w:author="Bryan Harter" w:date="2017-05-13T17:31:00Z">
        <w:r w:rsidDel="00E66894">
          <w:delText>Spacecraft_geo_latitude</w:delText>
        </w:r>
      </w:del>
    </w:p>
    <w:p w14:paraId="086734CC" w14:textId="5C783A5E" w:rsidR="00A51EE0" w:rsidRPr="00042FD6" w:rsidDel="00E66894" w:rsidRDefault="00A51EE0" w:rsidP="00A51EE0">
      <w:pPr>
        <w:pStyle w:val="ListParagraph"/>
        <w:numPr>
          <w:ilvl w:val="4"/>
          <w:numId w:val="37"/>
        </w:numPr>
        <w:rPr>
          <w:del w:id="4192" w:author="Bryan Harter" w:date="2017-05-13T17:31:00Z"/>
          <w:b/>
        </w:rPr>
      </w:pPr>
      <w:del w:id="4193" w:author="Bryan Harter" w:date="2017-05-13T17:31:00Z">
        <w:r w:rsidDel="00E66894">
          <w:delText>Spacecraft_mso_longitude</w:delText>
        </w:r>
      </w:del>
    </w:p>
    <w:p w14:paraId="7A613B0A" w14:textId="16093FF5" w:rsidR="00A51EE0" w:rsidRPr="00042FD6" w:rsidDel="00E66894" w:rsidRDefault="00A51EE0" w:rsidP="00A51EE0">
      <w:pPr>
        <w:pStyle w:val="ListParagraph"/>
        <w:numPr>
          <w:ilvl w:val="4"/>
          <w:numId w:val="37"/>
        </w:numPr>
        <w:rPr>
          <w:del w:id="4194" w:author="Bryan Harter" w:date="2017-05-13T17:31:00Z"/>
          <w:b/>
        </w:rPr>
      </w:pPr>
      <w:del w:id="4195" w:author="Bryan Harter" w:date="2017-05-13T17:31:00Z">
        <w:r w:rsidDel="00E66894">
          <w:delText>Spacecraft_mso_latitude</w:delText>
        </w:r>
      </w:del>
    </w:p>
    <w:p w14:paraId="7F22F307" w14:textId="2616C54B" w:rsidR="00A51EE0" w:rsidRPr="00042FD6" w:rsidDel="00E66894" w:rsidRDefault="00A51EE0" w:rsidP="00A51EE0">
      <w:pPr>
        <w:pStyle w:val="ListParagraph"/>
        <w:numPr>
          <w:ilvl w:val="4"/>
          <w:numId w:val="37"/>
        </w:numPr>
        <w:rPr>
          <w:del w:id="4196" w:author="Bryan Harter" w:date="2017-05-13T17:31:00Z"/>
          <w:b/>
        </w:rPr>
      </w:pPr>
      <w:del w:id="4197" w:author="Bryan Harter" w:date="2017-05-13T17:31:00Z">
        <w:r w:rsidDel="00E66894">
          <w:delText>Subsolar_point_geo_longitude</w:delText>
        </w:r>
      </w:del>
    </w:p>
    <w:p w14:paraId="7AD2523E" w14:textId="35504AE9" w:rsidR="00A51EE0" w:rsidRPr="00042FD6" w:rsidDel="00E66894" w:rsidRDefault="00A51EE0" w:rsidP="00A51EE0">
      <w:pPr>
        <w:pStyle w:val="ListParagraph"/>
        <w:numPr>
          <w:ilvl w:val="4"/>
          <w:numId w:val="37"/>
        </w:numPr>
        <w:rPr>
          <w:del w:id="4198" w:author="Bryan Harter" w:date="2017-05-13T17:31:00Z"/>
          <w:b/>
        </w:rPr>
      </w:pPr>
      <w:del w:id="4199" w:author="Bryan Harter" w:date="2017-05-13T17:31:00Z">
        <w:r w:rsidDel="00E66894">
          <w:delText>Subsolar_point_geo_latitude</w:delText>
        </w:r>
      </w:del>
    </w:p>
    <w:p w14:paraId="71AA1AB8" w14:textId="6AD079A1" w:rsidR="00A51EE0" w:rsidRPr="00042FD6" w:rsidDel="00E66894" w:rsidRDefault="00A51EE0" w:rsidP="00A51EE0">
      <w:pPr>
        <w:pStyle w:val="ListParagraph"/>
        <w:numPr>
          <w:ilvl w:val="4"/>
          <w:numId w:val="37"/>
        </w:numPr>
        <w:rPr>
          <w:del w:id="4200" w:author="Bryan Harter" w:date="2017-05-13T17:31:00Z"/>
          <w:b/>
        </w:rPr>
      </w:pPr>
      <w:del w:id="4201" w:author="Bryan Harter" w:date="2017-05-13T17:31:00Z">
        <w:r w:rsidDel="00E66894">
          <w:delText>Subsolar_point_mso_longitude</w:delText>
        </w:r>
      </w:del>
    </w:p>
    <w:p w14:paraId="25CFEAF9" w14:textId="08CF7465" w:rsidR="00A51EE0" w:rsidRPr="00042FD6" w:rsidDel="00E66894" w:rsidRDefault="00A51EE0" w:rsidP="00A51EE0">
      <w:pPr>
        <w:pStyle w:val="ListParagraph"/>
        <w:numPr>
          <w:ilvl w:val="4"/>
          <w:numId w:val="37"/>
        </w:numPr>
        <w:rPr>
          <w:del w:id="4202" w:author="Bryan Harter" w:date="2017-05-13T17:31:00Z"/>
          <w:b/>
        </w:rPr>
      </w:pPr>
      <w:del w:id="4203" w:author="Bryan Harter" w:date="2017-05-13T17:31:00Z">
        <w:r w:rsidDel="00E66894">
          <w:delText>Subsolar_point_mso_latitude</w:delText>
        </w:r>
      </w:del>
    </w:p>
    <w:p w14:paraId="34761C1D" w14:textId="3737A140" w:rsidR="00A51EE0" w:rsidRPr="00042FD6" w:rsidDel="00E66894" w:rsidRDefault="00A51EE0" w:rsidP="00A51EE0">
      <w:pPr>
        <w:pStyle w:val="ListParagraph"/>
        <w:numPr>
          <w:ilvl w:val="4"/>
          <w:numId w:val="37"/>
        </w:numPr>
        <w:rPr>
          <w:del w:id="4204" w:author="Bryan Harter" w:date="2017-05-13T17:31:00Z"/>
          <w:b/>
        </w:rPr>
      </w:pPr>
      <w:del w:id="4205" w:author="Bryan Harter" w:date="2017-05-13T17:31:00Z">
        <w:r w:rsidDel="00E66894">
          <w:delText>Spacecraft_sza</w:delText>
        </w:r>
      </w:del>
    </w:p>
    <w:p w14:paraId="32214D37" w14:textId="4EB945DE" w:rsidR="00A51EE0" w:rsidRPr="00042FD6" w:rsidDel="00E66894" w:rsidRDefault="00A51EE0" w:rsidP="00A51EE0">
      <w:pPr>
        <w:pStyle w:val="ListParagraph"/>
        <w:numPr>
          <w:ilvl w:val="4"/>
          <w:numId w:val="37"/>
        </w:numPr>
        <w:rPr>
          <w:del w:id="4206" w:author="Bryan Harter" w:date="2017-05-13T17:31:00Z"/>
          <w:b/>
        </w:rPr>
      </w:pPr>
      <w:del w:id="4207" w:author="Bryan Harter" w:date="2017-05-13T17:31:00Z">
        <w:r w:rsidDel="00E66894">
          <w:delText>Spacecraft_local_time</w:delText>
        </w:r>
      </w:del>
    </w:p>
    <w:p w14:paraId="429C182A" w14:textId="6812852E" w:rsidR="00A51EE0" w:rsidRPr="00042FD6" w:rsidDel="00E66894" w:rsidRDefault="00A51EE0" w:rsidP="00A51EE0">
      <w:pPr>
        <w:pStyle w:val="ListParagraph"/>
        <w:numPr>
          <w:ilvl w:val="4"/>
          <w:numId w:val="37"/>
        </w:numPr>
        <w:rPr>
          <w:del w:id="4208" w:author="Bryan Harter" w:date="2017-05-13T17:31:00Z"/>
          <w:b/>
        </w:rPr>
      </w:pPr>
      <w:del w:id="4209" w:author="Bryan Harter" w:date="2017-05-13T17:31:00Z">
        <w:r w:rsidDel="00E66894">
          <w:delText>Spacecraft_altitude</w:delText>
        </w:r>
      </w:del>
    </w:p>
    <w:p w14:paraId="7957CD49" w14:textId="00F1FB39" w:rsidR="00A51EE0" w:rsidRPr="00A51EE0" w:rsidDel="00E66894" w:rsidRDefault="00A51EE0" w:rsidP="00A51EE0">
      <w:pPr>
        <w:pStyle w:val="ListParagraph"/>
        <w:numPr>
          <w:ilvl w:val="4"/>
          <w:numId w:val="37"/>
        </w:numPr>
        <w:rPr>
          <w:del w:id="4210" w:author="Bryan Harter" w:date="2017-05-13T17:31:00Z"/>
          <w:b/>
        </w:rPr>
      </w:pPr>
      <w:del w:id="4211" w:author="Bryan Harter" w:date="2017-05-13T17:31:00Z">
        <w:r w:rsidDel="00E66894">
          <w:delText>Mars_sun_distance</w:delText>
        </w:r>
      </w:del>
    </w:p>
    <w:p w14:paraId="36016791" w14:textId="3FA61445" w:rsidR="00A51EE0" w:rsidRPr="007C3D51" w:rsidDel="00E66894" w:rsidRDefault="00A51EE0" w:rsidP="00A51EE0">
      <w:pPr>
        <w:pStyle w:val="ListParagraph"/>
        <w:numPr>
          <w:ilvl w:val="3"/>
          <w:numId w:val="37"/>
        </w:numPr>
        <w:rPr>
          <w:del w:id="4212" w:author="Bryan Harter" w:date="2017-05-13T17:31:00Z"/>
          <w:b/>
        </w:rPr>
      </w:pPr>
      <w:del w:id="4213" w:author="Bryan Harter" w:date="2017-05-13T17:31:00Z">
        <w:r w:rsidDel="00E66894">
          <w:rPr>
            <w:b/>
          </w:rPr>
          <w:delText>CORONA_E_HIGH</w:delText>
        </w:r>
      </w:del>
    </w:p>
    <w:p w14:paraId="6EEEEFA1" w14:textId="63D1F1E0" w:rsidR="00A51EE0" w:rsidRPr="007C3D51" w:rsidDel="00E66894" w:rsidRDefault="00A51EE0" w:rsidP="00A51EE0">
      <w:pPr>
        <w:pStyle w:val="ListParagraph"/>
        <w:numPr>
          <w:ilvl w:val="4"/>
          <w:numId w:val="37"/>
        </w:numPr>
        <w:rPr>
          <w:del w:id="4214" w:author="Bryan Harter" w:date="2017-05-13T17:31:00Z"/>
          <w:b/>
        </w:rPr>
      </w:pPr>
      <w:del w:id="4215" w:author="Bryan Harter" w:date="2017-05-13T17:31:00Z">
        <w:r w:rsidDel="00E66894">
          <w:lastRenderedPageBreak/>
          <w:delText>Time_start</w:delText>
        </w:r>
      </w:del>
    </w:p>
    <w:p w14:paraId="5F6BD80A" w14:textId="118ACE9F" w:rsidR="00A51EE0" w:rsidRPr="007C3D51" w:rsidDel="00E66894" w:rsidRDefault="00A51EE0" w:rsidP="00A51EE0">
      <w:pPr>
        <w:pStyle w:val="ListParagraph"/>
        <w:numPr>
          <w:ilvl w:val="4"/>
          <w:numId w:val="37"/>
        </w:numPr>
        <w:rPr>
          <w:del w:id="4216" w:author="Bryan Harter" w:date="2017-05-13T17:31:00Z"/>
          <w:b/>
        </w:rPr>
      </w:pPr>
      <w:del w:id="4217" w:author="Bryan Harter" w:date="2017-05-13T17:31:00Z">
        <w:r w:rsidDel="00E66894">
          <w:delText>Time_stop</w:delText>
        </w:r>
      </w:del>
    </w:p>
    <w:p w14:paraId="474BEED8" w14:textId="59003618" w:rsidR="00A51EE0" w:rsidRPr="007C3D51" w:rsidDel="00E66894" w:rsidRDefault="00A51EE0" w:rsidP="00A51EE0">
      <w:pPr>
        <w:pStyle w:val="ListParagraph"/>
        <w:numPr>
          <w:ilvl w:val="4"/>
          <w:numId w:val="37"/>
        </w:numPr>
        <w:rPr>
          <w:del w:id="4218" w:author="Bryan Harter" w:date="2017-05-13T17:31:00Z"/>
          <w:b/>
        </w:rPr>
      </w:pPr>
      <w:del w:id="4219" w:author="Bryan Harter" w:date="2017-05-13T17:31:00Z">
        <w:r w:rsidDel="00E66894">
          <w:delText>Half_int_distance</w:delText>
        </w:r>
      </w:del>
    </w:p>
    <w:p w14:paraId="4716ADEF" w14:textId="34ED65AA" w:rsidR="00A51EE0" w:rsidRPr="007C3D51" w:rsidDel="00E66894" w:rsidRDefault="00A51EE0" w:rsidP="00A51EE0">
      <w:pPr>
        <w:pStyle w:val="ListParagraph"/>
        <w:numPr>
          <w:ilvl w:val="4"/>
          <w:numId w:val="37"/>
        </w:numPr>
        <w:rPr>
          <w:del w:id="4220" w:author="Bryan Harter" w:date="2017-05-13T17:31:00Z"/>
          <w:b/>
        </w:rPr>
      </w:pPr>
      <w:del w:id="4221" w:author="Bryan Harter" w:date="2017-05-13T17:31:00Z">
        <w:r w:rsidDel="00E66894">
          <w:delText>Half_int_distance_err</w:delText>
        </w:r>
      </w:del>
    </w:p>
    <w:p w14:paraId="4C1B7F04" w14:textId="05BA8DC0" w:rsidR="00A51EE0" w:rsidRPr="007C3D51" w:rsidDel="00E66894" w:rsidRDefault="00A51EE0" w:rsidP="00A51EE0">
      <w:pPr>
        <w:pStyle w:val="ListParagraph"/>
        <w:numPr>
          <w:ilvl w:val="4"/>
          <w:numId w:val="37"/>
        </w:numPr>
        <w:rPr>
          <w:del w:id="4222" w:author="Bryan Harter" w:date="2017-05-13T17:31:00Z"/>
          <w:b/>
        </w:rPr>
      </w:pPr>
      <w:del w:id="4223" w:author="Bryan Harter" w:date="2017-05-13T17:31:00Z">
        <w:r w:rsidDel="00E66894">
          <w:delText>Radiance</w:delText>
        </w:r>
      </w:del>
    </w:p>
    <w:p w14:paraId="55E4AA72" w14:textId="0F5A797A" w:rsidR="00A51EE0" w:rsidRPr="007C3D51" w:rsidDel="00E66894" w:rsidRDefault="00A51EE0" w:rsidP="00A51EE0">
      <w:pPr>
        <w:pStyle w:val="ListParagraph"/>
        <w:numPr>
          <w:ilvl w:val="4"/>
          <w:numId w:val="37"/>
        </w:numPr>
        <w:rPr>
          <w:del w:id="4224" w:author="Bryan Harter" w:date="2017-05-13T17:31:00Z"/>
          <w:b/>
        </w:rPr>
      </w:pPr>
      <w:del w:id="4225" w:author="Bryan Harter" w:date="2017-05-13T17:31:00Z">
        <w:r w:rsidDel="00E66894">
          <w:delText>Radiance_err</w:delText>
        </w:r>
      </w:del>
    </w:p>
    <w:p w14:paraId="406BCA21" w14:textId="2EF2B4F2" w:rsidR="00A51EE0" w:rsidRPr="00042FD6" w:rsidDel="00E66894" w:rsidRDefault="00A51EE0" w:rsidP="00A51EE0">
      <w:pPr>
        <w:pStyle w:val="ListParagraph"/>
        <w:numPr>
          <w:ilvl w:val="4"/>
          <w:numId w:val="37"/>
        </w:numPr>
        <w:rPr>
          <w:del w:id="4226" w:author="Bryan Harter" w:date="2017-05-13T17:31:00Z"/>
          <w:b/>
        </w:rPr>
      </w:pPr>
      <w:del w:id="4227" w:author="Bryan Harter" w:date="2017-05-13T17:31:00Z">
        <w:r w:rsidDel="00E66894">
          <w:delText>Sza</w:delText>
        </w:r>
      </w:del>
    </w:p>
    <w:p w14:paraId="0236315A" w14:textId="1D807DC3" w:rsidR="00A51EE0" w:rsidRPr="00042FD6" w:rsidDel="00E66894" w:rsidRDefault="00A51EE0" w:rsidP="00A51EE0">
      <w:pPr>
        <w:pStyle w:val="ListParagraph"/>
        <w:numPr>
          <w:ilvl w:val="4"/>
          <w:numId w:val="37"/>
        </w:numPr>
        <w:rPr>
          <w:del w:id="4228" w:author="Bryan Harter" w:date="2017-05-13T17:31:00Z"/>
          <w:b/>
        </w:rPr>
      </w:pPr>
      <w:del w:id="4229" w:author="Bryan Harter" w:date="2017-05-13T17:31:00Z">
        <w:r w:rsidDel="00E66894">
          <w:delText>Local_time</w:delText>
        </w:r>
      </w:del>
    </w:p>
    <w:p w14:paraId="7410099B" w14:textId="7E2A57B4" w:rsidR="00A51EE0" w:rsidRPr="00042FD6" w:rsidDel="00E66894" w:rsidRDefault="00A51EE0" w:rsidP="00A51EE0">
      <w:pPr>
        <w:pStyle w:val="ListParagraph"/>
        <w:numPr>
          <w:ilvl w:val="4"/>
          <w:numId w:val="37"/>
        </w:numPr>
        <w:rPr>
          <w:del w:id="4230" w:author="Bryan Harter" w:date="2017-05-13T17:31:00Z"/>
          <w:b/>
        </w:rPr>
      </w:pPr>
      <w:del w:id="4231" w:author="Bryan Harter" w:date="2017-05-13T17:31:00Z">
        <w:r w:rsidDel="00E66894">
          <w:delText>Lat</w:delText>
        </w:r>
      </w:del>
    </w:p>
    <w:p w14:paraId="264D7D31" w14:textId="209FCDD6" w:rsidR="00A51EE0" w:rsidRPr="00042FD6" w:rsidDel="00E66894" w:rsidRDefault="00A51EE0" w:rsidP="00A51EE0">
      <w:pPr>
        <w:pStyle w:val="ListParagraph"/>
        <w:numPr>
          <w:ilvl w:val="4"/>
          <w:numId w:val="37"/>
        </w:numPr>
        <w:rPr>
          <w:del w:id="4232" w:author="Bryan Harter" w:date="2017-05-13T17:31:00Z"/>
          <w:b/>
        </w:rPr>
      </w:pPr>
      <w:del w:id="4233" w:author="Bryan Harter" w:date="2017-05-13T17:31:00Z">
        <w:r w:rsidDel="00E66894">
          <w:delText>Lon</w:delText>
        </w:r>
      </w:del>
    </w:p>
    <w:p w14:paraId="05C8915A" w14:textId="2AC0D802" w:rsidR="00A51EE0" w:rsidRPr="00042FD6" w:rsidDel="00E66894" w:rsidRDefault="00A51EE0" w:rsidP="00A51EE0">
      <w:pPr>
        <w:pStyle w:val="ListParagraph"/>
        <w:numPr>
          <w:ilvl w:val="4"/>
          <w:numId w:val="37"/>
        </w:numPr>
        <w:rPr>
          <w:del w:id="4234" w:author="Bryan Harter" w:date="2017-05-13T17:31:00Z"/>
          <w:b/>
        </w:rPr>
      </w:pPr>
      <w:del w:id="4235" w:author="Bryan Harter" w:date="2017-05-13T17:31:00Z">
        <w:r w:rsidDel="00E66894">
          <w:delText>Lat_mso</w:delText>
        </w:r>
      </w:del>
    </w:p>
    <w:p w14:paraId="7A7CE748" w14:textId="7977E8FA" w:rsidR="00A51EE0" w:rsidRPr="00042FD6" w:rsidDel="00E66894" w:rsidRDefault="00A51EE0" w:rsidP="00A51EE0">
      <w:pPr>
        <w:pStyle w:val="ListParagraph"/>
        <w:numPr>
          <w:ilvl w:val="4"/>
          <w:numId w:val="37"/>
        </w:numPr>
        <w:rPr>
          <w:del w:id="4236" w:author="Bryan Harter" w:date="2017-05-13T17:31:00Z"/>
          <w:b/>
        </w:rPr>
      </w:pPr>
      <w:del w:id="4237" w:author="Bryan Harter" w:date="2017-05-13T17:31:00Z">
        <w:r w:rsidDel="00E66894">
          <w:delText>Lon_mso</w:delText>
        </w:r>
      </w:del>
    </w:p>
    <w:p w14:paraId="24C1C133" w14:textId="7640C918" w:rsidR="00A51EE0" w:rsidRPr="00042FD6" w:rsidDel="00E66894" w:rsidRDefault="00A51EE0" w:rsidP="00A51EE0">
      <w:pPr>
        <w:pStyle w:val="ListParagraph"/>
        <w:numPr>
          <w:ilvl w:val="4"/>
          <w:numId w:val="37"/>
        </w:numPr>
        <w:rPr>
          <w:del w:id="4238" w:author="Bryan Harter" w:date="2017-05-13T17:31:00Z"/>
          <w:b/>
        </w:rPr>
      </w:pPr>
      <w:del w:id="4239" w:author="Bryan Harter" w:date="2017-05-13T17:31:00Z">
        <w:r w:rsidDel="00E66894">
          <w:delText>Orbit_number</w:delText>
        </w:r>
      </w:del>
    </w:p>
    <w:p w14:paraId="381D87BC" w14:textId="0B63548D" w:rsidR="00A51EE0" w:rsidRPr="00042FD6" w:rsidDel="00E66894" w:rsidRDefault="00A51EE0" w:rsidP="00A51EE0">
      <w:pPr>
        <w:pStyle w:val="ListParagraph"/>
        <w:numPr>
          <w:ilvl w:val="4"/>
          <w:numId w:val="37"/>
        </w:numPr>
        <w:rPr>
          <w:del w:id="4240" w:author="Bryan Harter" w:date="2017-05-13T17:31:00Z"/>
          <w:b/>
        </w:rPr>
      </w:pPr>
      <w:del w:id="4241" w:author="Bryan Harter" w:date="2017-05-13T17:31:00Z">
        <w:r w:rsidDel="00E66894">
          <w:delText>Mars_season_ls</w:delText>
        </w:r>
      </w:del>
    </w:p>
    <w:p w14:paraId="5FED18B4" w14:textId="6E0A3B46" w:rsidR="00A51EE0" w:rsidRPr="00042FD6" w:rsidDel="00E66894" w:rsidRDefault="00A51EE0" w:rsidP="00A51EE0">
      <w:pPr>
        <w:pStyle w:val="ListParagraph"/>
        <w:numPr>
          <w:ilvl w:val="4"/>
          <w:numId w:val="37"/>
        </w:numPr>
        <w:rPr>
          <w:del w:id="4242" w:author="Bryan Harter" w:date="2017-05-13T17:31:00Z"/>
          <w:b/>
        </w:rPr>
      </w:pPr>
      <w:del w:id="4243" w:author="Bryan Harter" w:date="2017-05-13T17:31:00Z">
        <w:r w:rsidDel="00E66894">
          <w:delText>Spacecraft_geo</w:delText>
        </w:r>
      </w:del>
    </w:p>
    <w:p w14:paraId="25D99054" w14:textId="66B92145" w:rsidR="00A51EE0" w:rsidRPr="00042FD6" w:rsidDel="00E66894" w:rsidRDefault="00A51EE0" w:rsidP="00A51EE0">
      <w:pPr>
        <w:pStyle w:val="ListParagraph"/>
        <w:numPr>
          <w:ilvl w:val="4"/>
          <w:numId w:val="37"/>
        </w:numPr>
        <w:rPr>
          <w:del w:id="4244" w:author="Bryan Harter" w:date="2017-05-13T17:31:00Z"/>
          <w:b/>
        </w:rPr>
      </w:pPr>
      <w:del w:id="4245" w:author="Bryan Harter" w:date="2017-05-13T17:31:00Z">
        <w:r w:rsidDel="00E66894">
          <w:delText>Spacecraft_mso</w:delText>
        </w:r>
      </w:del>
    </w:p>
    <w:p w14:paraId="26829F50" w14:textId="5B7620C8" w:rsidR="00A51EE0" w:rsidRPr="00042FD6" w:rsidDel="00E66894" w:rsidRDefault="00A51EE0" w:rsidP="00A51EE0">
      <w:pPr>
        <w:pStyle w:val="ListParagraph"/>
        <w:numPr>
          <w:ilvl w:val="4"/>
          <w:numId w:val="37"/>
        </w:numPr>
        <w:rPr>
          <w:del w:id="4246" w:author="Bryan Harter" w:date="2017-05-13T17:31:00Z"/>
          <w:b/>
        </w:rPr>
      </w:pPr>
      <w:del w:id="4247" w:author="Bryan Harter" w:date="2017-05-13T17:31:00Z">
        <w:r w:rsidDel="00E66894">
          <w:delText>Sun_geo</w:delText>
        </w:r>
      </w:del>
    </w:p>
    <w:p w14:paraId="7C268DC3" w14:textId="3DE53985" w:rsidR="00A51EE0" w:rsidRPr="00042FD6" w:rsidDel="00E66894" w:rsidRDefault="00A51EE0" w:rsidP="00A51EE0">
      <w:pPr>
        <w:pStyle w:val="ListParagraph"/>
        <w:numPr>
          <w:ilvl w:val="4"/>
          <w:numId w:val="37"/>
        </w:numPr>
        <w:rPr>
          <w:del w:id="4248" w:author="Bryan Harter" w:date="2017-05-13T17:31:00Z"/>
          <w:b/>
        </w:rPr>
      </w:pPr>
      <w:del w:id="4249" w:author="Bryan Harter" w:date="2017-05-13T17:31:00Z">
        <w:r w:rsidDel="00E66894">
          <w:delText>Sun_mso</w:delText>
        </w:r>
      </w:del>
    </w:p>
    <w:p w14:paraId="6E19598A" w14:textId="2DEE2263" w:rsidR="00A51EE0" w:rsidRPr="00042FD6" w:rsidDel="00E66894" w:rsidRDefault="00A51EE0" w:rsidP="00A51EE0">
      <w:pPr>
        <w:pStyle w:val="ListParagraph"/>
        <w:numPr>
          <w:ilvl w:val="4"/>
          <w:numId w:val="37"/>
        </w:numPr>
        <w:rPr>
          <w:del w:id="4250" w:author="Bryan Harter" w:date="2017-05-13T17:31:00Z"/>
          <w:b/>
        </w:rPr>
      </w:pPr>
      <w:del w:id="4251" w:author="Bryan Harter" w:date="2017-05-13T17:31:00Z">
        <w:r w:rsidDel="00E66894">
          <w:delText>Spacecraft_geo_longitude</w:delText>
        </w:r>
      </w:del>
    </w:p>
    <w:p w14:paraId="5D8CEBF5" w14:textId="4B10AEFC" w:rsidR="00A51EE0" w:rsidRPr="00042FD6" w:rsidDel="00E66894" w:rsidRDefault="00A51EE0" w:rsidP="00A51EE0">
      <w:pPr>
        <w:pStyle w:val="ListParagraph"/>
        <w:numPr>
          <w:ilvl w:val="4"/>
          <w:numId w:val="37"/>
        </w:numPr>
        <w:rPr>
          <w:del w:id="4252" w:author="Bryan Harter" w:date="2017-05-13T17:31:00Z"/>
          <w:b/>
        </w:rPr>
      </w:pPr>
      <w:del w:id="4253" w:author="Bryan Harter" w:date="2017-05-13T17:31:00Z">
        <w:r w:rsidDel="00E66894">
          <w:delText>Spacecraft_geo_latitude</w:delText>
        </w:r>
      </w:del>
    </w:p>
    <w:p w14:paraId="0244F458" w14:textId="1338A4AF" w:rsidR="00A51EE0" w:rsidRPr="00042FD6" w:rsidDel="00E66894" w:rsidRDefault="00A51EE0" w:rsidP="00A51EE0">
      <w:pPr>
        <w:pStyle w:val="ListParagraph"/>
        <w:numPr>
          <w:ilvl w:val="4"/>
          <w:numId w:val="37"/>
        </w:numPr>
        <w:rPr>
          <w:del w:id="4254" w:author="Bryan Harter" w:date="2017-05-13T17:31:00Z"/>
          <w:b/>
        </w:rPr>
      </w:pPr>
      <w:del w:id="4255" w:author="Bryan Harter" w:date="2017-05-13T17:31:00Z">
        <w:r w:rsidDel="00E66894">
          <w:delText>Spacecraft_mso_longitude</w:delText>
        </w:r>
      </w:del>
    </w:p>
    <w:p w14:paraId="2A5E7B62" w14:textId="024CD427" w:rsidR="00A51EE0" w:rsidRPr="00042FD6" w:rsidDel="00E66894" w:rsidRDefault="00A51EE0" w:rsidP="00A51EE0">
      <w:pPr>
        <w:pStyle w:val="ListParagraph"/>
        <w:numPr>
          <w:ilvl w:val="4"/>
          <w:numId w:val="37"/>
        </w:numPr>
        <w:rPr>
          <w:del w:id="4256" w:author="Bryan Harter" w:date="2017-05-13T17:31:00Z"/>
          <w:b/>
        </w:rPr>
      </w:pPr>
      <w:del w:id="4257" w:author="Bryan Harter" w:date="2017-05-13T17:31:00Z">
        <w:r w:rsidDel="00E66894">
          <w:delText>Spacecraft_mso_latitude</w:delText>
        </w:r>
      </w:del>
    </w:p>
    <w:p w14:paraId="05B026EA" w14:textId="61DC5B53" w:rsidR="00A51EE0" w:rsidRPr="00042FD6" w:rsidDel="00E66894" w:rsidRDefault="00A51EE0" w:rsidP="00A51EE0">
      <w:pPr>
        <w:pStyle w:val="ListParagraph"/>
        <w:numPr>
          <w:ilvl w:val="4"/>
          <w:numId w:val="37"/>
        </w:numPr>
        <w:rPr>
          <w:del w:id="4258" w:author="Bryan Harter" w:date="2017-05-13T17:31:00Z"/>
          <w:b/>
        </w:rPr>
      </w:pPr>
      <w:del w:id="4259" w:author="Bryan Harter" w:date="2017-05-13T17:31:00Z">
        <w:r w:rsidDel="00E66894">
          <w:delText>Subsolar_point_geo_longitude</w:delText>
        </w:r>
      </w:del>
    </w:p>
    <w:p w14:paraId="51D18DFD" w14:textId="20EBDD1C" w:rsidR="00A51EE0" w:rsidRPr="00042FD6" w:rsidDel="00E66894" w:rsidRDefault="00A51EE0" w:rsidP="00A51EE0">
      <w:pPr>
        <w:pStyle w:val="ListParagraph"/>
        <w:numPr>
          <w:ilvl w:val="4"/>
          <w:numId w:val="37"/>
        </w:numPr>
        <w:rPr>
          <w:del w:id="4260" w:author="Bryan Harter" w:date="2017-05-13T17:31:00Z"/>
          <w:b/>
        </w:rPr>
      </w:pPr>
      <w:del w:id="4261" w:author="Bryan Harter" w:date="2017-05-13T17:31:00Z">
        <w:r w:rsidDel="00E66894">
          <w:delText>Subsolar_point_geo_latitude</w:delText>
        </w:r>
      </w:del>
    </w:p>
    <w:p w14:paraId="6F40F87A" w14:textId="50D145C7" w:rsidR="00A51EE0" w:rsidRPr="00042FD6" w:rsidDel="00E66894" w:rsidRDefault="00A51EE0" w:rsidP="00A51EE0">
      <w:pPr>
        <w:pStyle w:val="ListParagraph"/>
        <w:numPr>
          <w:ilvl w:val="4"/>
          <w:numId w:val="37"/>
        </w:numPr>
        <w:rPr>
          <w:del w:id="4262" w:author="Bryan Harter" w:date="2017-05-13T17:31:00Z"/>
          <w:b/>
        </w:rPr>
      </w:pPr>
      <w:del w:id="4263" w:author="Bryan Harter" w:date="2017-05-13T17:31:00Z">
        <w:r w:rsidDel="00E66894">
          <w:delText>Subsolar_point_mso_longitude</w:delText>
        </w:r>
      </w:del>
    </w:p>
    <w:p w14:paraId="2A894ACC" w14:textId="3F49284A" w:rsidR="00A51EE0" w:rsidRPr="00042FD6" w:rsidDel="00E66894" w:rsidRDefault="00A51EE0" w:rsidP="00A51EE0">
      <w:pPr>
        <w:pStyle w:val="ListParagraph"/>
        <w:numPr>
          <w:ilvl w:val="4"/>
          <w:numId w:val="37"/>
        </w:numPr>
        <w:rPr>
          <w:del w:id="4264" w:author="Bryan Harter" w:date="2017-05-13T17:31:00Z"/>
          <w:b/>
        </w:rPr>
      </w:pPr>
      <w:del w:id="4265" w:author="Bryan Harter" w:date="2017-05-13T17:31:00Z">
        <w:r w:rsidDel="00E66894">
          <w:delText>Subsolar_point_mso_latitude</w:delText>
        </w:r>
      </w:del>
    </w:p>
    <w:p w14:paraId="70072BEE" w14:textId="0BDD7E19" w:rsidR="00A51EE0" w:rsidRPr="00042FD6" w:rsidDel="00E66894" w:rsidRDefault="00A51EE0" w:rsidP="00A51EE0">
      <w:pPr>
        <w:pStyle w:val="ListParagraph"/>
        <w:numPr>
          <w:ilvl w:val="4"/>
          <w:numId w:val="37"/>
        </w:numPr>
        <w:rPr>
          <w:del w:id="4266" w:author="Bryan Harter" w:date="2017-05-13T17:31:00Z"/>
          <w:b/>
        </w:rPr>
      </w:pPr>
      <w:del w:id="4267" w:author="Bryan Harter" w:date="2017-05-13T17:31:00Z">
        <w:r w:rsidDel="00E66894">
          <w:delText>Spacecraft_sza</w:delText>
        </w:r>
      </w:del>
    </w:p>
    <w:p w14:paraId="5E2D2FA9" w14:textId="3A0C9696" w:rsidR="00A51EE0" w:rsidRPr="00042FD6" w:rsidDel="00E66894" w:rsidRDefault="00A51EE0" w:rsidP="00A51EE0">
      <w:pPr>
        <w:pStyle w:val="ListParagraph"/>
        <w:numPr>
          <w:ilvl w:val="4"/>
          <w:numId w:val="37"/>
        </w:numPr>
        <w:rPr>
          <w:del w:id="4268" w:author="Bryan Harter" w:date="2017-05-13T17:31:00Z"/>
          <w:b/>
        </w:rPr>
      </w:pPr>
      <w:del w:id="4269" w:author="Bryan Harter" w:date="2017-05-13T17:31:00Z">
        <w:r w:rsidDel="00E66894">
          <w:delText>Spacecraft_local_time</w:delText>
        </w:r>
      </w:del>
    </w:p>
    <w:p w14:paraId="068A5D4F" w14:textId="7EC49003" w:rsidR="00A51EE0" w:rsidRPr="00042FD6" w:rsidDel="00E66894" w:rsidRDefault="00A51EE0" w:rsidP="00A51EE0">
      <w:pPr>
        <w:pStyle w:val="ListParagraph"/>
        <w:numPr>
          <w:ilvl w:val="4"/>
          <w:numId w:val="37"/>
        </w:numPr>
        <w:rPr>
          <w:del w:id="4270" w:author="Bryan Harter" w:date="2017-05-13T17:31:00Z"/>
          <w:b/>
        </w:rPr>
      </w:pPr>
      <w:del w:id="4271" w:author="Bryan Harter" w:date="2017-05-13T17:31:00Z">
        <w:r w:rsidDel="00E66894">
          <w:delText>Spacecraft_altitude</w:delText>
        </w:r>
      </w:del>
    </w:p>
    <w:p w14:paraId="052A5D4B" w14:textId="041C6CB9" w:rsidR="00A51EE0" w:rsidRPr="007C3D51" w:rsidDel="00E66894" w:rsidRDefault="00A51EE0" w:rsidP="00A51EE0">
      <w:pPr>
        <w:pStyle w:val="ListParagraph"/>
        <w:numPr>
          <w:ilvl w:val="4"/>
          <w:numId w:val="37"/>
        </w:numPr>
        <w:rPr>
          <w:del w:id="4272" w:author="Bryan Harter" w:date="2017-05-13T17:31:00Z"/>
          <w:b/>
        </w:rPr>
      </w:pPr>
      <w:del w:id="4273" w:author="Bryan Harter" w:date="2017-05-13T17:31:00Z">
        <w:r w:rsidDel="00E66894">
          <w:delText>Mars_sun_distance</w:delText>
        </w:r>
      </w:del>
    </w:p>
    <w:p w14:paraId="45400544" w14:textId="51839F51" w:rsidR="00A51EE0" w:rsidDel="00E66894" w:rsidRDefault="00A51EE0" w:rsidP="00A51EE0">
      <w:pPr>
        <w:pStyle w:val="ListParagraph"/>
        <w:numPr>
          <w:ilvl w:val="3"/>
          <w:numId w:val="37"/>
        </w:numPr>
        <w:rPr>
          <w:del w:id="4274" w:author="Bryan Harter" w:date="2017-05-13T17:31:00Z"/>
          <w:b/>
        </w:rPr>
      </w:pPr>
      <w:del w:id="4275" w:author="Bryan Harter" w:date="2017-05-13T17:31:00Z">
        <w:r w:rsidDel="00E66894">
          <w:rPr>
            <w:b/>
          </w:rPr>
          <w:delText>CORONA_E_LIMB</w:delText>
        </w:r>
      </w:del>
    </w:p>
    <w:p w14:paraId="4416DFF7" w14:textId="76EC7CF1" w:rsidR="00A51EE0" w:rsidRPr="00042FD6" w:rsidDel="00E66894" w:rsidRDefault="00A51EE0" w:rsidP="00A51EE0">
      <w:pPr>
        <w:pStyle w:val="ListParagraph"/>
        <w:numPr>
          <w:ilvl w:val="4"/>
          <w:numId w:val="37"/>
        </w:numPr>
        <w:rPr>
          <w:del w:id="4276" w:author="Bryan Harter" w:date="2017-05-13T17:31:00Z"/>
          <w:b/>
        </w:rPr>
      </w:pPr>
      <w:del w:id="4277" w:author="Bryan Harter" w:date="2017-05-13T17:31:00Z">
        <w:r w:rsidDel="00E66894">
          <w:delText>Time_start</w:delText>
        </w:r>
      </w:del>
    </w:p>
    <w:p w14:paraId="3C9ACD8A" w14:textId="3E864585" w:rsidR="00A51EE0" w:rsidRPr="00042FD6" w:rsidDel="00E66894" w:rsidRDefault="00A51EE0" w:rsidP="00A51EE0">
      <w:pPr>
        <w:pStyle w:val="ListParagraph"/>
        <w:numPr>
          <w:ilvl w:val="4"/>
          <w:numId w:val="37"/>
        </w:numPr>
        <w:rPr>
          <w:del w:id="4278" w:author="Bryan Harter" w:date="2017-05-13T17:31:00Z"/>
          <w:b/>
        </w:rPr>
      </w:pPr>
      <w:del w:id="4279" w:author="Bryan Harter" w:date="2017-05-13T17:31:00Z">
        <w:r w:rsidDel="00E66894">
          <w:delText>Time_stop</w:delText>
        </w:r>
      </w:del>
    </w:p>
    <w:p w14:paraId="19CBF390" w14:textId="06CC47EC" w:rsidR="00A51EE0" w:rsidRPr="00042FD6" w:rsidDel="00E66894" w:rsidRDefault="00A51EE0" w:rsidP="00A51EE0">
      <w:pPr>
        <w:pStyle w:val="ListParagraph"/>
        <w:numPr>
          <w:ilvl w:val="4"/>
          <w:numId w:val="37"/>
        </w:numPr>
        <w:rPr>
          <w:del w:id="4280" w:author="Bryan Harter" w:date="2017-05-13T17:31:00Z"/>
          <w:b/>
        </w:rPr>
      </w:pPr>
      <w:del w:id="4281" w:author="Bryan Harter" w:date="2017-05-13T17:31:00Z">
        <w:r w:rsidDel="00E66894">
          <w:delText>Scale_height</w:delText>
        </w:r>
      </w:del>
    </w:p>
    <w:p w14:paraId="404B9947" w14:textId="3F472520" w:rsidR="00A51EE0" w:rsidRPr="00042FD6" w:rsidDel="00E66894" w:rsidRDefault="00A51EE0" w:rsidP="00A51EE0">
      <w:pPr>
        <w:pStyle w:val="ListParagraph"/>
        <w:numPr>
          <w:ilvl w:val="4"/>
          <w:numId w:val="37"/>
        </w:numPr>
        <w:rPr>
          <w:del w:id="4282" w:author="Bryan Harter" w:date="2017-05-13T17:31:00Z"/>
          <w:b/>
        </w:rPr>
      </w:pPr>
      <w:del w:id="4283" w:author="Bryan Harter" w:date="2017-05-13T17:31:00Z">
        <w:r w:rsidDel="00E66894">
          <w:delText>scale_height_err</w:delText>
        </w:r>
      </w:del>
    </w:p>
    <w:p w14:paraId="2F441AF3" w14:textId="5CABE200" w:rsidR="00A51EE0" w:rsidRPr="00042FD6" w:rsidDel="00E66894" w:rsidRDefault="00A51EE0" w:rsidP="00A51EE0">
      <w:pPr>
        <w:pStyle w:val="ListParagraph"/>
        <w:numPr>
          <w:ilvl w:val="4"/>
          <w:numId w:val="37"/>
        </w:numPr>
        <w:rPr>
          <w:del w:id="4284" w:author="Bryan Harter" w:date="2017-05-13T17:31:00Z"/>
          <w:b/>
        </w:rPr>
      </w:pPr>
      <w:del w:id="4285" w:author="Bryan Harter" w:date="2017-05-13T17:31:00Z">
        <w:r w:rsidDel="00E66894">
          <w:delText>density</w:delText>
        </w:r>
      </w:del>
    </w:p>
    <w:p w14:paraId="62CAB42B" w14:textId="1EC5264E" w:rsidR="00A51EE0" w:rsidRPr="00042FD6" w:rsidDel="00E66894" w:rsidRDefault="00A51EE0" w:rsidP="00A51EE0">
      <w:pPr>
        <w:pStyle w:val="ListParagraph"/>
        <w:numPr>
          <w:ilvl w:val="4"/>
          <w:numId w:val="37"/>
        </w:numPr>
        <w:rPr>
          <w:del w:id="4286" w:author="Bryan Harter" w:date="2017-05-13T17:31:00Z"/>
          <w:b/>
        </w:rPr>
      </w:pPr>
      <w:del w:id="4287" w:author="Bryan Harter" w:date="2017-05-13T17:31:00Z">
        <w:r w:rsidDel="00E66894">
          <w:delText>density_err</w:delText>
        </w:r>
      </w:del>
    </w:p>
    <w:p w14:paraId="156EB1F0" w14:textId="2339573A" w:rsidR="00A51EE0" w:rsidRPr="00042FD6" w:rsidDel="00E66894" w:rsidRDefault="00A51EE0" w:rsidP="00A51EE0">
      <w:pPr>
        <w:pStyle w:val="ListParagraph"/>
        <w:numPr>
          <w:ilvl w:val="4"/>
          <w:numId w:val="37"/>
        </w:numPr>
        <w:rPr>
          <w:del w:id="4288" w:author="Bryan Harter" w:date="2017-05-13T17:31:00Z"/>
          <w:b/>
        </w:rPr>
      </w:pPr>
      <w:del w:id="4289" w:author="Bryan Harter" w:date="2017-05-13T17:31:00Z">
        <w:r w:rsidDel="00E66894">
          <w:delText>Radiance</w:delText>
        </w:r>
      </w:del>
    </w:p>
    <w:p w14:paraId="52ACEF45" w14:textId="582E54C0" w:rsidR="00A51EE0" w:rsidRPr="00042FD6" w:rsidDel="00E66894" w:rsidRDefault="00A51EE0" w:rsidP="00A51EE0">
      <w:pPr>
        <w:pStyle w:val="ListParagraph"/>
        <w:numPr>
          <w:ilvl w:val="4"/>
          <w:numId w:val="37"/>
        </w:numPr>
        <w:rPr>
          <w:del w:id="4290" w:author="Bryan Harter" w:date="2017-05-13T17:31:00Z"/>
          <w:b/>
        </w:rPr>
      </w:pPr>
      <w:del w:id="4291" w:author="Bryan Harter" w:date="2017-05-13T17:31:00Z">
        <w:r w:rsidDel="00E66894">
          <w:delText>Radiance_err</w:delText>
        </w:r>
      </w:del>
    </w:p>
    <w:p w14:paraId="4F6414EA" w14:textId="472E3C43" w:rsidR="00A51EE0" w:rsidRPr="00042FD6" w:rsidDel="00E66894" w:rsidRDefault="00A51EE0" w:rsidP="00A51EE0">
      <w:pPr>
        <w:pStyle w:val="ListParagraph"/>
        <w:numPr>
          <w:ilvl w:val="4"/>
          <w:numId w:val="37"/>
        </w:numPr>
        <w:rPr>
          <w:del w:id="4292" w:author="Bryan Harter" w:date="2017-05-13T17:31:00Z"/>
          <w:b/>
        </w:rPr>
      </w:pPr>
      <w:del w:id="4293" w:author="Bryan Harter" w:date="2017-05-13T17:31:00Z">
        <w:r w:rsidDel="00E66894">
          <w:delText>Temperature</w:delText>
        </w:r>
      </w:del>
    </w:p>
    <w:p w14:paraId="4D832F98" w14:textId="24148C85" w:rsidR="00A51EE0" w:rsidRPr="00042FD6" w:rsidDel="00E66894" w:rsidRDefault="00A51EE0" w:rsidP="00A51EE0">
      <w:pPr>
        <w:pStyle w:val="ListParagraph"/>
        <w:numPr>
          <w:ilvl w:val="4"/>
          <w:numId w:val="37"/>
        </w:numPr>
        <w:rPr>
          <w:del w:id="4294" w:author="Bryan Harter" w:date="2017-05-13T17:31:00Z"/>
          <w:b/>
        </w:rPr>
      </w:pPr>
      <w:del w:id="4295" w:author="Bryan Harter" w:date="2017-05-13T17:31:00Z">
        <w:r w:rsidDel="00E66894">
          <w:delText>Temperature_err</w:delText>
        </w:r>
      </w:del>
    </w:p>
    <w:p w14:paraId="3CC5CB36" w14:textId="444F450D" w:rsidR="00A51EE0" w:rsidRPr="00042FD6" w:rsidDel="00E66894" w:rsidRDefault="00A51EE0" w:rsidP="00A51EE0">
      <w:pPr>
        <w:pStyle w:val="ListParagraph"/>
        <w:numPr>
          <w:ilvl w:val="4"/>
          <w:numId w:val="37"/>
        </w:numPr>
        <w:rPr>
          <w:del w:id="4296" w:author="Bryan Harter" w:date="2017-05-13T17:31:00Z"/>
          <w:b/>
        </w:rPr>
      </w:pPr>
      <w:del w:id="4297" w:author="Bryan Harter" w:date="2017-05-13T17:31:00Z">
        <w:r w:rsidDel="00E66894">
          <w:delText>Sza</w:delText>
        </w:r>
      </w:del>
    </w:p>
    <w:p w14:paraId="0B11AD2A" w14:textId="468B1CE1" w:rsidR="00A51EE0" w:rsidRPr="00042FD6" w:rsidDel="00E66894" w:rsidRDefault="00A51EE0" w:rsidP="00A51EE0">
      <w:pPr>
        <w:pStyle w:val="ListParagraph"/>
        <w:numPr>
          <w:ilvl w:val="4"/>
          <w:numId w:val="37"/>
        </w:numPr>
        <w:rPr>
          <w:del w:id="4298" w:author="Bryan Harter" w:date="2017-05-13T17:31:00Z"/>
          <w:b/>
        </w:rPr>
      </w:pPr>
      <w:del w:id="4299" w:author="Bryan Harter" w:date="2017-05-13T17:31:00Z">
        <w:r w:rsidDel="00E66894">
          <w:delText>Local_time</w:delText>
        </w:r>
      </w:del>
    </w:p>
    <w:p w14:paraId="402CCFDE" w14:textId="5F2DEBCC" w:rsidR="00A51EE0" w:rsidRPr="00042FD6" w:rsidDel="00E66894" w:rsidRDefault="00A51EE0" w:rsidP="00A51EE0">
      <w:pPr>
        <w:pStyle w:val="ListParagraph"/>
        <w:numPr>
          <w:ilvl w:val="4"/>
          <w:numId w:val="37"/>
        </w:numPr>
        <w:rPr>
          <w:del w:id="4300" w:author="Bryan Harter" w:date="2017-05-13T17:31:00Z"/>
          <w:b/>
        </w:rPr>
      </w:pPr>
      <w:del w:id="4301" w:author="Bryan Harter" w:date="2017-05-13T17:31:00Z">
        <w:r w:rsidDel="00E66894">
          <w:lastRenderedPageBreak/>
          <w:delText>Sza</w:delText>
        </w:r>
      </w:del>
    </w:p>
    <w:p w14:paraId="122F468D" w14:textId="66E36A38" w:rsidR="00A51EE0" w:rsidRPr="00042FD6" w:rsidDel="00E66894" w:rsidRDefault="00A51EE0" w:rsidP="00A51EE0">
      <w:pPr>
        <w:pStyle w:val="ListParagraph"/>
        <w:numPr>
          <w:ilvl w:val="4"/>
          <w:numId w:val="37"/>
        </w:numPr>
        <w:rPr>
          <w:del w:id="4302" w:author="Bryan Harter" w:date="2017-05-13T17:31:00Z"/>
          <w:b/>
        </w:rPr>
      </w:pPr>
      <w:del w:id="4303" w:author="Bryan Harter" w:date="2017-05-13T17:31:00Z">
        <w:r w:rsidDel="00E66894">
          <w:delText>Lon</w:delText>
        </w:r>
      </w:del>
    </w:p>
    <w:p w14:paraId="3AB24CF7" w14:textId="5CF21B31" w:rsidR="00A51EE0" w:rsidRPr="00042FD6" w:rsidDel="00E66894" w:rsidRDefault="00A51EE0" w:rsidP="00A51EE0">
      <w:pPr>
        <w:pStyle w:val="ListParagraph"/>
        <w:numPr>
          <w:ilvl w:val="4"/>
          <w:numId w:val="37"/>
        </w:numPr>
        <w:rPr>
          <w:del w:id="4304" w:author="Bryan Harter" w:date="2017-05-13T17:31:00Z"/>
          <w:b/>
        </w:rPr>
      </w:pPr>
      <w:del w:id="4305" w:author="Bryan Harter" w:date="2017-05-13T17:31:00Z">
        <w:r w:rsidDel="00E66894">
          <w:delText>Lat_mso</w:delText>
        </w:r>
      </w:del>
    </w:p>
    <w:p w14:paraId="653F6CFB" w14:textId="51CC76F3" w:rsidR="00A51EE0" w:rsidRPr="00042FD6" w:rsidDel="00E66894" w:rsidRDefault="00A51EE0" w:rsidP="00A51EE0">
      <w:pPr>
        <w:pStyle w:val="ListParagraph"/>
        <w:numPr>
          <w:ilvl w:val="4"/>
          <w:numId w:val="37"/>
        </w:numPr>
        <w:rPr>
          <w:del w:id="4306" w:author="Bryan Harter" w:date="2017-05-13T17:31:00Z"/>
          <w:b/>
        </w:rPr>
      </w:pPr>
      <w:del w:id="4307" w:author="Bryan Harter" w:date="2017-05-13T17:31:00Z">
        <w:r w:rsidDel="00E66894">
          <w:delText>Lon_mso</w:delText>
        </w:r>
      </w:del>
    </w:p>
    <w:p w14:paraId="4D44BD70" w14:textId="05C38766" w:rsidR="00A51EE0" w:rsidRPr="00042FD6" w:rsidDel="00E66894" w:rsidRDefault="00A51EE0" w:rsidP="00A51EE0">
      <w:pPr>
        <w:pStyle w:val="ListParagraph"/>
        <w:numPr>
          <w:ilvl w:val="4"/>
          <w:numId w:val="37"/>
        </w:numPr>
        <w:rPr>
          <w:del w:id="4308" w:author="Bryan Harter" w:date="2017-05-13T17:31:00Z"/>
          <w:b/>
        </w:rPr>
      </w:pPr>
      <w:del w:id="4309" w:author="Bryan Harter" w:date="2017-05-13T17:31:00Z">
        <w:r w:rsidDel="00E66894">
          <w:delText>Orbit_number</w:delText>
        </w:r>
      </w:del>
    </w:p>
    <w:p w14:paraId="61244CE0" w14:textId="34908D57" w:rsidR="00A51EE0" w:rsidRPr="00042FD6" w:rsidDel="00E66894" w:rsidRDefault="00A51EE0" w:rsidP="00A51EE0">
      <w:pPr>
        <w:pStyle w:val="ListParagraph"/>
        <w:numPr>
          <w:ilvl w:val="4"/>
          <w:numId w:val="37"/>
        </w:numPr>
        <w:rPr>
          <w:del w:id="4310" w:author="Bryan Harter" w:date="2017-05-13T17:31:00Z"/>
          <w:b/>
        </w:rPr>
      </w:pPr>
      <w:del w:id="4311" w:author="Bryan Harter" w:date="2017-05-13T17:31:00Z">
        <w:r w:rsidDel="00E66894">
          <w:delText>Mars_season_ls</w:delText>
        </w:r>
      </w:del>
    </w:p>
    <w:p w14:paraId="48A60963" w14:textId="79E0A954" w:rsidR="00A51EE0" w:rsidRPr="00042FD6" w:rsidDel="00E66894" w:rsidRDefault="00A51EE0" w:rsidP="00A51EE0">
      <w:pPr>
        <w:pStyle w:val="ListParagraph"/>
        <w:numPr>
          <w:ilvl w:val="4"/>
          <w:numId w:val="37"/>
        </w:numPr>
        <w:rPr>
          <w:del w:id="4312" w:author="Bryan Harter" w:date="2017-05-13T17:31:00Z"/>
          <w:b/>
        </w:rPr>
      </w:pPr>
      <w:del w:id="4313" w:author="Bryan Harter" w:date="2017-05-13T17:31:00Z">
        <w:r w:rsidDel="00E66894">
          <w:delText>Spacecraft_geo</w:delText>
        </w:r>
      </w:del>
    </w:p>
    <w:p w14:paraId="24C2F6E7" w14:textId="61CDF706" w:rsidR="00A51EE0" w:rsidRPr="00042FD6" w:rsidDel="00E66894" w:rsidRDefault="00A51EE0" w:rsidP="00A51EE0">
      <w:pPr>
        <w:pStyle w:val="ListParagraph"/>
        <w:numPr>
          <w:ilvl w:val="4"/>
          <w:numId w:val="37"/>
        </w:numPr>
        <w:rPr>
          <w:del w:id="4314" w:author="Bryan Harter" w:date="2017-05-13T17:31:00Z"/>
          <w:b/>
        </w:rPr>
      </w:pPr>
      <w:del w:id="4315" w:author="Bryan Harter" w:date="2017-05-13T17:31:00Z">
        <w:r w:rsidDel="00E66894">
          <w:delText>Spacecraft_mso</w:delText>
        </w:r>
      </w:del>
    </w:p>
    <w:p w14:paraId="6686D0E2" w14:textId="20167887" w:rsidR="00A51EE0" w:rsidRPr="00042FD6" w:rsidDel="00E66894" w:rsidRDefault="00A51EE0" w:rsidP="00A51EE0">
      <w:pPr>
        <w:pStyle w:val="ListParagraph"/>
        <w:numPr>
          <w:ilvl w:val="4"/>
          <w:numId w:val="37"/>
        </w:numPr>
        <w:rPr>
          <w:del w:id="4316" w:author="Bryan Harter" w:date="2017-05-13T17:31:00Z"/>
          <w:b/>
        </w:rPr>
      </w:pPr>
      <w:del w:id="4317" w:author="Bryan Harter" w:date="2017-05-13T17:31:00Z">
        <w:r w:rsidDel="00E66894">
          <w:delText>Sun_geo</w:delText>
        </w:r>
      </w:del>
    </w:p>
    <w:p w14:paraId="5D086D8E" w14:textId="2E39595B" w:rsidR="00A51EE0" w:rsidRPr="00042FD6" w:rsidDel="00E66894" w:rsidRDefault="00A51EE0" w:rsidP="00A51EE0">
      <w:pPr>
        <w:pStyle w:val="ListParagraph"/>
        <w:numPr>
          <w:ilvl w:val="4"/>
          <w:numId w:val="37"/>
        </w:numPr>
        <w:rPr>
          <w:del w:id="4318" w:author="Bryan Harter" w:date="2017-05-13T17:31:00Z"/>
          <w:b/>
        </w:rPr>
      </w:pPr>
      <w:del w:id="4319" w:author="Bryan Harter" w:date="2017-05-13T17:31:00Z">
        <w:r w:rsidDel="00E66894">
          <w:delText>Sun_mso</w:delText>
        </w:r>
      </w:del>
    </w:p>
    <w:p w14:paraId="275FB94E" w14:textId="66BC46B9" w:rsidR="00A51EE0" w:rsidRPr="00042FD6" w:rsidDel="00E66894" w:rsidRDefault="00A51EE0" w:rsidP="00A51EE0">
      <w:pPr>
        <w:pStyle w:val="ListParagraph"/>
        <w:numPr>
          <w:ilvl w:val="4"/>
          <w:numId w:val="37"/>
        </w:numPr>
        <w:rPr>
          <w:del w:id="4320" w:author="Bryan Harter" w:date="2017-05-13T17:31:00Z"/>
          <w:b/>
        </w:rPr>
      </w:pPr>
      <w:del w:id="4321" w:author="Bryan Harter" w:date="2017-05-13T17:31:00Z">
        <w:r w:rsidDel="00E66894">
          <w:delText>Spacecraft_geo_longitude</w:delText>
        </w:r>
      </w:del>
    </w:p>
    <w:p w14:paraId="1E549B36" w14:textId="63AE890E" w:rsidR="00A51EE0" w:rsidRPr="00042FD6" w:rsidDel="00E66894" w:rsidRDefault="00A51EE0" w:rsidP="00A51EE0">
      <w:pPr>
        <w:pStyle w:val="ListParagraph"/>
        <w:numPr>
          <w:ilvl w:val="4"/>
          <w:numId w:val="37"/>
        </w:numPr>
        <w:rPr>
          <w:del w:id="4322" w:author="Bryan Harter" w:date="2017-05-13T17:31:00Z"/>
          <w:b/>
        </w:rPr>
      </w:pPr>
      <w:del w:id="4323" w:author="Bryan Harter" w:date="2017-05-13T17:31:00Z">
        <w:r w:rsidDel="00E66894">
          <w:delText>Spacecraft_geo_latitude</w:delText>
        </w:r>
      </w:del>
    </w:p>
    <w:p w14:paraId="2ED33119" w14:textId="7E0C2D04" w:rsidR="00A51EE0" w:rsidRPr="00042FD6" w:rsidDel="00E66894" w:rsidRDefault="00A51EE0" w:rsidP="00A51EE0">
      <w:pPr>
        <w:pStyle w:val="ListParagraph"/>
        <w:numPr>
          <w:ilvl w:val="4"/>
          <w:numId w:val="37"/>
        </w:numPr>
        <w:rPr>
          <w:del w:id="4324" w:author="Bryan Harter" w:date="2017-05-13T17:31:00Z"/>
          <w:b/>
        </w:rPr>
      </w:pPr>
      <w:del w:id="4325" w:author="Bryan Harter" w:date="2017-05-13T17:31:00Z">
        <w:r w:rsidDel="00E66894">
          <w:delText>Spacecraft_mso_longitude</w:delText>
        </w:r>
      </w:del>
    </w:p>
    <w:p w14:paraId="770F54AF" w14:textId="7ADA1142" w:rsidR="00A51EE0" w:rsidRPr="00042FD6" w:rsidDel="00E66894" w:rsidRDefault="00A51EE0" w:rsidP="00A51EE0">
      <w:pPr>
        <w:pStyle w:val="ListParagraph"/>
        <w:numPr>
          <w:ilvl w:val="4"/>
          <w:numId w:val="37"/>
        </w:numPr>
        <w:rPr>
          <w:del w:id="4326" w:author="Bryan Harter" w:date="2017-05-13T17:31:00Z"/>
          <w:b/>
        </w:rPr>
      </w:pPr>
      <w:del w:id="4327" w:author="Bryan Harter" w:date="2017-05-13T17:31:00Z">
        <w:r w:rsidDel="00E66894">
          <w:delText>Spacecraft_mso_latitude</w:delText>
        </w:r>
      </w:del>
    </w:p>
    <w:p w14:paraId="2230BE27" w14:textId="085AB305" w:rsidR="00A51EE0" w:rsidRPr="00042FD6" w:rsidDel="00E66894" w:rsidRDefault="00A51EE0" w:rsidP="00A51EE0">
      <w:pPr>
        <w:pStyle w:val="ListParagraph"/>
        <w:numPr>
          <w:ilvl w:val="4"/>
          <w:numId w:val="37"/>
        </w:numPr>
        <w:rPr>
          <w:del w:id="4328" w:author="Bryan Harter" w:date="2017-05-13T17:31:00Z"/>
          <w:b/>
        </w:rPr>
      </w:pPr>
      <w:del w:id="4329" w:author="Bryan Harter" w:date="2017-05-13T17:31:00Z">
        <w:r w:rsidDel="00E66894">
          <w:delText>Subsolar_point_geo_longitude</w:delText>
        </w:r>
      </w:del>
    </w:p>
    <w:p w14:paraId="42FBAC51" w14:textId="01505693" w:rsidR="00A51EE0" w:rsidRPr="00042FD6" w:rsidDel="00E66894" w:rsidRDefault="00A51EE0" w:rsidP="00A51EE0">
      <w:pPr>
        <w:pStyle w:val="ListParagraph"/>
        <w:numPr>
          <w:ilvl w:val="4"/>
          <w:numId w:val="37"/>
        </w:numPr>
        <w:rPr>
          <w:del w:id="4330" w:author="Bryan Harter" w:date="2017-05-13T17:31:00Z"/>
          <w:b/>
        </w:rPr>
      </w:pPr>
      <w:del w:id="4331" w:author="Bryan Harter" w:date="2017-05-13T17:31:00Z">
        <w:r w:rsidDel="00E66894">
          <w:delText>Subsolar_point_geo_latitude</w:delText>
        </w:r>
      </w:del>
    </w:p>
    <w:p w14:paraId="4C0E8A93" w14:textId="223E474A" w:rsidR="00A51EE0" w:rsidRPr="00042FD6" w:rsidDel="00E66894" w:rsidRDefault="00A51EE0" w:rsidP="00A51EE0">
      <w:pPr>
        <w:pStyle w:val="ListParagraph"/>
        <w:numPr>
          <w:ilvl w:val="4"/>
          <w:numId w:val="37"/>
        </w:numPr>
        <w:rPr>
          <w:del w:id="4332" w:author="Bryan Harter" w:date="2017-05-13T17:31:00Z"/>
          <w:b/>
        </w:rPr>
      </w:pPr>
      <w:del w:id="4333" w:author="Bryan Harter" w:date="2017-05-13T17:31:00Z">
        <w:r w:rsidDel="00E66894">
          <w:delText>Subsolar_point_mso_longitude</w:delText>
        </w:r>
      </w:del>
    </w:p>
    <w:p w14:paraId="64E6F980" w14:textId="546E4E19" w:rsidR="00A51EE0" w:rsidRPr="00042FD6" w:rsidDel="00E66894" w:rsidRDefault="00A51EE0" w:rsidP="00A51EE0">
      <w:pPr>
        <w:pStyle w:val="ListParagraph"/>
        <w:numPr>
          <w:ilvl w:val="4"/>
          <w:numId w:val="37"/>
        </w:numPr>
        <w:rPr>
          <w:del w:id="4334" w:author="Bryan Harter" w:date="2017-05-13T17:31:00Z"/>
          <w:b/>
        </w:rPr>
      </w:pPr>
      <w:del w:id="4335" w:author="Bryan Harter" w:date="2017-05-13T17:31:00Z">
        <w:r w:rsidDel="00E66894">
          <w:delText>Subsolar_point_mso_latitude</w:delText>
        </w:r>
      </w:del>
    </w:p>
    <w:p w14:paraId="0BFE8403" w14:textId="54E9EF08" w:rsidR="00A51EE0" w:rsidRPr="00042FD6" w:rsidDel="00E66894" w:rsidRDefault="00A51EE0" w:rsidP="00A51EE0">
      <w:pPr>
        <w:pStyle w:val="ListParagraph"/>
        <w:numPr>
          <w:ilvl w:val="4"/>
          <w:numId w:val="37"/>
        </w:numPr>
        <w:rPr>
          <w:del w:id="4336" w:author="Bryan Harter" w:date="2017-05-13T17:31:00Z"/>
          <w:b/>
        </w:rPr>
      </w:pPr>
      <w:del w:id="4337" w:author="Bryan Harter" w:date="2017-05-13T17:31:00Z">
        <w:r w:rsidDel="00E66894">
          <w:delText>Spacecraft_sza</w:delText>
        </w:r>
      </w:del>
    </w:p>
    <w:p w14:paraId="3E1B18C5" w14:textId="397E794A" w:rsidR="00A51EE0" w:rsidRPr="00042FD6" w:rsidDel="00E66894" w:rsidRDefault="00A51EE0" w:rsidP="00A51EE0">
      <w:pPr>
        <w:pStyle w:val="ListParagraph"/>
        <w:numPr>
          <w:ilvl w:val="4"/>
          <w:numId w:val="37"/>
        </w:numPr>
        <w:rPr>
          <w:del w:id="4338" w:author="Bryan Harter" w:date="2017-05-13T17:31:00Z"/>
          <w:b/>
        </w:rPr>
      </w:pPr>
      <w:del w:id="4339" w:author="Bryan Harter" w:date="2017-05-13T17:31:00Z">
        <w:r w:rsidDel="00E66894">
          <w:delText>Spacecraft_local_time</w:delText>
        </w:r>
      </w:del>
    </w:p>
    <w:p w14:paraId="30920174" w14:textId="49AFAC4E" w:rsidR="00A51EE0" w:rsidRPr="00042FD6" w:rsidDel="00E66894" w:rsidRDefault="00A51EE0" w:rsidP="00A51EE0">
      <w:pPr>
        <w:pStyle w:val="ListParagraph"/>
        <w:numPr>
          <w:ilvl w:val="4"/>
          <w:numId w:val="37"/>
        </w:numPr>
        <w:rPr>
          <w:del w:id="4340" w:author="Bryan Harter" w:date="2017-05-13T17:31:00Z"/>
          <w:b/>
        </w:rPr>
      </w:pPr>
      <w:del w:id="4341" w:author="Bryan Harter" w:date="2017-05-13T17:31:00Z">
        <w:r w:rsidDel="00E66894">
          <w:delText>Spacecraft_altitude</w:delText>
        </w:r>
      </w:del>
    </w:p>
    <w:p w14:paraId="59EDC37D" w14:textId="76447676" w:rsidR="00A51EE0" w:rsidRPr="00A51EE0" w:rsidDel="00E66894" w:rsidRDefault="00A51EE0" w:rsidP="00A51EE0">
      <w:pPr>
        <w:pStyle w:val="ListParagraph"/>
        <w:numPr>
          <w:ilvl w:val="4"/>
          <w:numId w:val="37"/>
        </w:numPr>
        <w:rPr>
          <w:del w:id="4342" w:author="Bryan Harter" w:date="2017-05-13T17:31:00Z"/>
          <w:b/>
        </w:rPr>
      </w:pPr>
      <w:del w:id="4343" w:author="Bryan Harter" w:date="2017-05-13T17:31:00Z">
        <w:r w:rsidDel="00E66894">
          <w:delText>Mars_sun_distance</w:delText>
        </w:r>
      </w:del>
    </w:p>
    <w:p w14:paraId="2D0ED2FE" w14:textId="181E0D72" w:rsidR="00A519BC" w:rsidRPr="007C3D51" w:rsidDel="00E66894" w:rsidRDefault="00A519BC" w:rsidP="00A51EE0">
      <w:pPr>
        <w:pStyle w:val="ListParagraph"/>
        <w:numPr>
          <w:ilvl w:val="3"/>
          <w:numId w:val="37"/>
        </w:numPr>
        <w:rPr>
          <w:del w:id="4344" w:author="Bryan Harter" w:date="2017-05-13T17:31:00Z"/>
          <w:b/>
        </w:rPr>
      </w:pPr>
      <w:del w:id="4345" w:author="Bryan Harter" w:date="2017-05-13T17:31:00Z">
        <w:r w:rsidDel="00E66894">
          <w:rPr>
            <w:b/>
          </w:rPr>
          <w:delText>CORONA_E</w:delText>
        </w:r>
        <w:r w:rsidRPr="007C3D51" w:rsidDel="00E66894">
          <w:rPr>
            <w:b/>
          </w:rPr>
          <w:delText>_</w:delText>
        </w:r>
        <w:r w:rsidDel="00E66894">
          <w:rPr>
            <w:b/>
          </w:rPr>
          <w:delText>DISK</w:delText>
        </w:r>
      </w:del>
    </w:p>
    <w:p w14:paraId="2CC115FE" w14:textId="322701E8" w:rsidR="00A519BC" w:rsidRPr="007C3D51" w:rsidDel="00E66894" w:rsidRDefault="00A519BC" w:rsidP="00A519BC">
      <w:pPr>
        <w:pStyle w:val="ListParagraph"/>
        <w:numPr>
          <w:ilvl w:val="4"/>
          <w:numId w:val="37"/>
        </w:numPr>
        <w:rPr>
          <w:del w:id="4346" w:author="Bryan Harter" w:date="2017-05-13T17:31:00Z"/>
          <w:b/>
        </w:rPr>
      </w:pPr>
      <w:del w:id="4347" w:author="Bryan Harter" w:date="2017-05-13T17:31:00Z">
        <w:r w:rsidDel="00E66894">
          <w:delText>Time_start</w:delText>
        </w:r>
      </w:del>
    </w:p>
    <w:p w14:paraId="06758233" w14:textId="780387DF" w:rsidR="00A519BC" w:rsidRPr="007C3D51" w:rsidDel="00E66894" w:rsidRDefault="00A519BC" w:rsidP="00A519BC">
      <w:pPr>
        <w:pStyle w:val="ListParagraph"/>
        <w:numPr>
          <w:ilvl w:val="4"/>
          <w:numId w:val="37"/>
        </w:numPr>
        <w:rPr>
          <w:del w:id="4348" w:author="Bryan Harter" w:date="2017-05-13T17:31:00Z"/>
          <w:b/>
        </w:rPr>
      </w:pPr>
      <w:del w:id="4349" w:author="Bryan Harter" w:date="2017-05-13T17:31:00Z">
        <w:r w:rsidDel="00E66894">
          <w:delText>Time_stop</w:delText>
        </w:r>
      </w:del>
    </w:p>
    <w:p w14:paraId="65109898" w14:textId="6AF6A850" w:rsidR="00A519BC" w:rsidRPr="007C3D51" w:rsidDel="00E66894" w:rsidRDefault="00A519BC" w:rsidP="00A519BC">
      <w:pPr>
        <w:pStyle w:val="ListParagraph"/>
        <w:numPr>
          <w:ilvl w:val="4"/>
          <w:numId w:val="37"/>
        </w:numPr>
        <w:rPr>
          <w:del w:id="4350" w:author="Bryan Harter" w:date="2017-05-13T17:31:00Z"/>
          <w:b/>
        </w:rPr>
      </w:pPr>
      <w:del w:id="4351" w:author="Bryan Harter" w:date="2017-05-13T17:31:00Z">
        <w:r w:rsidDel="00E66894">
          <w:delText>Radiance</w:delText>
        </w:r>
      </w:del>
    </w:p>
    <w:p w14:paraId="48BAF6A7" w14:textId="12D01D0B" w:rsidR="00A519BC" w:rsidRPr="007C3D51" w:rsidDel="00E66894" w:rsidRDefault="00A519BC" w:rsidP="00A519BC">
      <w:pPr>
        <w:pStyle w:val="ListParagraph"/>
        <w:numPr>
          <w:ilvl w:val="4"/>
          <w:numId w:val="37"/>
        </w:numPr>
        <w:rPr>
          <w:del w:id="4352" w:author="Bryan Harter" w:date="2017-05-13T17:31:00Z"/>
          <w:b/>
        </w:rPr>
      </w:pPr>
      <w:del w:id="4353" w:author="Bryan Harter" w:date="2017-05-13T17:31:00Z">
        <w:r w:rsidDel="00E66894">
          <w:delText>Radiance_err</w:delText>
        </w:r>
      </w:del>
    </w:p>
    <w:p w14:paraId="4795530A" w14:textId="1D66B8A0" w:rsidR="00A519BC" w:rsidRPr="00042FD6" w:rsidDel="00E66894" w:rsidRDefault="00A519BC" w:rsidP="00A519BC">
      <w:pPr>
        <w:pStyle w:val="ListParagraph"/>
        <w:numPr>
          <w:ilvl w:val="4"/>
          <w:numId w:val="37"/>
        </w:numPr>
        <w:rPr>
          <w:del w:id="4354" w:author="Bryan Harter" w:date="2017-05-13T17:31:00Z"/>
          <w:b/>
        </w:rPr>
      </w:pPr>
      <w:del w:id="4355" w:author="Bryan Harter" w:date="2017-05-13T17:31:00Z">
        <w:r w:rsidDel="00E66894">
          <w:delText>Sza</w:delText>
        </w:r>
      </w:del>
    </w:p>
    <w:p w14:paraId="469F6F77" w14:textId="1D528EBB" w:rsidR="00A519BC" w:rsidRPr="00042FD6" w:rsidDel="00E66894" w:rsidRDefault="00A519BC" w:rsidP="00A519BC">
      <w:pPr>
        <w:pStyle w:val="ListParagraph"/>
        <w:numPr>
          <w:ilvl w:val="4"/>
          <w:numId w:val="37"/>
        </w:numPr>
        <w:rPr>
          <w:del w:id="4356" w:author="Bryan Harter" w:date="2017-05-13T17:31:00Z"/>
          <w:b/>
        </w:rPr>
      </w:pPr>
      <w:del w:id="4357" w:author="Bryan Harter" w:date="2017-05-13T17:31:00Z">
        <w:r w:rsidDel="00E66894">
          <w:delText>Local_time</w:delText>
        </w:r>
      </w:del>
    </w:p>
    <w:p w14:paraId="6D83F0FC" w14:textId="46EAA8EF" w:rsidR="00A519BC" w:rsidRPr="00042FD6" w:rsidDel="00E66894" w:rsidRDefault="00A519BC" w:rsidP="00A519BC">
      <w:pPr>
        <w:pStyle w:val="ListParagraph"/>
        <w:numPr>
          <w:ilvl w:val="4"/>
          <w:numId w:val="37"/>
        </w:numPr>
        <w:rPr>
          <w:del w:id="4358" w:author="Bryan Harter" w:date="2017-05-13T17:31:00Z"/>
          <w:b/>
        </w:rPr>
      </w:pPr>
      <w:del w:id="4359" w:author="Bryan Harter" w:date="2017-05-13T17:31:00Z">
        <w:r w:rsidDel="00E66894">
          <w:delText>Lat</w:delText>
        </w:r>
      </w:del>
    </w:p>
    <w:p w14:paraId="79C0DBB2" w14:textId="7C1355DF" w:rsidR="00A519BC" w:rsidRPr="00042FD6" w:rsidDel="00E66894" w:rsidRDefault="00A519BC" w:rsidP="00A519BC">
      <w:pPr>
        <w:pStyle w:val="ListParagraph"/>
        <w:numPr>
          <w:ilvl w:val="4"/>
          <w:numId w:val="37"/>
        </w:numPr>
        <w:rPr>
          <w:del w:id="4360" w:author="Bryan Harter" w:date="2017-05-13T17:31:00Z"/>
          <w:b/>
        </w:rPr>
      </w:pPr>
      <w:del w:id="4361" w:author="Bryan Harter" w:date="2017-05-13T17:31:00Z">
        <w:r w:rsidDel="00E66894">
          <w:delText>Lon</w:delText>
        </w:r>
      </w:del>
    </w:p>
    <w:p w14:paraId="76B92815" w14:textId="797AFA78" w:rsidR="00A519BC" w:rsidRPr="00042FD6" w:rsidDel="00E66894" w:rsidRDefault="00A519BC" w:rsidP="00A519BC">
      <w:pPr>
        <w:pStyle w:val="ListParagraph"/>
        <w:numPr>
          <w:ilvl w:val="4"/>
          <w:numId w:val="37"/>
        </w:numPr>
        <w:rPr>
          <w:del w:id="4362" w:author="Bryan Harter" w:date="2017-05-13T17:31:00Z"/>
          <w:b/>
        </w:rPr>
      </w:pPr>
      <w:del w:id="4363" w:author="Bryan Harter" w:date="2017-05-13T17:31:00Z">
        <w:r w:rsidDel="00E66894">
          <w:delText>Lat_mso</w:delText>
        </w:r>
      </w:del>
    </w:p>
    <w:p w14:paraId="3843A78A" w14:textId="3D736373" w:rsidR="00A519BC" w:rsidRPr="00042FD6" w:rsidDel="00E66894" w:rsidRDefault="00A519BC" w:rsidP="00A519BC">
      <w:pPr>
        <w:pStyle w:val="ListParagraph"/>
        <w:numPr>
          <w:ilvl w:val="4"/>
          <w:numId w:val="37"/>
        </w:numPr>
        <w:rPr>
          <w:del w:id="4364" w:author="Bryan Harter" w:date="2017-05-13T17:31:00Z"/>
          <w:b/>
        </w:rPr>
      </w:pPr>
      <w:del w:id="4365" w:author="Bryan Harter" w:date="2017-05-13T17:31:00Z">
        <w:r w:rsidDel="00E66894">
          <w:delText>Lon_mso</w:delText>
        </w:r>
      </w:del>
    </w:p>
    <w:p w14:paraId="167F20FE" w14:textId="3980D3D4" w:rsidR="00A519BC" w:rsidRPr="00042FD6" w:rsidDel="00E66894" w:rsidRDefault="00A519BC" w:rsidP="00A519BC">
      <w:pPr>
        <w:pStyle w:val="ListParagraph"/>
        <w:numPr>
          <w:ilvl w:val="4"/>
          <w:numId w:val="37"/>
        </w:numPr>
        <w:rPr>
          <w:del w:id="4366" w:author="Bryan Harter" w:date="2017-05-13T17:31:00Z"/>
          <w:b/>
        </w:rPr>
      </w:pPr>
      <w:del w:id="4367" w:author="Bryan Harter" w:date="2017-05-13T17:31:00Z">
        <w:r w:rsidDel="00E66894">
          <w:delText>Orbit_number</w:delText>
        </w:r>
      </w:del>
    </w:p>
    <w:p w14:paraId="26216B2B" w14:textId="489B760A" w:rsidR="00A519BC" w:rsidRPr="00042FD6" w:rsidDel="00E66894" w:rsidRDefault="00A519BC" w:rsidP="00A519BC">
      <w:pPr>
        <w:pStyle w:val="ListParagraph"/>
        <w:numPr>
          <w:ilvl w:val="4"/>
          <w:numId w:val="37"/>
        </w:numPr>
        <w:rPr>
          <w:del w:id="4368" w:author="Bryan Harter" w:date="2017-05-13T17:31:00Z"/>
          <w:b/>
        </w:rPr>
      </w:pPr>
      <w:del w:id="4369" w:author="Bryan Harter" w:date="2017-05-13T17:31:00Z">
        <w:r w:rsidDel="00E66894">
          <w:delText>Mars_season_ls</w:delText>
        </w:r>
      </w:del>
    </w:p>
    <w:p w14:paraId="6B19219E" w14:textId="658D4E09" w:rsidR="00A519BC" w:rsidRPr="00042FD6" w:rsidDel="00E66894" w:rsidRDefault="00A519BC" w:rsidP="00A519BC">
      <w:pPr>
        <w:pStyle w:val="ListParagraph"/>
        <w:numPr>
          <w:ilvl w:val="4"/>
          <w:numId w:val="37"/>
        </w:numPr>
        <w:rPr>
          <w:del w:id="4370" w:author="Bryan Harter" w:date="2017-05-13T17:31:00Z"/>
          <w:b/>
        </w:rPr>
      </w:pPr>
      <w:del w:id="4371" w:author="Bryan Harter" w:date="2017-05-13T17:31:00Z">
        <w:r w:rsidDel="00E66894">
          <w:delText>Spacecraft_geo</w:delText>
        </w:r>
      </w:del>
    </w:p>
    <w:p w14:paraId="3E2B91CD" w14:textId="509ACC0F" w:rsidR="00A519BC" w:rsidRPr="00042FD6" w:rsidDel="00E66894" w:rsidRDefault="00A519BC" w:rsidP="00A519BC">
      <w:pPr>
        <w:pStyle w:val="ListParagraph"/>
        <w:numPr>
          <w:ilvl w:val="4"/>
          <w:numId w:val="37"/>
        </w:numPr>
        <w:rPr>
          <w:del w:id="4372" w:author="Bryan Harter" w:date="2017-05-13T17:31:00Z"/>
          <w:b/>
        </w:rPr>
      </w:pPr>
      <w:del w:id="4373" w:author="Bryan Harter" w:date="2017-05-13T17:31:00Z">
        <w:r w:rsidDel="00E66894">
          <w:delText>Spacecraft_mso</w:delText>
        </w:r>
      </w:del>
    </w:p>
    <w:p w14:paraId="2885326D" w14:textId="76500872" w:rsidR="00A519BC" w:rsidRPr="00042FD6" w:rsidDel="00E66894" w:rsidRDefault="00A519BC" w:rsidP="00A519BC">
      <w:pPr>
        <w:pStyle w:val="ListParagraph"/>
        <w:numPr>
          <w:ilvl w:val="4"/>
          <w:numId w:val="37"/>
        </w:numPr>
        <w:rPr>
          <w:del w:id="4374" w:author="Bryan Harter" w:date="2017-05-13T17:31:00Z"/>
          <w:b/>
        </w:rPr>
      </w:pPr>
      <w:del w:id="4375" w:author="Bryan Harter" w:date="2017-05-13T17:31:00Z">
        <w:r w:rsidDel="00E66894">
          <w:delText>Sun_geo</w:delText>
        </w:r>
      </w:del>
    </w:p>
    <w:p w14:paraId="18EC47FB" w14:textId="5BFD4A07" w:rsidR="00A519BC" w:rsidRPr="00042FD6" w:rsidDel="00E66894" w:rsidRDefault="00A519BC" w:rsidP="00A519BC">
      <w:pPr>
        <w:pStyle w:val="ListParagraph"/>
        <w:numPr>
          <w:ilvl w:val="4"/>
          <w:numId w:val="37"/>
        </w:numPr>
        <w:rPr>
          <w:del w:id="4376" w:author="Bryan Harter" w:date="2017-05-13T17:31:00Z"/>
          <w:b/>
        </w:rPr>
      </w:pPr>
      <w:del w:id="4377" w:author="Bryan Harter" w:date="2017-05-13T17:31:00Z">
        <w:r w:rsidDel="00E66894">
          <w:delText>Sun_mso</w:delText>
        </w:r>
      </w:del>
    </w:p>
    <w:p w14:paraId="3B922D7E" w14:textId="709ED452" w:rsidR="00A519BC" w:rsidRPr="00042FD6" w:rsidDel="00E66894" w:rsidRDefault="00A519BC" w:rsidP="00A519BC">
      <w:pPr>
        <w:pStyle w:val="ListParagraph"/>
        <w:numPr>
          <w:ilvl w:val="4"/>
          <w:numId w:val="37"/>
        </w:numPr>
        <w:rPr>
          <w:del w:id="4378" w:author="Bryan Harter" w:date="2017-05-13T17:31:00Z"/>
          <w:b/>
        </w:rPr>
      </w:pPr>
      <w:del w:id="4379" w:author="Bryan Harter" w:date="2017-05-13T17:31:00Z">
        <w:r w:rsidDel="00E66894">
          <w:delText>Spacecraft_geo_longitude</w:delText>
        </w:r>
      </w:del>
    </w:p>
    <w:p w14:paraId="71E81549" w14:textId="0D0F7671" w:rsidR="00A519BC" w:rsidRPr="00042FD6" w:rsidDel="00E66894" w:rsidRDefault="00A519BC" w:rsidP="00A519BC">
      <w:pPr>
        <w:pStyle w:val="ListParagraph"/>
        <w:numPr>
          <w:ilvl w:val="4"/>
          <w:numId w:val="37"/>
        </w:numPr>
        <w:rPr>
          <w:del w:id="4380" w:author="Bryan Harter" w:date="2017-05-13T17:31:00Z"/>
          <w:b/>
        </w:rPr>
      </w:pPr>
      <w:del w:id="4381" w:author="Bryan Harter" w:date="2017-05-13T17:31:00Z">
        <w:r w:rsidDel="00E66894">
          <w:delText>Spacecraft_geo_latitude</w:delText>
        </w:r>
      </w:del>
    </w:p>
    <w:p w14:paraId="6F857B8A" w14:textId="0FDF3078" w:rsidR="00A519BC" w:rsidRPr="00042FD6" w:rsidDel="00E66894" w:rsidRDefault="00A519BC" w:rsidP="00A519BC">
      <w:pPr>
        <w:pStyle w:val="ListParagraph"/>
        <w:numPr>
          <w:ilvl w:val="4"/>
          <w:numId w:val="37"/>
        </w:numPr>
        <w:rPr>
          <w:del w:id="4382" w:author="Bryan Harter" w:date="2017-05-13T17:31:00Z"/>
          <w:b/>
        </w:rPr>
      </w:pPr>
      <w:del w:id="4383" w:author="Bryan Harter" w:date="2017-05-13T17:31:00Z">
        <w:r w:rsidDel="00E66894">
          <w:delText>Spacecraft_mso_longitude</w:delText>
        </w:r>
      </w:del>
    </w:p>
    <w:p w14:paraId="6EE15E3B" w14:textId="1074205C" w:rsidR="00A519BC" w:rsidRPr="00042FD6" w:rsidDel="00E66894" w:rsidRDefault="00A519BC" w:rsidP="00A519BC">
      <w:pPr>
        <w:pStyle w:val="ListParagraph"/>
        <w:numPr>
          <w:ilvl w:val="4"/>
          <w:numId w:val="37"/>
        </w:numPr>
        <w:rPr>
          <w:del w:id="4384" w:author="Bryan Harter" w:date="2017-05-13T17:31:00Z"/>
          <w:b/>
        </w:rPr>
      </w:pPr>
      <w:del w:id="4385" w:author="Bryan Harter" w:date="2017-05-13T17:31:00Z">
        <w:r w:rsidDel="00E66894">
          <w:delText>Spacecraft_mso_latitude</w:delText>
        </w:r>
      </w:del>
    </w:p>
    <w:p w14:paraId="56E8FC70" w14:textId="6AB59010" w:rsidR="00A519BC" w:rsidRPr="00042FD6" w:rsidDel="00E66894" w:rsidRDefault="00A519BC" w:rsidP="00A519BC">
      <w:pPr>
        <w:pStyle w:val="ListParagraph"/>
        <w:numPr>
          <w:ilvl w:val="4"/>
          <w:numId w:val="37"/>
        </w:numPr>
        <w:rPr>
          <w:del w:id="4386" w:author="Bryan Harter" w:date="2017-05-13T17:31:00Z"/>
          <w:b/>
        </w:rPr>
      </w:pPr>
      <w:del w:id="4387" w:author="Bryan Harter" w:date="2017-05-13T17:31:00Z">
        <w:r w:rsidDel="00E66894">
          <w:lastRenderedPageBreak/>
          <w:delText>Subsolar_point_geo_longitude</w:delText>
        </w:r>
      </w:del>
    </w:p>
    <w:p w14:paraId="43292A08" w14:textId="7BC75336" w:rsidR="00A519BC" w:rsidRPr="00042FD6" w:rsidDel="00E66894" w:rsidRDefault="00A519BC" w:rsidP="00A519BC">
      <w:pPr>
        <w:pStyle w:val="ListParagraph"/>
        <w:numPr>
          <w:ilvl w:val="4"/>
          <w:numId w:val="37"/>
        </w:numPr>
        <w:rPr>
          <w:del w:id="4388" w:author="Bryan Harter" w:date="2017-05-13T17:31:00Z"/>
          <w:b/>
        </w:rPr>
      </w:pPr>
      <w:del w:id="4389" w:author="Bryan Harter" w:date="2017-05-13T17:31:00Z">
        <w:r w:rsidDel="00E66894">
          <w:delText>Subsolar_point_geo_latitude</w:delText>
        </w:r>
      </w:del>
    </w:p>
    <w:p w14:paraId="1D3E4A7A" w14:textId="0749C50E" w:rsidR="00A519BC" w:rsidRPr="00042FD6" w:rsidDel="00E66894" w:rsidRDefault="00A519BC" w:rsidP="00A519BC">
      <w:pPr>
        <w:pStyle w:val="ListParagraph"/>
        <w:numPr>
          <w:ilvl w:val="4"/>
          <w:numId w:val="37"/>
        </w:numPr>
        <w:rPr>
          <w:del w:id="4390" w:author="Bryan Harter" w:date="2017-05-13T17:31:00Z"/>
          <w:b/>
        </w:rPr>
      </w:pPr>
      <w:del w:id="4391" w:author="Bryan Harter" w:date="2017-05-13T17:31:00Z">
        <w:r w:rsidDel="00E66894">
          <w:delText>Subsolar_point_mso_longitude</w:delText>
        </w:r>
      </w:del>
    </w:p>
    <w:p w14:paraId="79BBEE6D" w14:textId="4E99D2CA" w:rsidR="00A519BC" w:rsidRPr="00042FD6" w:rsidDel="00E66894" w:rsidRDefault="00A519BC" w:rsidP="00A519BC">
      <w:pPr>
        <w:pStyle w:val="ListParagraph"/>
        <w:numPr>
          <w:ilvl w:val="4"/>
          <w:numId w:val="37"/>
        </w:numPr>
        <w:rPr>
          <w:del w:id="4392" w:author="Bryan Harter" w:date="2017-05-13T17:31:00Z"/>
          <w:b/>
        </w:rPr>
      </w:pPr>
      <w:del w:id="4393" w:author="Bryan Harter" w:date="2017-05-13T17:31:00Z">
        <w:r w:rsidDel="00E66894">
          <w:delText>Subsolar_point_mso_latitude</w:delText>
        </w:r>
      </w:del>
    </w:p>
    <w:p w14:paraId="39B6D012" w14:textId="5870DB9D" w:rsidR="00A519BC" w:rsidRPr="00042FD6" w:rsidDel="00E66894" w:rsidRDefault="00A519BC" w:rsidP="00A519BC">
      <w:pPr>
        <w:pStyle w:val="ListParagraph"/>
        <w:numPr>
          <w:ilvl w:val="4"/>
          <w:numId w:val="37"/>
        </w:numPr>
        <w:rPr>
          <w:del w:id="4394" w:author="Bryan Harter" w:date="2017-05-13T17:31:00Z"/>
          <w:b/>
        </w:rPr>
      </w:pPr>
      <w:del w:id="4395" w:author="Bryan Harter" w:date="2017-05-13T17:31:00Z">
        <w:r w:rsidDel="00E66894">
          <w:delText>Spacecraft_sza</w:delText>
        </w:r>
      </w:del>
    </w:p>
    <w:p w14:paraId="355921C6" w14:textId="08880CAB" w:rsidR="00A519BC" w:rsidRPr="00042FD6" w:rsidDel="00E66894" w:rsidRDefault="00A519BC" w:rsidP="00A519BC">
      <w:pPr>
        <w:pStyle w:val="ListParagraph"/>
        <w:numPr>
          <w:ilvl w:val="4"/>
          <w:numId w:val="37"/>
        </w:numPr>
        <w:rPr>
          <w:del w:id="4396" w:author="Bryan Harter" w:date="2017-05-13T17:31:00Z"/>
          <w:b/>
        </w:rPr>
      </w:pPr>
      <w:del w:id="4397" w:author="Bryan Harter" w:date="2017-05-13T17:31:00Z">
        <w:r w:rsidDel="00E66894">
          <w:delText>Spacecraft_local_time</w:delText>
        </w:r>
      </w:del>
    </w:p>
    <w:p w14:paraId="37717D99" w14:textId="3DDBEB9A" w:rsidR="00A519BC" w:rsidRPr="00042FD6" w:rsidDel="00E66894" w:rsidRDefault="00A519BC" w:rsidP="00A519BC">
      <w:pPr>
        <w:pStyle w:val="ListParagraph"/>
        <w:numPr>
          <w:ilvl w:val="4"/>
          <w:numId w:val="37"/>
        </w:numPr>
        <w:rPr>
          <w:del w:id="4398" w:author="Bryan Harter" w:date="2017-05-13T17:31:00Z"/>
          <w:b/>
        </w:rPr>
      </w:pPr>
      <w:del w:id="4399" w:author="Bryan Harter" w:date="2017-05-13T17:31:00Z">
        <w:r w:rsidDel="00E66894">
          <w:delText>Spacecraft_altitude</w:delText>
        </w:r>
      </w:del>
    </w:p>
    <w:p w14:paraId="7D411537" w14:textId="0FCFC9D9" w:rsidR="00A519BC" w:rsidRPr="00A51EE0" w:rsidDel="00E66894" w:rsidRDefault="00A519BC" w:rsidP="00A519BC">
      <w:pPr>
        <w:pStyle w:val="ListParagraph"/>
        <w:numPr>
          <w:ilvl w:val="4"/>
          <w:numId w:val="37"/>
        </w:numPr>
        <w:rPr>
          <w:del w:id="4400" w:author="Bryan Harter" w:date="2017-05-13T17:31:00Z"/>
          <w:b/>
        </w:rPr>
      </w:pPr>
      <w:del w:id="4401" w:author="Bryan Harter" w:date="2017-05-13T17:31:00Z">
        <w:r w:rsidDel="00E66894">
          <w:delText>Mars_sun_distance</w:delText>
        </w:r>
      </w:del>
    </w:p>
    <w:p w14:paraId="2CDE47B9" w14:textId="77777777" w:rsidR="00A51EE0" w:rsidRDefault="00A51EE0" w:rsidP="00A51EE0">
      <w:pPr>
        <w:pStyle w:val="ListParagraph"/>
        <w:numPr>
          <w:ilvl w:val="3"/>
          <w:numId w:val="37"/>
        </w:numPr>
        <w:rPr>
          <w:b/>
        </w:rPr>
      </w:pPr>
      <w:r>
        <w:rPr>
          <w:b/>
        </w:rPr>
        <w:t>APOAPSE</w:t>
      </w:r>
    </w:p>
    <w:p w14:paraId="66725ABF" w14:textId="77777777" w:rsidR="00A51EE0" w:rsidRPr="00042FD6" w:rsidRDefault="00A51EE0" w:rsidP="00A51EE0">
      <w:pPr>
        <w:pStyle w:val="ListParagraph"/>
        <w:numPr>
          <w:ilvl w:val="4"/>
          <w:numId w:val="37"/>
        </w:numPr>
        <w:rPr>
          <w:b/>
        </w:rPr>
      </w:pPr>
      <w:r>
        <w:t>Time_start</w:t>
      </w:r>
    </w:p>
    <w:p w14:paraId="4C1049B9" w14:textId="77777777" w:rsidR="00A51EE0" w:rsidRPr="00042FD6" w:rsidRDefault="00A51EE0" w:rsidP="00A51EE0">
      <w:pPr>
        <w:pStyle w:val="ListParagraph"/>
        <w:numPr>
          <w:ilvl w:val="4"/>
          <w:numId w:val="37"/>
        </w:numPr>
        <w:rPr>
          <w:b/>
        </w:rPr>
      </w:pPr>
      <w:r>
        <w:t>Time_stop</w:t>
      </w:r>
    </w:p>
    <w:p w14:paraId="27E90D1C" w14:textId="77777777" w:rsidR="00A51EE0" w:rsidRPr="00042FD6" w:rsidRDefault="00A51EE0" w:rsidP="00A51EE0">
      <w:pPr>
        <w:pStyle w:val="ListParagraph"/>
        <w:numPr>
          <w:ilvl w:val="4"/>
          <w:numId w:val="37"/>
        </w:numPr>
        <w:rPr>
          <w:b/>
        </w:rPr>
      </w:pPr>
      <w:r>
        <w:t>Ozone_depth</w:t>
      </w:r>
    </w:p>
    <w:p w14:paraId="32A8A8EA" w14:textId="77777777" w:rsidR="00A51EE0" w:rsidRPr="00042FD6" w:rsidRDefault="00A51EE0" w:rsidP="00A51EE0">
      <w:pPr>
        <w:pStyle w:val="ListParagraph"/>
        <w:numPr>
          <w:ilvl w:val="4"/>
          <w:numId w:val="37"/>
        </w:numPr>
        <w:rPr>
          <w:b/>
        </w:rPr>
      </w:pPr>
      <w:r>
        <w:t>Ozone_depth_err</w:t>
      </w:r>
    </w:p>
    <w:p w14:paraId="0B64E643" w14:textId="77777777" w:rsidR="00A51EE0" w:rsidRPr="00042FD6" w:rsidRDefault="00A51EE0" w:rsidP="00A51EE0">
      <w:pPr>
        <w:pStyle w:val="ListParagraph"/>
        <w:numPr>
          <w:ilvl w:val="4"/>
          <w:numId w:val="37"/>
        </w:numPr>
        <w:rPr>
          <w:b/>
        </w:rPr>
      </w:pPr>
      <w:r>
        <w:t>Auroral_index</w:t>
      </w:r>
    </w:p>
    <w:p w14:paraId="38E2563B" w14:textId="77777777" w:rsidR="00A51EE0" w:rsidRPr="00042FD6" w:rsidRDefault="00A51EE0" w:rsidP="00A51EE0">
      <w:pPr>
        <w:pStyle w:val="ListParagraph"/>
        <w:numPr>
          <w:ilvl w:val="4"/>
          <w:numId w:val="37"/>
        </w:numPr>
        <w:rPr>
          <w:b/>
        </w:rPr>
      </w:pPr>
      <w:r>
        <w:t>Dust_depth</w:t>
      </w:r>
    </w:p>
    <w:p w14:paraId="5E12F09F" w14:textId="77777777" w:rsidR="00A51EE0" w:rsidRPr="00042FD6" w:rsidRDefault="00A51EE0" w:rsidP="00A51EE0">
      <w:pPr>
        <w:pStyle w:val="ListParagraph"/>
        <w:numPr>
          <w:ilvl w:val="4"/>
          <w:numId w:val="37"/>
        </w:numPr>
        <w:rPr>
          <w:b/>
        </w:rPr>
      </w:pPr>
      <w:r>
        <w:t>Dust_depth_err</w:t>
      </w:r>
    </w:p>
    <w:p w14:paraId="17A5DFC7" w14:textId="77777777" w:rsidR="00A51EE0" w:rsidRPr="00042FD6" w:rsidRDefault="00A51EE0" w:rsidP="00A51EE0">
      <w:pPr>
        <w:pStyle w:val="ListParagraph"/>
        <w:numPr>
          <w:ilvl w:val="4"/>
          <w:numId w:val="37"/>
        </w:numPr>
        <w:rPr>
          <w:b/>
        </w:rPr>
      </w:pPr>
      <w:r>
        <w:t>Radiance</w:t>
      </w:r>
    </w:p>
    <w:p w14:paraId="51868ADE" w14:textId="77777777" w:rsidR="00A51EE0" w:rsidRPr="00042FD6" w:rsidRDefault="00A51EE0" w:rsidP="00A51EE0">
      <w:pPr>
        <w:pStyle w:val="ListParagraph"/>
        <w:numPr>
          <w:ilvl w:val="4"/>
          <w:numId w:val="37"/>
        </w:numPr>
        <w:rPr>
          <w:b/>
        </w:rPr>
      </w:pPr>
      <w:r>
        <w:t>Radiance_err</w:t>
      </w:r>
    </w:p>
    <w:p w14:paraId="318A3B9E" w14:textId="77777777" w:rsidR="00A51EE0" w:rsidRPr="00042FD6" w:rsidRDefault="00A51EE0" w:rsidP="00A51EE0">
      <w:pPr>
        <w:pStyle w:val="ListParagraph"/>
        <w:numPr>
          <w:ilvl w:val="4"/>
          <w:numId w:val="37"/>
        </w:numPr>
        <w:rPr>
          <w:b/>
        </w:rPr>
      </w:pPr>
      <w:r>
        <w:t>Sza_bp</w:t>
      </w:r>
    </w:p>
    <w:p w14:paraId="1F1DF57E" w14:textId="77777777" w:rsidR="00A51EE0" w:rsidRPr="00042FD6" w:rsidRDefault="00A51EE0" w:rsidP="00A51EE0">
      <w:pPr>
        <w:pStyle w:val="ListParagraph"/>
        <w:numPr>
          <w:ilvl w:val="4"/>
          <w:numId w:val="37"/>
        </w:numPr>
        <w:rPr>
          <w:b/>
        </w:rPr>
      </w:pPr>
      <w:r>
        <w:t>Local_time_bp</w:t>
      </w:r>
    </w:p>
    <w:p w14:paraId="5B5F9520" w14:textId="77777777" w:rsidR="00A51EE0" w:rsidRPr="00042FD6" w:rsidRDefault="00A51EE0" w:rsidP="00A51EE0">
      <w:pPr>
        <w:pStyle w:val="ListParagraph"/>
        <w:numPr>
          <w:ilvl w:val="4"/>
          <w:numId w:val="37"/>
        </w:numPr>
        <w:rPr>
          <w:b/>
        </w:rPr>
      </w:pPr>
      <w:r>
        <w:t>Sza</w:t>
      </w:r>
    </w:p>
    <w:p w14:paraId="7CE8C8DC" w14:textId="77777777" w:rsidR="00A51EE0" w:rsidRPr="00042FD6" w:rsidRDefault="00A51EE0" w:rsidP="00A51EE0">
      <w:pPr>
        <w:pStyle w:val="ListParagraph"/>
        <w:numPr>
          <w:ilvl w:val="4"/>
          <w:numId w:val="37"/>
        </w:numPr>
        <w:rPr>
          <w:b/>
        </w:rPr>
      </w:pPr>
      <w:r>
        <w:t>Local_time</w:t>
      </w:r>
    </w:p>
    <w:p w14:paraId="096E90C4" w14:textId="77777777" w:rsidR="00A51EE0" w:rsidRPr="00042FD6" w:rsidRDefault="00A51EE0" w:rsidP="00A51EE0">
      <w:pPr>
        <w:pStyle w:val="ListParagraph"/>
        <w:numPr>
          <w:ilvl w:val="4"/>
          <w:numId w:val="37"/>
        </w:numPr>
        <w:rPr>
          <w:b/>
        </w:rPr>
      </w:pPr>
      <w:r>
        <w:t>Lat</w:t>
      </w:r>
    </w:p>
    <w:p w14:paraId="71B477F5" w14:textId="77777777" w:rsidR="00A51EE0" w:rsidRPr="00042FD6" w:rsidRDefault="00A51EE0" w:rsidP="00A51EE0">
      <w:pPr>
        <w:pStyle w:val="ListParagraph"/>
        <w:numPr>
          <w:ilvl w:val="4"/>
          <w:numId w:val="37"/>
        </w:numPr>
        <w:rPr>
          <w:b/>
        </w:rPr>
      </w:pPr>
      <w:r>
        <w:t>Lon</w:t>
      </w:r>
    </w:p>
    <w:p w14:paraId="336ADA28" w14:textId="77777777" w:rsidR="00A51EE0" w:rsidRPr="00042FD6" w:rsidRDefault="00A51EE0" w:rsidP="00A51EE0">
      <w:pPr>
        <w:pStyle w:val="ListParagraph"/>
        <w:numPr>
          <w:ilvl w:val="4"/>
          <w:numId w:val="37"/>
        </w:numPr>
        <w:rPr>
          <w:b/>
        </w:rPr>
      </w:pPr>
      <w:r>
        <w:t>Lat_mso</w:t>
      </w:r>
    </w:p>
    <w:p w14:paraId="253FF697" w14:textId="77777777" w:rsidR="00A51EE0" w:rsidRPr="00042FD6" w:rsidRDefault="00A51EE0" w:rsidP="00A51EE0">
      <w:pPr>
        <w:pStyle w:val="ListParagraph"/>
        <w:numPr>
          <w:ilvl w:val="4"/>
          <w:numId w:val="37"/>
        </w:numPr>
        <w:rPr>
          <w:b/>
        </w:rPr>
      </w:pPr>
      <w:r>
        <w:t>Lon_mso</w:t>
      </w:r>
    </w:p>
    <w:p w14:paraId="21E3D254" w14:textId="77777777" w:rsidR="00A51EE0" w:rsidRPr="00042FD6" w:rsidRDefault="00A51EE0" w:rsidP="00A51EE0">
      <w:pPr>
        <w:pStyle w:val="ListParagraph"/>
        <w:numPr>
          <w:ilvl w:val="4"/>
          <w:numId w:val="37"/>
        </w:numPr>
        <w:rPr>
          <w:b/>
        </w:rPr>
      </w:pPr>
      <w:r>
        <w:t>Orbit_number</w:t>
      </w:r>
    </w:p>
    <w:p w14:paraId="3C08A154" w14:textId="77777777" w:rsidR="00A51EE0" w:rsidRPr="00042FD6" w:rsidRDefault="00A51EE0" w:rsidP="00A51EE0">
      <w:pPr>
        <w:pStyle w:val="ListParagraph"/>
        <w:numPr>
          <w:ilvl w:val="4"/>
          <w:numId w:val="37"/>
        </w:numPr>
        <w:rPr>
          <w:b/>
        </w:rPr>
      </w:pPr>
      <w:r>
        <w:t>Mars_season_ls</w:t>
      </w:r>
    </w:p>
    <w:p w14:paraId="3221F1ED" w14:textId="77777777" w:rsidR="00A51EE0" w:rsidRPr="00042FD6" w:rsidRDefault="00A51EE0" w:rsidP="00A51EE0">
      <w:pPr>
        <w:pStyle w:val="ListParagraph"/>
        <w:numPr>
          <w:ilvl w:val="4"/>
          <w:numId w:val="37"/>
        </w:numPr>
        <w:rPr>
          <w:b/>
        </w:rPr>
      </w:pPr>
      <w:r>
        <w:t>Spacecraft_geo</w:t>
      </w:r>
    </w:p>
    <w:p w14:paraId="5B4AE5D7" w14:textId="77777777" w:rsidR="00A51EE0" w:rsidRPr="00042FD6" w:rsidRDefault="00A51EE0" w:rsidP="00A51EE0">
      <w:pPr>
        <w:pStyle w:val="ListParagraph"/>
        <w:numPr>
          <w:ilvl w:val="4"/>
          <w:numId w:val="37"/>
        </w:numPr>
        <w:rPr>
          <w:b/>
        </w:rPr>
      </w:pPr>
      <w:r>
        <w:t>Spacecraft_mso</w:t>
      </w:r>
    </w:p>
    <w:p w14:paraId="636053A7" w14:textId="77777777" w:rsidR="00A51EE0" w:rsidRPr="00042FD6" w:rsidRDefault="00A51EE0" w:rsidP="00A51EE0">
      <w:pPr>
        <w:pStyle w:val="ListParagraph"/>
        <w:numPr>
          <w:ilvl w:val="4"/>
          <w:numId w:val="37"/>
        </w:numPr>
        <w:rPr>
          <w:b/>
        </w:rPr>
      </w:pPr>
      <w:r>
        <w:t>Sun_geo</w:t>
      </w:r>
    </w:p>
    <w:p w14:paraId="017612C0" w14:textId="77777777" w:rsidR="00A51EE0" w:rsidRPr="00042FD6" w:rsidRDefault="00A51EE0" w:rsidP="00A51EE0">
      <w:pPr>
        <w:pStyle w:val="ListParagraph"/>
        <w:numPr>
          <w:ilvl w:val="4"/>
          <w:numId w:val="37"/>
        </w:numPr>
        <w:rPr>
          <w:b/>
        </w:rPr>
      </w:pPr>
      <w:r>
        <w:t>Sun_mso</w:t>
      </w:r>
    </w:p>
    <w:p w14:paraId="29BA0480" w14:textId="77777777" w:rsidR="00A51EE0" w:rsidRPr="00042FD6" w:rsidRDefault="00A51EE0" w:rsidP="00A51EE0">
      <w:pPr>
        <w:pStyle w:val="ListParagraph"/>
        <w:numPr>
          <w:ilvl w:val="4"/>
          <w:numId w:val="37"/>
        </w:numPr>
        <w:rPr>
          <w:b/>
        </w:rPr>
      </w:pPr>
      <w:r>
        <w:t>Spacecraft_geo_longitude</w:t>
      </w:r>
    </w:p>
    <w:p w14:paraId="604B778B" w14:textId="77777777" w:rsidR="00A51EE0" w:rsidRPr="00042FD6" w:rsidRDefault="00A51EE0" w:rsidP="00A51EE0">
      <w:pPr>
        <w:pStyle w:val="ListParagraph"/>
        <w:numPr>
          <w:ilvl w:val="4"/>
          <w:numId w:val="37"/>
        </w:numPr>
        <w:rPr>
          <w:b/>
        </w:rPr>
      </w:pPr>
      <w:r>
        <w:t>Spacecraft_geo_latitude</w:t>
      </w:r>
    </w:p>
    <w:p w14:paraId="4A35FB0E" w14:textId="77777777" w:rsidR="00A51EE0" w:rsidRPr="00042FD6" w:rsidRDefault="00A51EE0" w:rsidP="00A51EE0">
      <w:pPr>
        <w:pStyle w:val="ListParagraph"/>
        <w:numPr>
          <w:ilvl w:val="4"/>
          <w:numId w:val="37"/>
        </w:numPr>
        <w:rPr>
          <w:b/>
        </w:rPr>
      </w:pPr>
      <w:r>
        <w:t>Spacecraft_mso_longitude</w:t>
      </w:r>
    </w:p>
    <w:p w14:paraId="13ED2B4B" w14:textId="77777777" w:rsidR="00A51EE0" w:rsidRPr="00042FD6" w:rsidRDefault="00A51EE0" w:rsidP="00A51EE0">
      <w:pPr>
        <w:pStyle w:val="ListParagraph"/>
        <w:numPr>
          <w:ilvl w:val="4"/>
          <w:numId w:val="37"/>
        </w:numPr>
        <w:rPr>
          <w:b/>
        </w:rPr>
      </w:pPr>
      <w:r>
        <w:t>Spacecraft_mso_latitude</w:t>
      </w:r>
    </w:p>
    <w:p w14:paraId="0CA2A29B" w14:textId="77777777" w:rsidR="00A51EE0" w:rsidRPr="00042FD6" w:rsidRDefault="00A51EE0" w:rsidP="00A51EE0">
      <w:pPr>
        <w:pStyle w:val="ListParagraph"/>
        <w:numPr>
          <w:ilvl w:val="4"/>
          <w:numId w:val="37"/>
        </w:numPr>
        <w:rPr>
          <w:b/>
        </w:rPr>
      </w:pPr>
      <w:r>
        <w:t>Subsolar_point_geo_longitude</w:t>
      </w:r>
    </w:p>
    <w:p w14:paraId="5644DD4A" w14:textId="77777777" w:rsidR="00A51EE0" w:rsidRPr="00042FD6" w:rsidRDefault="00A51EE0" w:rsidP="00A51EE0">
      <w:pPr>
        <w:pStyle w:val="ListParagraph"/>
        <w:numPr>
          <w:ilvl w:val="4"/>
          <w:numId w:val="37"/>
        </w:numPr>
        <w:rPr>
          <w:b/>
        </w:rPr>
      </w:pPr>
      <w:r>
        <w:t>Subsolar_point_geo_latitude</w:t>
      </w:r>
    </w:p>
    <w:p w14:paraId="2AEA3694" w14:textId="77777777" w:rsidR="00A51EE0" w:rsidRPr="00042FD6" w:rsidRDefault="00A51EE0" w:rsidP="00A51EE0">
      <w:pPr>
        <w:pStyle w:val="ListParagraph"/>
        <w:numPr>
          <w:ilvl w:val="4"/>
          <w:numId w:val="37"/>
        </w:numPr>
        <w:rPr>
          <w:b/>
        </w:rPr>
      </w:pPr>
      <w:r>
        <w:t>Subsolar_point_mso_longitude</w:t>
      </w:r>
    </w:p>
    <w:p w14:paraId="763C854F" w14:textId="77777777" w:rsidR="00A51EE0" w:rsidRPr="00042FD6" w:rsidRDefault="00A51EE0" w:rsidP="00A51EE0">
      <w:pPr>
        <w:pStyle w:val="ListParagraph"/>
        <w:numPr>
          <w:ilvl w:val="4"/>
          <w:numId w:val="37"/>
        </w:numPr>
        <w:rPr>
          <w:b/>
        </w:rPr>
      </w:pPr>
      <w:r>
        <w:t>Subsolar_point_mso_latitude</w:t>
      </w:r>
    </w:p>
    <w:p w14:paraId="0AD314B9" w14:textId="77777777" w:rsidR="00A51EE0" w:rsidRPr="00042FD6" w:rsidRDefault="00A51EE0" w:rsidP="00A51EE0">
      <w:pPr>
        <w:pStyle w:val="ListParagraph"/>
        <w:numPr>
          <w:ilvl w:val="4"/>
          <w:numId w:val="37"/>
        </w:numPr>
        <w:rPr>
          <w:b/>
        </w:rPr>
      </w:pPr>
      <w:r>
        <w:t>Spacecraft_sza</w:t>
      </w:r>
    </w:p>
    <w:p w14:paraId="5ECEBBC5" w14:textId="77777777" w:rsidR="00A51EE0" w:rsidRPr="00042FD6" w:rsidRDefault="00A51EE0" w:rsidP="00A51EE0">
      <w:pPr>
        <w:pStyle w:val="ListParagraph"/>
        <w:numPr>
          <w:ilvl w:val="4"/>
          <w:numId w:val="37"/>
        </w:numPr>
        <w:rPr>
          <w:b/>
        </w:rPr>
      </w:pPr>
      <w:r>
        <w:t>Spacecraft_local_time</w:t>
      </w:r>
    </w:p>
    <w:p w14:paraId="3C06681B" w14:textId="77777777" w:rsidR="00A51EE0" w:rsidRPr="00042FD6" w:rsidRDefault="00A51EE0" w:rsidP="00A51EE0">
      <w:pPr>
        <w:pStyle w:val="ListParagraph"/>
        <w:numPr>
          <w:ilvl w:val="4"/>
          <w:numId w:val="37"/>
        </w:numPr>
        <w:rPr>
          <w:b/>
        </w:rPr>
      </w:pPr>
      <w:r>
        <w:t>Spacecraft_altitude</w:t>
      </w:r>
    </w:p>
    <w:p w14:paraId="7D687F08" w14:textId="67C364D3" w:rsidR="00A51EE0" w:rsidRPr="00A51EE0" w:rsidRDefault="00A51EE0" w:rsidP="00A51EE0">
      <w:pPr>
        <w:pStyle w:val="ListParagraph"/>
        <w:numPr>
          <w:ilvl w:val="4"/>
          <w:numId w:val="37"/>
        </w:numPr>
        <w:rPr>
          <w:b/>
        </w:rPr>
      </w:pPr>
      <w:r>
        <w:lastRenderedPageBreak/>
        <w:t>Mars_sun_distance</w:t>
      </w:r>
    </w:p>
    <w:p w14:paraId="2F44EA71" w14:textId="403A8FDA" w:rsidR="005D08DC" w:rsidRPr="005D08DC" w:rsidRDefault="005D08DC" w:rsidP="005D08DC">
      <w:pPr>
        <w:pStyle w:val="PlainText"/>
      </w:pPr>
    </w:p>
    <w:sectPr w:rsidR="005D08DC" w:rsidRPr="005D08DC" w:rsidSect="000935B9">
      <w:type w:val="continuous"/>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30" w:author="Kevin McGouldrick" w:date="2015-11-17T12:37:00Z" w:initials="KM">
    <w:p w14:paraId="28BD0D0E" w14:textId="213B21D2" w:rsidR="00042613" w:rsidRDefault="00042613">
      <w:pPr>
        <w:pStyle w:val="CommentText"/>
      </w:pPr>
      <w:r>
        <w:rPr>
          <w:rStyle w:val="CommentReference"/>
        </w:rPr>
        <w:annotationRef/>
      </w:r>
      <w:r>
        <w:t>Probably too hard to completely eradicate this argument; but possibly add start_date and end_date, with an error check on consistency if someone provides both?</w:t>
      </w:r>
    </w:p>
  </w:comment>
  <w:comment w:id="1145" w:author="Kevin McGouldrick" w:date="2015-11-17T12:40:00Z" w:initials="KM">
    <w:p w14:paraId="18BFAC4D" w14:textId="540711F1" w:rsidR="00042613" w:rsidRDefault="00042613">
      <w:pPr>
        <w:pStyle w:val="CommentText"/>
      </w:pPr>
      <w:r>
        <w:rPr>
          <w:rStyle w:val="CommentReference"/>
        </w:rPr>
        <w:annotationRef/>
      </w:r>
      <w:r>
        <w:t>Drop iuvs_ from each of these?</w:t>
      </w:r>
    </w:p>
  </w:comment>
  <w:comment w:id="1206" w:author="Kevin McGouldrick" w:date="2015-11-17T12:43:00Z" w:initials="KM">
    <w:p w14:paraId="4AC5B885" w14:textId="4CA68ED6" w:rsidR="00042613" w:rsidRDefault="00042613">
      <w:pPr>
        <w:pStyle w:val="CommentText"/>
      </w:pPr>
      <w:r>
        <w:rPr>
          <w:rStyle w:val="CommentReference"/>
        </w:rPr>
        <w:annotationRef/>
      </w:r>
      <w:r>
        <w:t>Not certain that all models can be read at present.  Certainly do not have ASCII capability for all.  Possible that NetCDF can be read for all.</w:t>
      </w:r>
    </w:p>
  </w:comment>
  <w:comment w:id="3698" w:author="Kevin McGouldrick" w:date="2015-11-17T13:47:00Z" w:initials="KM">
    <w:p w14:paraId="4A56C10F" w14:textId="2C7154D5" w:rsidR="00042613" w:rsidRDefault="00042613">
      <w:pPr>
        <w:pStyle w:val="CommentText"/>
      </w:pPr>
      <w:r>
        <w:rPr>
          <w:rStyle w:val="CommentReference"/>
        </w:rPr>
        <w:annotationRef/>
      </w:r>
      <w:r>
        <w:t>Make these consistent with the IUVS 1D plotting tools (or vice versa).  I prefer the latter since this version uses shorter keywords.  Both could potentially require a TON of mindless labor.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BD0D0E" w15:done="0"/>
  <w15:commentEx w15:paraId="18BFAC4D" w15:done="0"/>
  <w15:commentEx w15:paraId="4AC5B885" w15:done="0"/>
  <w15:commentEx w15:paraId="4A56C1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A18C8" w14:textId="77777777" w:rsidR="00042613" w:rsidRDefault="00042613" w:rsidP="00691989">
      <w:r>
        <w:separator/>
      </w:r>
    </w:p>
  </w:endnote>
  <w:endnote w:type="continuationSeparator" w:id="0">
    <w:p w14:paraId="1EB252F1" w14:textId="77777777" w:rsidR="00042613" w:rsidRDefault="00042613" w:rsidP="00691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aco">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0640C" w14:textId="77777777" w:rsidR="00042613" w:rsidRDefault="00042613" w:rsidP="006919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92BC9FB" w14:textId="77777777" w:rsidR="00042613" w:rsidRDefault="000426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216D5" w14:textId="77777777" w:rsidR="00042613" w:rsidRDefault="00042613" w:rsidP="006919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3286F">
      <w:rPr>
        <w:rStyle w:val="PageNumber"/>
        <w:noProof/>
      </w:rPr>
      <w:t>20</w:t>
    </w:r>
    <w:r>
      <w:rPr>
        <w:rStyle w:val="PageNumber"/>
      </w:rPr>
      <w:fldChar w:fldCharType="end"/>
    </w:r>
  </w:p>
  <w:p w14:paraId="63ABFE92" w14:textId="77777777" w:rsidR="00042613" w:rsidRDefault="000426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C3EA83" w14:textId="77777777" w:rsidR="00042613" w:rsidRDefault="00042613" w:rsidP="00691989">
      <w:r>
        <w:separator/>
      </w:r>
    </w:p>
  </w:footnote>
  <w:footnote w:type="continuationSeparator" w:id="0">
    <w:p w14:paraId="1FFC5048" w14:textId="77777777" w:rsidR="00042613" w:rsidRDefault="00042613" w:rsidP="00691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62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C6359CD"/>
    <w:multiLevelType w:val="hybridMultilevel"/>
    <w:tmpl w:val="D2C087C2"/>
    <w:lvl w:ilvl="0" w:tplc="04090001">
      <w:start w:val="1"/>
      <w:numFmt w:val="bullet"/>
      <w:lvlText w:val=""/>
      <w:lvlJc w:val="left"/>
      <w:pPr>
        <w:ind w:left="1447" w:hanging="360"/>
      </w:pPr>
      <w:rPr>
        <w:rFonts w:ascii="Symbol" w:hAnsi="Symbol" w:hint="default"/>
      </w:rPr>
    </w:lvl>
    <w:lvl w:ilvl="1" w:tplc="04090003">
      <w:start w:val="1"/>
      <w:numFmt w:val="bullet"/>
      <w:lvlText w:val="o"/>
      <w:lvlJc w:val="left"/>
      <w:pPr>
        <w:ind w:left="2167" w:hanging="360"/>
      </w:pPr>
      <w:rPr>
        <w:rFonts w:ascii="Courier New" w:hAnsi="Courier New" w:hint="default"/>
      </w:rPr>
    </w:lvl>
    <w:lvl w:ilvl="2" w:tplc="04090005">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2" w15:restartNumberingAfterBreak="0">
    <w:nsid w:val="13251A99"/>
    <w:multiLevelType w:val="hybridMultilevel"/>
    <w:tmpl w:val="47145B20"/>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3" w15:restartNumberingAfterBreak="0">
    <w:nsid w:val="18292541"/>
    <w:multiLevelType w:val="multilevel"/>
    <w:tmpl w:val="0409001D"/>
    <w:styleLink w:val="IDLPrompt"/>
    <w:lvl w:ilvl="0">
      <w:numFmt w:val="decimal"/>
      <w:lvlText w:val="%1)"/>
      <w:lvlJc w:val="left"/>
      <w:pPr>
        <w:ind w:left="360" w:hanging="360"/>
      </w:pPr>
      <w:rPr>
        <w:rFonts w:ascii="Monaco" w:hAnsi="Monaco"/>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E990392"/>
    <w:multiLevelType w:val="hybridMultilevel"/>
    <w:tmpl w:val="E9168D1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1F0D14"/>
    <w:multiLevelType w:val="hybridMultilevel"/>
    <w:tmpl w:val="73DC512E"/>
    <w:lvl w:ilvl="0" w:tplc="C4069448">
      <w:start w:val="1"/>
      <w:numFmt w:val="decimal"/>
      <w:lvlText w:val="%1)"/>
      <w:lvlJc w:val="left"/>
      <w:pPr>
        <w:ind w:left="1080" w:hanging="360"/>
      </w:pPr>
      <w:rPr>
        <w:rFonts w:hint="default"/>
      </w:rPr>
    </w:lvl>
    <w:lvl w:ilvl="1" w:tplc="E1B212D8">
      <w:start w:val="1"/>
      <w:numFmt w:val="decimal"/>
      <w:lvlText w:val="%2."/>
      <w:lvlJc w:val="left"/>
      <w:pPr>
        <w:ind w:left="1800" w:hanging="360"/>
      </w:pPr>
      <w:rPr>
        <w:rFonts w:asciiTheme="minorHAnsi" w:eastAsiaTheme="minorEastAsia" w:hAnsiTheme="minorHAnsi" w:cstheme="minorBid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D2599A"/>
    <w:multiLevelType w:val="multilevel"/>
    <w:tmpl w:val="77F8FEE0"/>
    <w:numStyleLink w:val="111111"/>
  </w:abstractNum>
  <w:abstractNum w:abstractNumId="7" w15:restartNumberingAfterBreak="0">
    <w:nsid w:val="28684B25"/>
    <w:multiLevelType w:val="hybridMultilevel"/>
    <w:tmpl w:val="0B481838"/>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2889561A"/>
    <w:multiLevelType w:val="hybridMultilevel"/>
    <w:tmpl w:val="F7E82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A267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C43243"/>
    <w:multiLevelType w:val="hybridMultilevel"/>
    <w:tmpl w:val="F7B80CB0"/>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1" w15:restartNumberingAfterBreak="0">
    <w:nsid w:val="32220B70"/>
    <w:multiLevelType w:val="hybridMultilevel"/>
    <w:tmpl w:val="F926EA7C"/>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1447" w:hanging="360"/>
      </w:pPr>
      <w:rPr>
        <w:rFonts w:ascii="Symbol" w:hAnsi="Symbol" w:hint="default"/>
      </w:rPr>
    </w:lvl>
    <w:lvl w:ilvl="2" w:tplc="04090005">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2" w15:restartNumberingAfterBreak="0">
    <w:nsid w:val="32830432"/>
    <w:multiLevelType w:val="multilevel"/>
    <w:tmpl w:val="26281DF2"/>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34D05D69"/>
    <w:multiLevelType w:val="hybridMultilevel"/>
    <w:tmpl w:val="B57026B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533DA0"/>
    <w:multiLevelType w:val="hybridMultilevel"/>
    <w:tmpl w:val="ACEA4110"/>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5" w15:restartNumberingAfterBreak="0">
    <w:nsid w:val="37143E21"/>
    <w:multiLevelType w:val="hybridMultilevel"/>
    <w:tmpl w:val="4FB67A2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2B3AD1"/>
    <w:multiLevelType w:val="multilevel"/>
    <w:tmpl w:val="64626456"/>
    <w:lvl w:ilvl="0">
      <w:start w:val="1"/>
      <w:numFmt w:val="bullet"/>
      <w:lvlText w:val=""/>
      <w:lvlJc w:val="left"/>
      <w:pPr>
        <w:ind w:left="10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o"/>
      <w:lvlJc w:val="left"/>
      <w:pPr>
        <w:ind w:left="252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7" w15:restartNumberingAfterBreak="0">
    <w:nsid w:val="39EA1767"/>
    <w:multiLevelType w:val="multilevel"/>
    <w:tmpl w:val="9AFAEE5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3BA8523C"/>
    <w:multiLevelType w:val="hybridMultilevel"/>
    <w:tmpl w:val="1A14C000"/>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9" w15:restartNumberingAfterBreak="0">
    <w:nsid w:val="4E3B788D"/>
    <w:multiLevelType w:val="hybridMultilevel"/>
    <w:tmpl w:val="B2E8DA6E"/>
    <w:lvl w:ilvl="0" w:tplc="E1587B40">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20" w15:restartNumberingAfterBreak="0">
    <w:nsid w:val="4FBF0880"/>
    <w:multiLevelType w:val="multilevel"/>
    <w:tmpl w:val="77F8FEE0"/>
    <w:numStyleLink w:val="111111"/>
  </w:abstractNum>
  <w:abstractNum w:abstractNumId="21" w15:restartNumberingAfterBreak="0">
    <w:nsid w:val="50E702B5"/>
    <w:multiLevelType w:val="hybridMultilevel"/>
    <w:tmpl w:val="E9168D1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2B824B9"/>
    <w:multiLevelType w:val="hybridMultilevel"/>
    <w:tmpl w:val="F5CE9C50"/>
    <w:lvl w:ilvl="0" w:tplc="554001C4">
      <w:start w:val="1"/>
      <w:numFmt w:val="decimal"/>
      <w:lvlText w:val="%1."/>
      <w:lvlJc w:val="left"/>
      <w:pPr>
        <w:tabs>
          <w:tab w:val="num" w:pos="720"/>
        </w:tabs>
        <w:ind w:left="720" w:hanging="360"/>
      </w:pPr>
    </w:lvl>
    <w:lvl w:ilvl="1" w:tplc="F774C02C" w:tentative="1">
      <w:start w:val="1"/>
      <w:numFmt w:val="decimal"/>
      <w:lvlText w:val="%2."/>
      <w:lvlJc w:val="left"/>
      <w:pPr>
        <w:tabs>
          <w:tab w:val="num" w:pos="1440"/>
        </w:tabs>
        <w:ind w:left="1440" w:hanging="360"/>
      </w:pPr>
    </w:lvl>
    <w:lvl w:ilvl="2" w:tplc="EC8E8E76" w:tentative="1">
      <w:start w:val="1"/>
      <w:numFmt w:val="decimal"/>
      <w:lvlText w:val="%3."/>
      <w:lvlJc w:val="left"/>
      <w:pPr>
        <w:tabs>
          <w:tab w:val="num" w:pos="2160"/>
        </w:tabs>
        <w:ind w:left="2160" w:hanging="360"/>
      </w:pPr>
    </w:lvl>
    <w:lvl w:ilvl="3" w:tplc="C56AE618" w:tentative="1">
      <w:start w:val="1"/>
      <w:numFmt w:val="decimal"/>
      <w:lvlText w:val="%4."/>
      <w:lvlJc w:val="left"/>
      <w:pPr>
        <w:tabs>
          <w:tab w:val="num" w:pos="2880"/>
        </w:tabs>
        <w:ind w:left="2880" w:hanging="360"/>
      </w:pPr>
    </w:lvl>
    <w:lvl w:ilvl="4" w:tplc="E2846A7C" w:tentative="1">
      <w:start w:val="1"/>
      <w:numFmt w:val="decimal"/>
      <w:lvlText w:val="%5."/>
      <w:lvlJc w:val="left"/>
      <w:pPr>
        <w:tabs>
          <w:tab w:val="num" w:pos="3600"/>
        </w:tabs>
        <w:ind w:left="3600" w:hanging="360"/>
      </w:pPr>
    </w:lvl>
    <w:lvl w:ilvl="5" w:tplc="9DC416FA" w:tentative="1">
      <w:start w:val="1"/>
      <w:numFmt w:val="decimal"/>
      <w:lvlText w:val="%6."/>
      <w:lvlJc w:val="left"/>
      <w:pPr>
        <w:tabs>
          <w:tab w:val="num" w:pos="4320"/>
        </w:tabs>
        <w:ind w:left="4320" w:hanging="360"/>
      </w:pPr>
    </w:lvl>
    <w:lvl w:ilvl="6" w:tplc="D924F476" w:tentative="1">
      <w:start w:val="1"/>
      <w:numFmt w:val="decimal"/>
      <w:lvlText w:val="%7."/>
      <w:lvlJc w:val="left"/>
      <w:pPr>
        <w:tabs>
          <w:tab w:val="num" w:pos="5040"/>
        </w:tabs>
        <w:ind w:left="5040" w:hanging="360"/>
      </w:pPr>
    </w:lvl>
    <w:lvl w:ilvl="7" w:tplc="077463B6" w:tentative="1">
      <w:start w:val="1"/>
      <w:numFmt w:val="decimal"/>
      <w:lvlText w:val="%8."/>
      <w:lvlJc w:val="left"/>
      <w:pPr>
        <w:tabs>
          <w:tab w:val="num" w:pos="5760"/>
        </w:tabs>
        <w:ind w:left="5760" w:hanging="360"/>
      </w:pPr>
    </w:lvl>
    <w:lvl w:ilvl="8" w:tplc="B07C2082" w:tentative="1">
      <w:start w:val="1"/>
      <w:numFmt w:val="decimal"/>
      <w:lvlText w:val="%9."/>
      <w:lvlJc w:val="left"/>
      <w:pPr>
        <w:tabs>
          <w:tab w:val="num" w:pos="6480"/>
        </w:tabs>
        <w:ind w:left="6480" w:hanging="360"/>
      </w:pPr>
    </w:lvl>
  </w:abstractNum>
  <w:abstractNum w:abstractNumId="23" w15:restartNumberingAfterBreak="0">
    <w:nsid w:val="552B086A"/>
    <w:multiLevelType w:val="hybridMultilevel"/>
    <w:tmpl w:val="5F56F376"/>
    <w:lvl w:ilvl="0" w:tplc="0409000F">
      <w:start w:val="1"/>
      <w:numFmt w:val="decimal"/>
      <w:lvlText w:val="%1."/>
      <w:lvlJc w:val="left"/>
      <w:pPr>
        <w:ind w:left="-430" w:hanging="360"/>
      </w:pPr>
    </w:lvl>
    <w:lvl w:ilvl="1" w:tplc="04090019">
      <w:start w:val="1"/>
      <w:numFmt w:val="lowerLetter"/>
      <w:lvlText w:val="%2."/>
      <w:lvlJc w:val="left"/>
      <w:pPr>
        <w:ind w:left="290" w:hanging="360"/>
      </w:pPr>
    </w:lvl>
    <w:lvl w:ilvl="2" w:tplc="0409001B">
      <w:start w:val="1"/>
      <w:numFmt w:val="lowerRoman"/>
      <w:lvlText w:val="%3."/>
      <w:lvlJc w:val="right"/>
      <w:pPr>
        <w:ind w:left="1010" w:hanging="180"/>
      </w:pPr>
    </w:lvl>
    <w:lvl w:ilvl="3" w:tplc="0409000F">
      <w:start w:val="1"/>
      <w:numFmt w:val="decimal"/>
      <w:lvlText w:val="%4."/>
      <w:lvlJc w:val="left"/>
      <w:pPr>
        <w:ind w:left="1730" w:hanging="360"/>
      </w:pPr>
    </w:lvl>
    <w:lvl w:ilvl="4" w:tplc="04090019">
      <w:start w:val="1"/>
      <w:numFmt w:val="lowerLetter"/>
      <w:lvlText w:val="%5."/>
      <w:lvlJc w:val="left"/>
      <w:pPr>
        <w:ind w:left="2450" w:hanging="360"/>
      </w:pPr>
    </w:lvl>
    <w:lvl w:ilvl="5" w:tplc="0409001B" w:tentative="1">
      <w:start w:val="1"/>
      <w:numFmt w:val="lowerRoman"/>
      <w:lvlText w:val="%6."/>
      <w:lvlJc w:val="right"/>
      <w:pPr>
        <w:ind w:left="3170" w:hanging="180"/>
      </w:pPr>
    </w:lvl>
    <w:lvl w:ilvl="6" w:tplc="0409000F" w:tentative="1">
      <w:start w:val="1"/>
      <w:numFmt w:val="decimal"/>
      <w:lvlText w:val="%7."/>
      <w:lvlJc w:val="left"/>
      <w:pPr>
        <w:ind w:left="3890" w:hanging="360"/>
      </w:pPr>
    </w:lvl>
    <w:lvl w:ilvl="7" w:tplc="04090019" w:tentative="1">
      <w:start w:val="1"/>
      <w:numFmt w:val="lowerLetter"/>
      <w:lvlText w:val="%8."/>
      <w:lvlJc w:val="left"/>
      <w:pPr>
        <w:ind w:left="4610" w:hanging="360"/>
      </w:pPr>
    </w:lvl>
    <w:lvl w:ilvl="8" w:tplc="0409001B" w:tentative="1">
      <w:start w:val="1"/>
      <w:numFmt w:val="lowerRoman"/>
      <w:lvlText w:val="%9."/>
      <w:lvlJc w:val="right"/>
      <w:pPr>
        <w:ind w:left="5330" w:hanging="180"/>
      </w:pPr>
    </w:lvl>
  </w:abstractNum>
  <w:abstractNum w:abstractNumId="24" w15:restartNumberingAfterBreak="0">
    <w:nsid w:val="5E0F208D"/>
    <w:multiLevelType w:val="multilevel"/>
    <w:tmpl w:val="77F8FEE0"/>
    <w:numStyleLink w:val="111111"/>
  </w:abstractNum>
  <w:abstractNum w:abstractNumId="25" w15:restartNumberingAfterBreak="0">
    <w:nsid w:val="607071AF"/>
    <w:multiLevelType w:val="multilevel"/>
    <w:tmpl w:val="77F8FEE0"/>
    <w:numStyleLink w:val="111111"/>
  </w:abstractNum>
  <w:abstractNum w:abstractNumId="26" w15:restartNumberingAfterBreak="0">
    <w:nsid w:val="64473464"/>
    <w:multiLevelType w:val="multilevel"/>
    <w:tmpl w:val="77F8FEE0"/>
    <w:numStyleLink w:val="111111"/>
  </w:abstractNum>
  <w:abstractNum w:abstractNumId="27" w15:restartNumberingAfterBreak="0">
    <w:nsid w:val="69E4204F"/>
    <w:multiLevelType w:val="multilevel"/>
    <w:tmpl w:val="D2C087C2"/>
    <w:lvl w:ilvl="0">
      <w:start w:val="1"/>
      <w:numFmt w:val="bullet"/>
      <w:lvlText w:val=""/>
      <w:lvlJc w:val="left"/>
      <w:pPr>
        <w:ind w:left="1447" w:hanging="360"/>
      </w:pPr>
      <w:rPr>
        <w:rFonts w:ascii="Symbol" w:hAnsi="Symbol" w:hint="default"/>
      </w:rPr>
    </w:lvl>
    <w:lvl w:ilvl="1">
      <w:start w:val="1"/>
      <w:numFmt w:val="bullet"/>
      <w:lvlText w:val="o"/>
      <w:lvlJc w:val="left"/>
      <w:pPr>
        <w:ind w:left="2167" w:hanging="360"/>
      </w:pPr>
      <w:rPr>
        <w:rFonts w:ascii="Courier New" w:hAnsi="Courier New" w:hint="default"/>
      </w:rPr>
    </w:lvl>
    <w:lvl w:ilvl="2">
      <w:start w:val="1"/>
      <w:numFmt w:val="bullet"/>
      <w:lvlText w:val=""/>
      <w:lvlJc w:val="left"/>
      <w:pPr>
        <w:ind w:left="2887" w:hanging="360"/>
      </w:pPr>
      <w:rPr>
        <w:rFonts w:ascii="Wingdings" w:hAnsi="Wingdings" w:hint="default"/>
      </w:rPr>
    </w:lvl>
    <w:lvl w:ilvl="3">
      <w:start w:val="1"/>
      <w:numFmt w:val="bullet"/>
      <w:lvlText w:val=""/>
      <w:lvlJc w:val="left"/>
      <w:pPr>
        <w:ind w:left="3607" w:hanging="360"/>
      </w:pPr>
      <w:rPr>
        <w:rFonts w:ascii="Symbol" w:hAnsi="Symbol" w:hint="default"/>
      </w:rPr>
    </w:lvl>
    <w:lvl w:ilvl="4">
      <w:start w:val="1"/>
      <w:numFmt w:val="bullet"/>
      <w:lvlText w:val="o"/>
      <w:lvlJc w:val="left"/>
      <w:pPr>
        <w:ind w:left="4327" w:hanging="360"/>
      </w:pPr>
      <w:rPr>
        <w:rFonts w:ascii="Courier New" w:hAnsi="Courier New" w:hint="default"/>
      </w:rPr>
    </w:lvl>
    <w:lvl w:ilvl="5">
      <w:start w:val="1"/>
      <w:numFmt w:val="bullet"/>
      <w:lvlText w:val=""/>
      <w:lvlJc w:val="left"/>
      <w:pPr>
        <w:ind w:left="5047" w:hanging="360"/>
      </w:pPr>
      <w:rPr>
        <w:rFonts w:ascii="Wingdings" w:hAnsi="Wingdings" w:hint="default"/>
      </w:rPr>
    </w:lvl>
    <w:lvl w:ilvl="6">
      <w:start w:val="1"/>
      <w:numFmt w:val="bullet"/>
      <w:lvlText w:val=""/>
      <w:lvlJc w:val="left"/>
      <w:pPr>
        <w:ind w:left="5767" w:hanging="360"/>
      </w:pPr>
      <w:rPr>
        <w:rFonts w:ascii="Symbol" w:hAnsi="Symbol" w:hint="default"/>
      </w:rPr>
    </w:lvl>
    <w:lvl w:ilvl="7">
      <w:start w:val="1"/>
      <w:numFmt w:val="bullet"/>
      <w:lvlText w:val="o"/>
      <w:lvlJc w:val="left"/>
      <w:pPr>
        <w:ind w:left="6487" w:hanging="360"/>
      </w:pPr>
      <w:rPr>
        <w:rFonts w:ascii="Courier New" w:hAnsi="Courier New" w:hint="default"/>
      </w:rPr>
    </w:lvl>
    <w:lvl w:ilvl="8">
      <w:start w:val="1"/>
      <w:numFmt w:val="bullet"/>
      <w:lvlText w:val=""/>
      <w:lvlJc w:val="left"/>
      <w:pPr>
        <w:ind w:left="7207" w:hanging="360"/>
      </w:pPr>
      <w:rPr>
        <w:rFonts w:ascii="Wingdings" w:hAnsi="Wingdings" w:hint="default"/>
      </w:rPr>
    </w:lvl>
  </w:abstractNum>
  <w:abstractNum w:abstractNumId="28" w15:restartNumberingAfterBreak="0">
    <w:nsid w:val="6BD464EC"/>
    <w:multiLevelType w:val="multilevel"/>
    <w:tmpl w:val="77F8FEE0"/>
    <w:numStyleLink w:val="111111"/>
  </w:abstractNum>
  <w:abstractNum w:abstractNumId="29" w15:restartNumberingAfterBreak="0">
    <w:nsid w:val="6DC32C99"/>
    <w:multiLevelType w:val="hybridMultilevel"/>
    <w:tmpl w:val="43AA20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176032D4">
      <w:start w:val="1"/>
      <w:numFmt w:val="bullet"/>
      <w:lvlText w:val=""/>
      <w:lvlJc w:val="left"/>
      <w:pPr>
        <w:ind w:left="2520" w:hanging="360"/>
      </w:pPr>
      <w:rPr>
        <w:rFonts w:ascii="Symbol" w:hAnsi="Symbol"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DC62459"/>
    <w:multiLevelType w:val="multilevel"/>
    <w:tmpl w:val="77F8FEE0"/>
    <w:numStyleLink w:val="111111"/>
  </w:abstractNum>
  <w:abstractNum w:abstractNumId="31" w15:restartNumberingAfterBreak="0">
    <w:nsid w:val="6E8523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EE2215E"/>
    <w:multiLevelType w:val="hybridMultilevel"/>
    <w:tmpl w:val="7A9AD6A4"/>
    <w:lvl w:ilvl="0" w:tplc="04090001">
      <w:start w:val="1"/>
      <w:numFmt w:val="bullet"/>
      <w:lvlText w:val=""/>
      <w:lvlJc w:val="left"/>
      <w:pPr>
        <w:ind w:left="1447" w:hanging="360"/>
      </w:pPr>
      <w:rPr>
        <w:rFonts w:ascii="Symbol" w:hAnsi="Symbol" w:hint="default"/>
      </w:rPr>
    </w:lvl>
    <w:lvl w:ilvl="1" w:tplc="0409000F">
      <w:start w:val="1"/>
      <w:numFmt w:val="decimal"/>
      <w:lvlText w:val="%2."/>
      <w:lvlJc w:val="left"/>
      <w:pPr>
        <w:ind w:left="2167" w:hanging="360"/>
      </w:pPr>
      <w:rPr>
        <w:rFonts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33" w15:restartNumberingAfterBreak="0">
    <w:nsid w:val="6FBF3B62"/>
    <w:multiLevelType w:val="multilevel"/>
    <w:tmpl w:val="77F8FEE0"/>
    <w:numStyleLink w:val="111111"/>
  </w:abstractNum>
  <w:abstractNum w:abstractNumId="34" w15:restartNumberingAfterBreak="0">
    <w:nsid w:val="784D7253"/>
    <w:multiLevelType w:val="multilevel"/>
    <w:tmpl w:val="77F8FEE0"/>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A16817"/>
    <w:multiLevelType w:val="multilevel"/>
    <w:tmpl w:val="75DE6278"/>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15:restartNumberingAfterBreak="0">
    <w:nsid w:val="7BC4631C"/>
    <w:multiLevelType w:val="hybridMultilevel"/>
    <w:tmpl w:val="04C8E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4"/>
  </w:num>
  <w:num w:numId="2">
    <w:abstractNumId w:val="30"/>
  </w:num>
  <w:num w:numId="3">
    <w:abstractNumId w:val="17"/>
  </w:num>
  <w:num w:numId="4">
    <w:abstractNumId w:val="31"/>
  </w:num>
  <w:num w:numId="5">
    <w:abstractNumId w:val="26"/>
  </w:num>
  <w:num w:numId="6">
    <w:abstractNumId w:val="9"/>
  </w:num>
  <w:num w:numId="7">
    <w:abstractNumId w:val="20"/>
  </w:num>
  <w:num w:numId="8">
    <w:abstractNumId w:val="12"/>
  </w:num>
  <w:num w:numId="9">
    <w:abstractNumId w:val="24"/>
  </w:num>
  <w:num w:numId="10">
    <w:abstractNumId w:val="5"/>
  </w:num>
  <w:num w:numId="11">
    <w:abstractNumId w:val="13"/>
  </w:num>
  <w:num w:numId="12">
    <w:abstractNumId w:val="23"/>
  </w:num>
  <w:num w:numId="13">
    <w:abstractNumId w:val="3"/>
  </w:num>
  <w:num w:numId="14">
    <w:abstractNumId w:val="21"/>
  </w:num>
  <w:num w:numId="15">
    <w:abstractNumId w:val="18"/>
  </w:num>
  <w:num w:numId="16">
    <w:abstractNumId w:val="7"/>
  </w:num>
  <w:num w:numId="17">
    <w:abstractNumId w:val="35"/>
  </w:num>
  <w:num w:numId="18">
    <w:abstractNumId w:val="25"/>
  </w:num>
  <w:num w:numId="19">
    <w:abstractNumId w:val="28"/>
  </w:num>
  <w:num w:numId="20">
    <w:abstractNumId w:val="36"/>
  </w:num>
  <w:num w:numId="21">
    <w:abstractNumId w:val="6"/>
  </w:num>
  <w:num w:numId="22">
    <w:abstractNumId w:val="0"/>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
  </w:num>
  <w:num w:numId="27">
    <w:abstractNumId w:val="4"/>
  </w:num>
  <w:num w:numId="28">
    <w:abstractNumId w:val="11"/>
  </w:num>
  <w:num w:numId="29">
    <w:abstractNumId w:val="10"/>
  </w:num>
  <w:num w:numId="30">
    <w:abstractNumId w:val="2"/>
  </w:num>
  <w:num w:numId="31">
    <w:abstractNumId w:val="14"/>
  </w:num>
  <w:num w:numId="32">
    <w:abstractNumId w:val="22"/>
  </w:num>
  <w:num w:numId="33">
    <w:abstractNumId w:val="27"/>
  </w:num>
  <w:num w:numId="34">
    <w:abstractNumId w:val="32"/>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29"/>
  </w:num>
  <w:num w:numId="38">
    <w:abstractNumId w:val="8"/>
  </w:num>
  <w:num w:numId="39">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yan Harter">
    <w15:presenceInfo w15:providerId="AD" w15:userId="S-1-5-21-1253646138-445145016-313073093-103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revisionView w:markup="0"/>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38E"/>
    <w:rsid w:val="00005B53"/>
    <w:rsid w:val="00012BF7"/>
    <w:rsid w:val="0001478B"/>
    <w:rsid w:val="000178D8"/>
    <w:rsid w:val="00021B01"/>
    <w:rsid w:val="00025BE8"/>
    <w:rsid w:val="00026874"/>
    <w:rsid w:val="0003004D"/>
    <w:rsid w:val="0003614F"/>
    <w:rsid w:val="00037EF7"/>
    <w:rsid w:val="00041BA2"/>
    <w:rsid w:val="00042613"/>
    <w:rsid w:val="00043E85"/>
    <w:rsid w:val="00053B14"/>
    <w:rsid w:val="000745C8"/>
    <w:rsid w:val="00077AD5"/>
    <w:rsid w:val="0008522D"/>
    <w:rsid w:val="000914A5"/>
    <w:rsid w:val="000935B9"/>
    <w:rsid w:val="00096DE9"/>
    <w:rsid w:val="00096E62"/>
    <w:rsid w:val="000A4A1B"/>
    <w:rsid w:val="000B1006"/>
    <w:rsid w:val="000C026A"/>
    <w:rsid w:val="000C7CA8"/>
    <w:rsid w:val="000D46F7"/>
    <w:rsid w:val="000E38C2"/>
    <w:rsid w:val="000E4111"/>
    <w:rsid w:val="000F01C4"/>
    <w:rsid w:val="000F4A20"/>
    <w:rsid w:val="000F72C4"/>
    <w:rsid w:val="0010337A"/>
    <w:rsid w:val="00110F42"/>
    <w:rsid w:val="00111739"/>
    <w:rsid w:val="00113EC0"/>
    <w:rsid w:val="00125A65"/>
    <w:rsid w:val="00135323"/>
    <w:rsid w:val="00135C1E"/>
    <w:rsid w:val="00135CBD"/>
    <w:rsid w:val="00151F57"/>
    <w:rsid w:val="00151F6E"/>
    <w:rsid w:val="001603CD"/>
    <w:rsid w:val="001603E0"/>
    <w:rsid w:val="001616D4"/>
    <w:rsid w:val="001671B4"/>
    <w:rsid w:val="00170036"/>
    <w:rsid w:val="0017101D"/>
    <w:rsid w:val="00193A74"/>
    <w:rsid w:val="00193D37"/>
    <w:rsid w:val="001A7722"/>
    <w:rsid w:val="001C140E"/>
    <w:rsid w:val="001E11A2"/>
    <w:rsid w:val="001E5564"/>
    <w:rsid w:val="001F2EB7"/>
    <w:rsid w:val="001F69F7"/>
    <w:rsid w:val="001F7072"/>
    <w:rsid w:val="00226D2E"/>
    <w:rsid w:val="00240301"/>
    <w:rsid w:val="00264D6D"/>
    <w:rsid w:val="00272AF4"/>
    <w:rsid w:val="002A1C18"/>
    <w:rsid w:val="002B1F40"/>
    <w:rsid w:val="002C3681"/>
    <w:rsid w:val="002C3CB3"/>
    <w:rsid w:val="002C4C04"/>
    <w:rsid w:val="002C7019"/>
    <w:rsid w:val="002D5D5E"/>
    <w:rsid w:val="002E7FC4"/>
    <w:rsid w:val="0030113C"/>
    <w:rsid w:val="00303739"/>
    <w:rsid w:val="00310CBB"/>
    <w:rsid w:val="00316214"/>
    <w:rsid w:val="003353AD"/>
    <w:rsid w:val="00341073"/>
    <w:rsid w:val="00343B01"/>
    <w:rsid w:val="003464D9"/>
    <w:rsid w:val="00347F07"/>
    <w:rsid w:val="00355D42"/>
    <w:rsid w:val="00357620"/>
    <w:rsid w:val="00362440"/>
    <w:rsid w:val="003720B2"/>
    <w:rsid w:val="00372316"/>
    <w:rsid w:val="00372C4A"/>
    <w:rsid w:val="00373469"/>
    <w:rsid w:val="00373773"/>
    <w:rsid w:val="0037456F"/>
    <w:rsid w:val="0038492B"/>
    <w:rsid w:val="00385F1D"/>
    <w:rsid w:val="0039393E"/>
    <w:rsid w:val="003969C4"/>
    <w:rsid w:val="00397C41"/>
    <w:rsid w:val="003A79D8"/>
    <w:rsid w:val="003B2AD8"/>
    <w:rsid w:val="003B3742"/>
    <w:rsid w:val="003B3D5F"/>
    <w:rsid w:val="003B6819"/>
    <w:rsid w:val="003C18DC"/>
    <w:rsid w:val="003C65E1"/>
    <w:rsid w:val="003D50FA"/>
    <w:rsid w:val="003E21B2"/>
    <w:rsid w:val="004161D4"/>
    <w:rsid w:val="00425A4C"/>
    <w:rsid w:val="004270A8"/>
    <w:rsid w:val="00442FFF"/>
    <w:rsid w:val="004463D4"/>
    <w:rsid w:val="00454BEC"/>
    <w:rsid w:val="00472496"/>
    <w:rsid w:val="0047310E"/>
    <w:rsid w:val="004764A9"/>
    <w:rsid w:val="00476990"/>
    <w:rsid w:val="00485074"/>
    <w:rsid w:val="00497A13"/>
    <w:rsid w:val="004A6AA8"/>
    <w:rsid w:val="004A7B62"/>
    <w:rsid w:val="004B22F2"/>
    <w:rsid w:val="004C53CE"/>
    <w:rsid w:val="004C7427"/>
    <w:rsid w:val="004D2265"/>
    <w:rsid w:val="004E0D0A"/>
    <w:rsid w:val="004E4747"/>
    <w:rsid w:val="004F016D"/>
    <w:rsid w:val="004F0A47"/>
    <w:rsid w:val="0051395B"/>
    <w:rsid w:val="00515A8C"/>
    <w:rsid w:val="005354C4"/>
    <w:rsid w:val="005432E9"/>
    <w:rsid w:val="00545EBA"/>
    <w:rsid w:val="00547B9D"/>
    <w:rsid w:val="00583F89"/>
    <w:rsid w:val="00584136"/>
    <w:rsid w:val="005902B4"/>
    <w:rsid w:val="00596068"/>
    <w:rsid w:val="005A145C"/>
    <w:rsid w:val="005A2EBD"/>
    <w:rsid w:val="005A7C78"/>
    <w:rsid w:val="005B1034"/>
    <w:rsid w:val="005B254E"/>
    <w:rsid w:val="005C20E7"/>
    <w:rsid w:val="005D08DC"/>
    <w:rsid w:val="005D37AE"/>
    <w:rsid w:val="005D472F"/>
    <w:rsid w:val="005D52EB"/>
    <w:rsid w:val="005F252A"/>
    <w:rsid w:val="005F5406"/>
    <w:rsid w:val="00602BF1"/>
    <w:rsid w:val="006161CB"/>
    <w:rsid w:val="006174E9"/>
    <w:rsid w:val="006214C7"/>
    <w:rsid w:val="006233D7"/>
    <w:rsid w:val="006265D3"/>
    <w:rsid w:val="0063020B"/>
    <w:rsid w:val="00631BC9"/>
    <w:rsid w:val="00640269"/>
    <w:rsid w:val="00640D69"/>
    <w:rsid w:val="00643B5F"/>
    <w:rsid w:val="006519EF"/>
    <w:rsid w:val="00656E49"/>
    <w:rsid w:val="00664AFE"/>
    <w:rsid w:val="00670948"/>
    <w:rsid w:val="0068227E"/>
    <w:rsid w:val="006903EA"/>
    <w:rsid w:val="00691989"/>
    <w:rsid w:val="006957D9"/>
    <w:rsid w:val="006A000F"/>
    <w:rsid w:val="006A0297"/>
    <w:rsid w:val="006A3312"/>
    <w:rsid w:val="006A3DAC"/>
    <w:rsid w:val="006B0CC8"/>
    <w:rsid w:val="006B1C3C"/>
    <w:rsid w:val="006B67E0"/>
    <w:rsid w:val="006C1D48"/>
    <w:rsid w:val="006C39E2"/>
    <w:rsid w:val="006C5F29"/>
    <w:rsid w:val="006D1C1C"/>
    <w:rsid w:val="006E3E06"/>
    <w:rsid w:val="006E4C9B"/>
    <w:rsid w:val="006F42B3"/>
    <w:rsid w:val="006F55B3"/>
    <w:rsid w:val="007265C9"/>
    <w:rsid w:val="00727A20"/>
    <w:rsid w:val="00747E26"/>
    <w:rsid w:val="00751A54"/>
    <w:rsid w:val="00756689"/>
    <w:rsid w:val="00762A7B"/>
    <w:rsid w:val="00765DEB"/>
    <w:rsid w:val="00765FA6"/>
    <w:rsid w:val="00767028"/>
    <w:rsid w:val="00776E61"/>
    <w:rsid w:val="0079017C"/>
    <w:rsid w:val="007918D3"/>
    <w:rsid w:val="007974C3"/>
    <w:rsid w:val="007A2D58"/>
    <w:rsid w:val="007A4241"/>
    <w:rsid w:val="007A6EF7"/>
    <w:rsid w:val="007B2645"/>
    <w:rsid w:val="007B48DA"/>
    <w:rsid w:val="007B7F48"/>
    <w:rsid w:val="007C01CD"/>
    <w:rsid w:val="007C20EB"/>
    <w:rsid w:val="007C35D0"/>
    <w:rsid w:val="007C5912"/>
    <w:rsid w:val="007D44CC"/>
    <w:rsid w:val="007E4590"/>
    <w:rsid w:val="00801C73"/>
    <w:rsid w:val="0080503F"/>
    <w:rsid w:val="008057FA"/>
    <w:rsid w:val="008105E4"/>
    <w:rsid w:val="00816959"/>
    <w:rsid w:val="0082159F"/>
    <w:rsid w:val="00824B07"/>
    <w:rsid w:val="00826E1D"/>
    <w:rsid w:val="00827A20"/>
    <w:rsid w:val="00834B05"/>
    <w:rsid w:val="00865A6A"/>
    <w:rsid w:val="0087056C"/>
    <w:rsid w:val="00874E13"/>
    <w:rsid w:val="00880FEB"/>
    <w:rsid w:val="008875FC"/>
    <w:rsid w:val="008967CA"/>
    <w:rsid w:val="008B3335"/>
    <w:rsid w:val="008C5FF1"/>
    <w:rsid w:val="008D2293"/>
    <w:rsid w:val="008D5222"/>
    <w:rsid w:val="008F6294"/>
    <w:rsid w:val="00910632"/>
    <w:rsid w:val="00930BFE"/>
    <w:rsid w:val="00932FF9"/>
    <w:rsid w:val="00936390"/>
    <w:rsid w:val="00941EC4"/>
    <w:rsid w:val="00942284"/>
    <w:rsid w:val="00944330"/>
    <w:rsid w:val="00944E8E"/>
    <w:rsid w:val="0095040C"/>
    <w:rsid w:val="00964360"/>
    <w:rsid w:val="0097632C"/>
    <w:rsid w:val="0098007A"/>
    <w:rsid w:val="009A658D"/>
    <w:rsid w:val="009B578B"/>
    <w:rsid w:val="009B6CBC"/>
    <w:rsid w:val="009C4BB1"/>
    <w:rsid w:val="009D7E7F"/>
    <w:rsid w:val="009E168A"/>
    <w:rsid w:val="009E4D8E"/>
    <w:rsid w:val="009F3D8A"/>
    <w:rsid w:val="009F4A4D"/>
    <w:rsid w:val="00A01ED3"/>
    <w:rsid w:val="00A04EA0"/>
    <w:rsid w:val="00A06588"/>
    <w:rsid w:val="00A06811"/>
    <w:rsid w:val="00A156E1"/>
    <w:rsid w:val="00A2522F"/>
    <w:rsid w:val="00A26082"/>
    <w:rsid w:val="00A34563"/>
    <w:rsid w:val="00A36F37"/>
    <w:rsid w:val="00A37A91"/>
    <w:rsid w:val="00A42E8D"/>
    <w:rsid w:val="00A51126"/>
    <w:rsid w:val="00A519BC"/>
    <w:rsid w:val="00A51EE0"/>
    <w:rsid w:val="00A52756"/>
    <w:rsid w:val="00A66030"/>
    <w:rsid w:val="00A774E9"/>
    <w:rsid w:val="00A82352"/>
    <w:rsid w:val="00A8247D"/>
    <w:rsid w:val="00A829FD"/>
    <w:rsid w:val="00A82B28"/>
    <w:rsid w:val="00A838F6"/>
    <w:rsid w:val="00A930FA"/>
    <w:rsid w:val="00A9359D"/>
    <w:rsid w:val="00A954D6"/>
    <w:rsid w:val="00AA15D3"/>
    <w:rsid w:val="00AA54F9"/>
    <w:rsid w:val="00AB5AA0"/>
    <w:rsid w:val="00AC008E"/>
    <w:rsid w:val="00AC1B56"/>
    <w:rsid w:val="00AC52F9"/>
    <w:rsid w:val="00AD2D88"/>
    <w:rsid w:val="00AE02B4"/>
    <w:rsid w:val="00AF1DE0"/>
    <w:rsid w:val="00B15F2E"/>
    <w:rsid w:val="00B44A04"/>
    <w:rsid w:val="00B455CA"/>
    <w:rsid w:val="00B50412"/>
    <w:rsid w:val="00B653C9"/>
    <w:rsid w:val="00B67EB3"/>
    <w:rsid w:val="00B764B6"/>
    <w:rsid w:val="00B80CC5"/>
    <w:rsid w:val="00B83256"/>
    <w:rsid w:val="00BB770D"/>
    <w:rsid w:val="00BB7FBF"/>
    <w:rsid w:val="00BC6049"/>
    <w:rsid w:val="00BC74C7"/>
    <w:rsid w:val="00BD0763"/>
    <w:rsid w:val="00BD749C"/>
    <w:rsid w:val="00BE1BD4"/>
    <w:rsid w:val="00BE46C8"/>
    <w:rsid w:val="00BE5B02"/>
    <w:rsid w:val="00BF4BE2"/>
    <w:rsid w:val="00BF6A13"/>
    <w:rsid w:val="00C1632C"/>
    <w:rsid w:val="00C23E83"/>
    <w:rsid w:val="00C338B8"/>
    <w:rsid w:val="00C36ABE"/>
    <w:rsid w:val="00C42367"/>
    <w:rsid w:val="00C44F28"/>
    <w:rsid w:val="00C47A03"/>
    <w:rsid w:val="00C51501"/>
    <w:rsid w:val="00C54EA8"/>
    <w:rsid w:val="00C55284"/>
    <w:rsid w:val="00C61FD6"/>
    <w:rsid w:val="00C664C7"/>
    <w:rsid w:val="00C77524"/>
    <w:rsid w:val="00C77AE6"/>
    <w:rsid w:val="00C81E1E"/>
    <w:rsid w:val="00C84118"/>
    <w:rsid w:val="00C87396"/>
    <w:rsid w:val="00C9430C"/>
    <w:rsid w:val="00CA01BA"/>
    <w:rsid w:val="00CA6AC3"/>
    <w:rsid w:val="00CB4A82"/>
    <w:rsid w:val="00D02CF3"/>
    <w:rsid w:val="00D05694"/>
    <w:rsid w:val="00D1063A"/>
    <w:rsid w:val="00D20AAC"/>
    <w:rsid w:val="00D20ACE"/>
    <w:rsid w:val="00D20BCE"/>
    <w:rsid w:val="00D21715"/>
    <w:rsid w:val="00D2238E"/>
    <w:rsid w:val="00D3028A"/>
    <w:rsid w:val="00D37343"/>
    <w:rsid w:val="00D379E6"/>
    <w:rsid w:val="00D45330"/>
    <w:rsid w:val="00D5514B"/>
    <w:rsid w:val="00D60228"/>
    <w:rsid w:val="00D62619"/>
    <w:rsid w:val="00D6505E"/>
    <w:rsid w:val="00D65716"/>
    <w:rsid w:val="00D86720"/>
    <w:rsid w:val="00D95F78"/>
    <w:rsid w:val="00DB54D6"/>
    <w:rsid w:val="00DC0549"/>
    <w:rsid w:val="00DE0C37"/>
    <w:rsid w:val="00DE490F"/>
    <w:rsid w:val="00DF29CC"/>
    <w:rsid w:val="00E0477A"/>
    <w:rsid w:val="00E10E83"/>
    <w:rsid w:val="00E128C3"/>
    <w:rsid w:val="00E130B9"/>
    <w:rsid w:val="00E23C2C"/>
    <w:rsid w:val="00E432F5"/>
    <w:rsid w:val="00E43FAD"/>
    <w:rsid w:val="00E46A59"/>
    <w:rsid w:val="00E5051C"/>
    <w:rsid w:val="00E55334"/>
    <w:rsid w:val="00E65F70"/>
    <w:rsid w:val="00E66894"/>
    <w:rsid w:val="00E96427"/>
    <w:rsid w:val="00E97FAD"/>
    <w:rsid w:val="00EA52CE"/>
    <w:rsid w:val="00EB2A66"/>
    <w:rsid w:val="00EB50AD"/>
    <w:rsid w:val="00EC06B3"/>
    <w:rsid w:val="00EC78B9"/>
    <w:rsid w:val="00EF6B46"/>
    <w:rsid w:val="00F0452B"/>
    <w:rsid w:val="00F207AF"/>
    <w:rsid w:val="00F2629C"/>
    <w:rsid w:val="00F31110"/>
    <w:rsid w:val="00F3286F"/>
    <w:rsid w:val="00F34282"/>
    <w:rsid w:val="00F55A61"/>
    <w:rsid w:val="00F55FDB"/>
    <w:rsid w:val="00F567EC"/>
    <w:rsid w:val="00F607CA"/>
    <w:rsid w:val="00F60B88"/>
    <w:rsid w:val="00F6195C"/>
    <w:rsid w:val="00F67E30"/>
    <w:rsid w:val="00F70A0C"/>
    <w:rsid w:val="00F73E26"/>
    <w:rsid w:val="00F80A3C"/>
    <w:rsid w:val="00F86B69"/>
    <w:rsid w:val="00F87216"/>
    <w:rsid w:val="00FA12BA"/>
    <w:rsid w:val="00FB1E9E"/>
    <w:rsid w:val="00FB68E3"/>
    <w:rsid w:val="00FD03F8"/>
    <w:rsid w:val="00FD45E1"/>
    <w:rsid w:val="00FF1A4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58F04"/>
  <w15:docId w15:val="{783FE4D2-4B79-4647-B714-3396FECE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PlainText"/>
    <w:link w:val="Heading1Char"/>
    <w:uiPriority w:val="9"/>
    <w:qFormat/>
    <w:rsid w:val="00E65F70"/>
    <w:pPr>
      <w:keepNext/>
      <w:keepLines/>
      <w:numPr>
        <w:numId w:val="23"/>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iPriority w:val="9"/>
    <w:unhideWhenUsed/>
    <w:qFormat/>
    <w:rsid w:val="00E65F70"/>
    <w:pPr>
      <w:numPr>
        <w:ilvl w:val="1"/>
      </w:numPr>
      <w:spacing w:before="200" w:after="200"/>
      <w:outlineLvl w:val="1"/>
    </w:pPr>
    <w:rPr>
      <w:b w:val="0"/>
      <w:bCs w:val="0"/>
      <w:color w:val="4F81BD" w:themeColor="accent1"/>
      <w:sz w:val="26"/>
      <w:szCs w:val="26"/>
    </w:rPr>
  </w:style>
  <w:style w:type="paragraph" w:styleId="Heading3">
    <w:name w:val="heading 3"/>
    <w:basedOn w:val="Normal"/>
    <w:next w:val="Normal"/>
    <w:link w:val="Heading3Char"/>
    <w:uiPriority w:val="9"/>
    <w:unhideWhenUsed/>
    <w:qFormat/>
    <w:rsid w:val="00E65F70"/>
    <w:pPr>
      <w:keepNext/>
      <w:keepLines/>
      <w:numPr>
        <w:ilvl w:val="2"/>
        <w:numId w:val="23"/>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Heading3"/>
    <w:next w:val="Normal"/>
    <w:link w:val="Heading4Char"/>
    <w:uiPriority w:val="9"/>
    <w:unhideWhenUsed/>
    <w:qFormat/>
    <w:rsid w:val="00602BF1"/>
    <w:pPr>
      <w:numPr>
        <w:ilvl w:val="0"/>
        <w:numId w:val="0"/>
      </w:numPr>
      <w:ind w:left="720"/>
      <w:outlineLvl w:val="3"/>
    </w:pPr>
    <w:rPr>
      <w:b w:val="0"/>
      <w:bCs w:val="0"/>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F7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65F70"/>
    <w:rPr>
      <w:rFonts w:asciiTheme="majorHAnsi" w:eastAsiaTheme="majorEastAsia" w:hAnsiTheme="majorHAnsi" w:cstheme="majorBidi"/>
      <w:color w:val="4F81BD" w:themeColor="accent1"/>
      <w:sz w:val="26"/>
      <w:szCs w:val="26"/>
    </w:rPr>
  </w:style>
  <w:style w:type="character" w:customStyle="1" w:styleId="Heading3Char">
    <w:name w:val="Heading 3 Char"/>
    <w:basedOn w:val="DefaultParagraphFont"/>
    <w:link w:val="Heading3"/>
    <w:uiPriority w:val="9"/>
    <w:rsid w:val="00E65F70"/>
    <w:rPr>
      <w:rFonts w:asciiTheme="majorHAnsi" w:eastAsiaTheme="majorEastAsia" w:hAnsiTheme="majorHAnsi" w:cstheme="majorBidi"/>
      <w:b/>
      <w:bCs/>
      <w:color w:val="4F81BD" w:themeColor="accent1"/>
    </w:rPr>
  </w:style>
  <w:style w:type="numbering" w:styleId="111111">
    <w:name w:val="Outline List 2"/>
    <w:basedOn w:val="NoList"/>
    <w:uiPriority w:val="99"/>
    <w:semiHidden/>
    <w:unhideWhenUsed/>
    <w:rsid w:val="00D2238E"/>
    <w:pPr>
      <w:numPr>
        <w:numId w:val="1"/>
      </w:numPr>
    </w:pPr>
  </w:style>
  <w:style w:type="paragraph" w:styleId="ListParagraph">
    <w:name w:val="List Paragraph"/>
    <w:basedOn w:val="Normal"/>
    <w:uiPriority w:val="34"/>
    <w:qFormat/>
    <w:rsid w:val="00D2238E"/>
    <w:pPr>
      <w:ind w:left="720"/>
      <w:contextualSpacing/>
    </w:pPr>
  </w:style>
  <w:style w:type="paragraph" w:styleId="BodyText">
    <w:name w:val="Body Text"/>
    <w:basedOn w:val="Normal"/>
    <w:link w:val="BodyTextChar"/>
    <w:uiPriority w:val="99"/>
    <w:semiHidden/>
    <w:unhideWhenUsed/>
    <w:rsid w:val="00D2238E"/>
    <w:pPr>
      <w:spacing w:after="120"/>
    </w:pPr>
  </w:style>
  <w:style w:type="character" w:customStyle="1" w:styleId="BodyTextChar">
    <w:name w:val="Body Text Char"/>
    <w:basedOn w:val="DefaultParagraphFont"/>
    <w:link w:val="BodyText"/>
    <w:uiPriority w:val="99"/>
    <w:semiHidden/>
    <w:rsid w:val="00D2238E"/>
  </w:style>
  <w:style w:type="paragraph" w:styleId="PlainText">
    <w:name w:val="Plain Text"/>
    <w:basedOn w:val="Normal"/>
    <w:link w:val="PlainTextChar"/>
    <w:uiPriority w:val="99"/>
    <w:semiHidden/>
    <w:unhideWhenUsed/>
    <w:rsid w:val="00D2238E"/>
    <w:rPr>
      <w:rFonts w:ascii="Courier" w:hAnsi="Courier"/>
      <w:sz w:val="21"/>
      <w:szCs w:val="21"/>
    </w:rPr>
  </w:style>
  <w:style w:type="character" w:customStyle="1" w:styleId="PlainTextChar">
    <w:name w:val="Plain Text Char"/>
    <w:basedOn w:val="DefaultParagraphFont"/>
    <w:link w:val="PlainText"/>
    <w:uiPriority w:val="99"/>
    <w:semiHidden/>
    <w:rsid w:val="00D2238E"/>
    <w:rPr>
      <w:rFonts w:ascii="Courier" w:hAnsi="Courier"/>
      <w:sz w:val="21"/>
      <w:szCs w:val="21"/>
    </w:rPr>
  </w:style>
  <w:style w:type="character" w:styleId="Hyperlink">
    <w:name w:val="Hyperlink"/>
    <w:basedOn w:val="DefaultParagraphFont"/>
    <w:uiPriority w:val="99"/>
    <w:unhideWhenUsed/>
    <w:rsid w:val="00D2238E"/>
    <w:rPr>
      <w:color w:val="0000FF" w:themeColor="hyperlink"/>
      <w:u w:val="single"/>
    </w:rPr>
  </w:style>
  <w:style w:type="paragraph" w:styleId="TOCHeading">
    <w:name w:val="TOC Heading"/>
    <w:basedOn w:val="Heading1"/>
    <w:next w:val="Normal"/>
    <w:uiPriority w:val="39"/>
    <w:unhideWhenUsed/>
    <w:qFormat/>
    <w:rsid w:val="00D2238E"/>
    <w:pPr>
      <w:numPr>
        <w:numId w:val="0"/>
      </w:num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D2238E"/>
    <w:pPr>
      <w:spacing w:before="120"/>
    </w:pPr>
    <w:rPr>
      <w:b/>
    </w:rPr>
  </w:style>
  <w:style w:type="paragraph" w:styleId="TOC2">
    <w:name w:val="toc 2"/>
    <w:basedOn w:val="Normal"/>
    <w:next w:val="Normal"/>
    <w:autoRedefine/>
    <w:uiPriority w:val="39"/>
    <w:unhideWhenUsed/>
    <w:rsid w:val="00D2238E"/>
    <w:pPr>
      <w:ind w:left="240"/>
    </w:pPr>
    <w:rPr>
      <w:b/>
      <w:sz w:val="22"/>
      <w:szCs w:val="22"/>
    </w:rPr>
  </w:style>
  <w:style w:type="paragraph" w:styleId="TOC3">
    <w:name w:val="toc 3"/>
    <w:basedOn w:val="Normal"/>
    <w:next w:val="Normal"/>
    <w:autoRedefine/>
    <w:uiPriority w:val="39"/>
    <w:unhideWhenUsed/>
    <w:rsid w:val="00D2238E"/>
    <w:pPr>
      <w:ind w:left="480"/>
    </w:pPr>
    <w:rPr>
      <w:sz w:val="22"/>
      <w:szCs w:val="22"/>
    </w:rPr>
  </w:style>
  <w:style w:type="paragraph" w:styleId="BalloonText">
    <w:name w:val="Balloon Text"/>
    <w:basedOn w:val="Normal"/>
    <w:link w:val="BalloonTextChar"/>
    <w:uiPriority w:val="99"/>
    <w:semiHidden/>
    <w:unhideWhenUsed/>
    <w:rsid w:val="00D223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238E"/>
    <w:rPr>
      <w:rFonts w:ascii="Lucida Grande" w:hAnsi="Lucida Grande" w:cs="Lucida Grande"/>
      <w:sz w:val="18"/>
      <w:szCs w:val="18"/>
    </w:rPr>
  </w:style>
  <w:style w:type="paragraph" w:styleId="TOC4">
    <w:name w:val="toc 4"/>
    <w:basedOn w:val="Normal"/>
    <w:next w:val="Normal"/>
    <w:autoRedefine/>
    <w:uiPriority w:val="39"/>
    <w:semiHidden/>
    <w:unhideWhenUsed/>
    <w:rsid w:val="00D2238E"/>
    <w:pPr>
      <w:ind w:left="720"/>
    </w:pPr>
    <w:rPr>
      <w:sz w:val="20"/>
      <w:szCs w:val="20"/>
    </w:rPr>
  </w:style>
  <w:style w:type="paragraph" w:styleId="TOC5">
    <w:name w:val="toc 5"/>
    <w:basedOn w:val="Normal"/>
    <w:next w:val="Normal"/>
    <w:autoRedefine/>
    <w:uiPriority w:val="39"/>
    <w:semiHidden/>
    <w:unhideWhenUsed/>
    <w:rsid w:val="00D2238E"/>
    <w:pPr>
      <w:ind w:left="960"/>
    </w:pPr>
    <w:rPr>
      <w:sz w:val="20"/>
      <w:szCs w:val="20"/>
    </w:rPr>
  </w:style>
  <w:style w:type="paragraph" w:styleId="TOC6">
    <w:name w:val="toc 6"/>
    <w:basedOn w:val="Normal"/>
    <w:next w:val="Normal"/>
    <w:autoRedefine/>
    <w:uiPriority w:val="39"/>
    <w:semiHidden/>
    <w:unhideWhenUsed/>
    <w:rsid w:val="00D2238E"/>
    <w:pPr>
      <w:ind w:left="1200"/>
    </w:pPr>
    <w:rPr>
      <w:sz w:val="20"/>
      <w:szCs w:val="20"/>
    </w:rPr>
  </w:style>
  <w:style w:type="paragraph" w:styleId="TOC7">
    <w:name w:val="toc 7"/>
    <w:basedOn w:val="Normal"/>
    <w:next w:val="Normal"/>
    <w:autoRedefine/>
    <w:uiPriority w:val="39"/>
    <w:semiHidden/>
    <w:unhideWhenUsed/>
    <w:rsid w:val="00D2238E"/>
    <w:pPr>
      <w:ind w:left="1440"/>
    </w:pPr>
    <w:rPr>
      <w:sz w:val="20"/>
      <w:szCs w:val="20"/>
    </w:rPr>
  </w:style>
  <w:style w:type="paragraph" w:styleId="TOC8">
    <w:name w:val="toc 8"/>
    <w:basedOn w:val="Normal"/>
    <w:next w:val="Normal"/>
    <w:autoRedefine/>
    <w:uiPriority w:val="39"/>
    <w:semiHidden/>
    <w:unhideWhenUsed/>
    <w:rsid w:val="00D2238E"/>
    <w:pPr>
      <w:ind w:left="1680"/>
    </w:pPr>
    <w:rPr>
      <w:sz w:val="20"/>
      <w:szCs w:val="20"/>
    </w:rPr>
  </w:style>
  <w:style w:type="paragraph" w:styleId="TOC9">
    <w:name w:val="toc 9"/>
    <w:basedOn w:val="Normal"/>
    <w:next w:val="Normal"/>
    <w:autoRedefine/>
    <w:uiPriority w:val="39"/>
    <w:semiHidden/>
    <w:unhideWhenUsed/>
    <w:rsid w:val="00D2238E"/>
    <w:pPr>
      <w:ind w:left="1920"/>
    </w:pPr>
    <w:rPr>
      <w:sz w:val="20"/>
      <w:szCs w:val="20"/>
    </w:rPr>
  </w:style>
  <w:style w:type="paragraph" w:styleId="Footer">
    <w:name w:val="footer"/>
    <w:basedOn w:val="Normal"/>
    <w:link w:val="FooterChar"/>
    <w:uiPriority w:val="99"/>
    <w:unhideWhenUsed/>
    <w:rsid w:val="009E4D8E"/>
    <w:pPr>
      <w:tabs>
        <w:tab w:val="center" w:pos="4320"/>
        <w:tab w:val="right" w:pos="8640"/>
      </w:tabs>
    </w:pPr>
  </w:style>
  <w:style w:type="character" w:customStyle="1" w:styleId="FooterChar">
    <w:name w:val="Footer Char"/>
    <w:basedOn w:val="DefaultParagraphFont"/>
    <w:link w:val="Footer"/>
    <w:uiPriority w:val="99"/>
    <w:rsid w:val="009E4D8E"/>
  </w:style>
  <w:style w:type="numbering" w:customStyle="1" w:styleId="IDLPrompt">
    <w:name w:val="IDL Prompt"/>
    <w:uiPriority w:val="99"/>
    <w:rsid w:val="007E4590"/>
    <w:pPr>
      <w:numPr>
        <w:numId w:val="13"/>
      </w:numPr>
    </w:pPr>
  </w:style>
  <w:style w:type="character" w:customStyle="1" w:styleId="Heading4Char">
    <w:name w:val="Heading 4 Char"/>
    <w:basedOn w:val="DefaultParagraphFont"/>
    <w:link w:val="Heading4"/>
    <w:uiPriority w:val="9"/>
    <w:rsid w:val="00602BF1"/>
    <w:rPr>
      <w:rFonts w:asciiTheme="majorHAnsi" w:eastAsiaTheme="majorEastAsia" w:hAnsiTheme="majorHAnsi" w:cstheme="majorBidi"/>
      <w:i/>
      <w:iCs/>
      <w:color w:val="4F81BD" w:themeColor="accent1"/>
    </w:rPr>
  </w:style>
  <w:style w:type="character" w:styleId="CommentReference">
    <w:name w:val="annotation reference"/>
    <w:basedOn w:val="DefaultParagraphFont"/>
    <w:uiPriority w:val="99"/>
    <w:semiHidden/>
    <w:unhideWhenUsed/>
    <w:rsid w:val="00865A6A"/>
    <w:rPr>
      <w:sz w:val="18"/>
      <w:szCs w:val="18"/>
    </w:rPr>
  </w:style>
  <w:style w:type="paragraph" w:styleId="CommentText">
    <w:name w:val="annotation text"/>
    <w:basedOn w:val="Normal"/>
    <w:link w:val="CommentTextChar"/>
    <w:uiPriority w:val="99"/>
    <w:semiHidden/>
    <w:unhideWhenUsed/>
    <w:rsid w:val="00865A6A"/>
  </w:style>
  <w:style w:type="character" w:customStyle="1" w:styleId="CommentTextChar">
    <w:name w:val="Comment Text Char"/>
    <w:basedOn w:val="DefaultParagraphFont"/>
    <w:link w:val="CommentText"/>
    <w:uiPriority w:val="99"/>
    <w:semiHidden/>
    <w:rsid w:val="00865A6A"/>
  </w:style>
  <w:style w:type="paragraph" w:styleId="CommentSubject">
    <w:name w:val="annotation subject"/>
    <w:basedOn w:val="CommentText"/>
    <w:next w:val="CommentText"/>
    <w:link w:val="CommentSubjectChar"/>
    <w:uiPriority w:val="99"/>
    <w:semiHidden/>
    <w:unhideWhenUsed/>
    <w:rsid w:val="00865A6A"/>
    <w:rPr>
      <w:b/>
      <w:bCs/>
      <w:sz w:val="20"/>
      <w:szCs w:val="20"/>
    </w:rPr>
  </w:style>
  <w:style w:type="character" w:customStyle="1" w:styleId="CommentSubjectChar">
    <w:name w:val="Comment Subject Char"/>
    <w:basedOn w:val="CommentTextChar"/>
    <w:link w:val="CommentSubject"/>
    <w:uiPriority w:val="99"/>
    <w:semiHidden/>
    <w:rsid w:val="00865A6A"/>
    <w:rPr>
      <w:b/>
      <w:bCs/>
      <w:sz w:val="20"/>
      <w:szCs w:val="20"/>
    </w:rPr>
  </w:style>
  <w:style w:type="character" w:styleId="Strong">
    <w:name w:val="Strong"/>
    <w:basedOn w:val="DefaultParagraphFont"/>
    <w:uiPriority w:val="22"/>
    <w:qFormat/>
    <w:rsid w:val="0001478B"/>
    <w:rPr>
      <w:b/>
      <w:bCs/>
    </w:rPr>
  </w:style>
  <w:style w:type="character" w:styleId="FollowedHyperlink">
    <w:name w:val="FollowedHyperlink"/>
    <w:basedOn w:val="DefaultParagraphFont"/>
    <w:uiPriority w:val="99"/>
    <w:semiHidden/>
    <w:unhideWhenUsed/>
    <w:rsid w:val="00A156E1"/>
    <w:rPr>
      <w:color w:val="800080" w:themeColor="followedHyperlink"/>
      <w:u w:val="single"/>
    </w:rPr>
  </w:style>
  <w:style w:type="character" w:styleId="PageNumber">
    <w:name w:val="page number"/>
    <w:basedOn w:val="DefaultParagraphFont"/>
    <w:uiPriority w:val="99"/>
    <w:semiHidden/>
    <w:unhideWhenUsed/>
    <w:rsid w:val="00691989"/>
  </w:style>
  <w:style w:type="paragraph" w:styleId="HTMLPreformatted">
    <w:name w:val="HTML Preformatted"/>
    <w:basedOn w:val="Normal"/>
    <w:link w:val="HTMLPreformattedChar"/>
    <w:uiPriority w:val="99"/>
    <w:unhideWhenUsed/>
    <w:rsid w:val="005D47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D472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972123">
      <w:bodyDiv w:val="1"/>
      <w:marLeft w:val="0"/>
      <w:marRight w:val="0"/>
      <w:marTop w:val="0"/>
      <w:marBottom w:val="0"/>
      <w:divBdr>
        <w:top w:val="none" w:sz="0" w:space="0" w:color="auto"/>
        <w:left w:val="none" w:sz="0" w:space="0" w:color="auto"/>
        <w:bottom w:val="none" w:sz="0" w:space="0" w:color="auto"/>
        <w:right w:val="none" w:sz="0" w:space="0" w:color="auto"/>
      </w:divBdr>
    </w:div>
    <w:div w:id="8909204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ven_divide@lasp.colorado.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aif.jpl.nasa.gov/naif/" TargetMode="External"/><Relationship Id="rId4" Type="http://schemas.openxmlformats.org/officeDocument/2006/relationships/settings" Target="settings.xml"/><Relationship Id="rId9" Type="http://schemas.openxmlformats.org/officeDocument/2006/relationships/hyperlink" Target="http://naif.jpl.nasa.gov/nai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0B63B-D0DC-495B-88B7-E2E8B1BA3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27</Pages>
  <Words>15615</Words>
  <Characters>89012</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University of Colorado</Company>
  <LinksUpToDate>false</LinksUpToDate>
  <CharactersWithSpaces>104419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McGouldrick</dc:creator>
  <cp:keywords/>
  <dc:description/>
  <cp:lastModifiedBy>Bryan Harter</cp:lastModifiedBy>
  <cp:revision>19</cp:revision>
  <cp:lastPrinted>2015-11-18T23:29:00Z</cp:lastPrinted>
  <dcterms:created xsi:type="dcterms:W3CDTF">2017-05-13T21:59:00Z</dcterms:created>
  <dcterms:modified xsi:type="dcterms:W3CDTF">2017-05-14T03:27:00Z</dcterms:modified>
</cp:coreProperties>
</file>